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6048FDE9D62A4B13A66CE51263D4196A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281214" w:rsidRDefault="00281214" w:rsidP="00281214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5F003B" w:rsidRPr="00DF49B8" w:rsidRDefault="008233E5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FC7B03" w:rsidRPr="00FC7B03">
        <w:rPr>
          <w:rFonts w:ascii="Arial" w:hAnsi="Arial" w:cs="Arial"/>
          <w:b/>
          <w:bCs/>
          <w:noProof/>
          <w:sz w:val="24"/>
          <w:szCs w:val="22"/>
        </w:rPr>
        <w:t xml:space="preserve">k návrhu </w:t>
      </w:r>
      <w:r w:rsidR="00382404">
        <w:rPr>
          <w:rFonts w:ascii="Arial" w:hAnsi="Arial" w:cs="Arial"/>
          <w:b/>
          <w:bCs/>
          <w:noProof/>
          <w:sz w:val="24"/>
          <w:szCs w:val="22"/>
        </w:rPr>
        <w:t xml:space="preserve">na změnu </w:t>
      </w:r>
      <w:r w:rsidR="00FC7B03" w:rsidRPr="00FC7B03">
        <w:rPr>
          <w:rFonts w:ascii="Arial" w:hAnsi="Arial" w:cs="Arial"/>
          <w:b/>
          <w:bCs/>
          <w:noProof/>
          <w:sz w:val="24"/>
          <w:szCs w:val="22"/>
        </w:rPr>
        <w:t xml:space="preserve">programu </w:t>
      </w:r>
      <w:r w:rsidR="00E92E47" w:rsidRPr="00E92E47">
        <w:rPr>
          <w:rFonts w:ascii="Arial" w:hAnsi="Arial" w:cs="Arial"/>
          <w:b/>
          <w:bCs/>
          <w:noProof/>
          <w:sz w:val="24"/>
          <w:szCs w:val="22"/>
        </w:rPr>
        <w:t xml:space="preserve">výzkumu, vývoje a inovací </w:t>
      </w:r>
      <w:r w:rsidR="00382404">
        <w:rPr>
          <w:rFonts w:ascii="Arial" w:hAnsi="Arial" w:cs="Arial"/>
          <w:b/>
          <w:bCs/>
          <w:noProof/>
          <w:sz w:val="24"/>
          <w:szCs w:val="22"/>
        </w:rPr>
        <w:br/>
      </w:r>
      <w:r w:rsidR="00E92E47" w:rsidRPr="00E92E47">
        <w:rPr>
          <w:rFonts w:ascii="Arial" w:hAnsi="Arial" w:cs="Arial"/>
          <w:b/>
          <w:bCs/>
          <w:noProof/>
          <w:sz w:val="24"/>
          <w:szCs w:val="22"/>
        </w:rPr>
        <w:t>The Country for the Future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724760">
        <w:rPr>
          <w:rFonts w:ascii="Arial" w:hAnsi="Arial" w:cs="Arial"/>
          <w:b/>
          <w:sz w:val="22"/>
          <w:szCs w:val="22"/>
        </w:rPr>
      </w:r>
      <w:r w:rsidR="00724760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724760">
        <w:rPr>
          <w:rStyle w:val="StylIChar0"/>
          <w:b/>
        </w:rPr>
      </w:r>
      <w:r w:rsidR="00724760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724760" w:rsidRPr="00724760">
        <w:rPr>
          <w:rStyle w:val="StylIChar0"/>
        </w:rPr>
        <w:t xml:space="preserve">návrh na změnu programu výzkumu, vývoje a inovací The Country for the Future obsažený v části III. tohoto materiálu (dále jen „Program“) s tím, že financování </w:t>
      </w:r>
      <w:r w:rsidR="00724760">
        <w:rPr>
          <w:rStyle w:val="StylIChar0"/>
        </w:rPr>
        <w:t>P</w:t>
      </w:r>
      <w:bookmarkStart w:id="1" w:name="_GoBack"/>
      <w:bookmarkEnd w:id="1"/>
      <w:r w:rsidR="00724760" w:rsidRPr="00724760">
        <w:rPr>
          <w:rStyle w:val="StylIChar0"/>
        </w:rPr>
        <w:t>rogramu bude nadále zajištěno dle možností státního rozpočtu.</w:t>
      </w:r>
    </w:p>
    <w:p w:rsidR="00CE68E3" w:rsidRDefault="00FC7B03" w:rsidP="00CE68E3">
      <w:pPr>
        <w:spacing w:after="240"/>
        <w:ind w:left="709" w:hanging="709"/>
        <w:jc w:val="both"/>
        <w:rPr>
          <w:rStyle w:val="StylIChar0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CE68E3">
        <w:rPr>
          <w:rFonts w:ascii="Arial" w:hAnsi="Arial" w:cs="Arial"/>
          <w:b/>
          <w:sz w:val="22"/>
          <w:szCs w:val="22"/>
        </w:rPr>
        <w:tab/>
      </w:r>
      <w:r w:rsidR="004D57C0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 w:rsidR="004D57C0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724760">
        <w:rPr>
          <w:rFonts w:ascii="Arial" w:hAnsi="Arial" w:cs="Arial"/>
          <w:b/>
          <w:sz w:val="22"/>
          <w:szCs w:val="22"/>
        </w:rPr>
      </w:r>
      <w:r w:rsidR="00724760">
        <w:rPr>
          <w:rFonts w:ascii="Arial" w:hAnsi="Arial" w:cs="Arial"/>
          <w:b/>
          <w:sz w:val="22"/>
          <w:szCs w:val="22"/>
        </w:rPr>
        <w:fldChar w:fldCharType="separate"/>
      </w:r>
      <w:r w:rsidR="004D57C0">
        <w:rPr>
          <w:rFonts w:ascii="Arial" w:hAnsi="Arial" w:cs="Arial"/>
          <w:b/>
          <w:sz w:val="22"/>
          <w:szCs w:val="22"/>
        </w:rPr>
        <w:fldChar w:fldCharType="end"/>
      </w:r>
      <w:r w:rsidR="00CE68E3">
        <w:rPr>
          <w:rFonts w:ascii="Arial" w:hAnsi="Arial" w:cs="Arial"/>
          <w:sz w:val="22"/>
          <w:szCs w:val="22"/>
        </w:rPr>
        <w:t xml:space="preserve"> </w:t>
      </w:r>
      <w:r w:rsidR="00504B7B" w:rsidRPr="00504B7B">
        <w:rPr>
          <w:rFonts w:ascii="Arial" w:hAnsi="Arial" w:cs="Arial"/>
          <w:noProof/>
          <w:sz w:val="22"/>
        </w:rPr>
        <w:t>místopředsedovi vlády, ministru průmyslu a obchodu a ministru dopravy</w:t>
      </w:r>
      <w:r w:rsidR="00550638">
        <w:rPr>
          <w:rFonts w:ascii="Arial" w:hAnsi="Arial" w:cs="Arial"/>
          <w:noProof/>
          <w:sz w:val="22"/>
        </w:rPr>
        <w:t xml:space="preserve"> zohlednit změnu Programu zmíněnou v bodě I. tohoto usnesení v dalších veřejných soutěžích vyhlašovaných v Programu.</w:t>
      </w:r>
    </w:p>
    <w:p w:rsidR="004D0830" w:rsidRPr="00FC7B03" w:rsidRDefault="004D0830" w:rsidP="00550638">
      <w:pPr>
        <w:pStyle w:val="StylI"/>
        <w:numPr>
          <w:ilvl w:val="0"/>
          <w:numId w:val="0"/>
        </w:numPr>
        <w:ind w:left="993" w:hanging="284"/>
        <w:rPr>
          <w:noProof/>
        </w:rPr>
      </w:pPr>
    </w:p>
    <w:p w:rsidR="00C21031" w:rsidRPr="004728FB" w:rsidRDefault="00E92E47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listEntry w:val="Provede:"/>
              <w:listEntry w:val="Provedou: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724760">
        <w:rPr>
          <w:rFonts w:ascii="Arial" w:hAnsi="Arial" w:cs="Arial"/>
          <w:b/>
          <w:sz w:val="22"/>
          <w:szCs w:val="22"/>
          <w:u w:val="single"/>
        </w:rPr>
      </w:r>
      <w:r w:rsidR="00724760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504B7B" w:rsidRPr="000302EE" w:rsidRDefault="00504B7B" w:rsidP="00504B7B">
      <w:pPr>
        <w:jc w:val="both"/>
        <w:rPr>
          <w:rFonts w:ascii="Arial" w:hAnsi="Arial" w:cs="Arial"/>
          <w:bCs/>
          <w:sz w:val="22"/>
          <w:szCs w:val="22"/>
        </w:rPr>
      </w:pPr>
      <w:r w:rsidRPr="000302EE">
        <w:rPr>
          <w:rFonts w:ascii="Arial" w:hAnsi="Arial" w:cs="Arial"/>
          <w:bCs/>
          <w:sz w:val="22"/>
          <w:szCs w:val="22"/>
        </w:rPr>
        <w:t xml:space="preserve">místopředseda vlády, ministr průmyslu a obchodu </w:t>
      </w:r>
    </w:p>
    <w:p w:rsidR="00CE68E3" w:rsidRDefault="00504B7B" w:rsidP="00504B7B">
      <w:pPr>
        <w:jc w:val="both"/>
        <w:rPr>
          <w:rFonts w:ascii="Arial" w:hAnsi="Arial" w:cs="Arial"/>
          <w:bCs/>
          <w:sz w:val="22"/>
          <w:szCs w:val="22"/>
        </w:rPr>
      </w:pPr>
      <w:r w:rsidRPr="000302EE">
        <w:rPr>
          <w:rFonts w:ascii="Arial" w:hAnsi="Arial" w:cs="Arial"/>
          <w:bCs/>
          <w:sz w:val="22"/>
          <w:szCs w:val="22"/>
        </w:rPr>
        <w:t>a ministr dopravy</w:t>
      </w:r>
    </w:p>
    <w:p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Default="00CE68E3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FF450E">
        <w:rPr>
          <w:rFonts w:ascii="Arial" w:hAnsi="Arial" w:cs="Arial"/>
          <w:bCs/>
          <w:noProof/>
          <w:sz w:val="22"/>
          <w:szCs w:val="22"/>
        </w:rPr>
        <w:t>Ing. Andrej Babiš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AA3" w:rsidRDefault="001D5AA3">
      <w:r>
        <w:separator/>
      </w:r>
    </w:p>
  </w:endnote>
  <w:endnote w:type="continuationSeparator" w:id="0">
    <w:p w:rsidR="001D5AA3" w:rsidRDefault="001D5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AA3" w:rsidRDefault="001D5AA3">
      <w:r>
        <w:separator/>
      </w:r>
    </w:p>
  </w:footnote>
  <w:footnote w:type="continuationSeparator" w:id="0">
    <w:p w:rsidR="001D5AA3" w:rsidRDefault="001D5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FC7B03">
      <w:rPr>
        <w:rFonts w:eastAsia="Calibri"/>
        <w:noProof/>
      </w:rPr>
      <w:t>2</w: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  <w:num w:numId="2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AA3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3346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63208"/>
    <w:rsid w:val="001731A8"/>
    <w:rsid w:val="00177D5C"/>
    <w:rsid w:val="00185649"/>
    <w:rsid w:val="00194FF5"/>
    <w:rsid w:val="001A76B7"/>
    <w:rsid w:val="001B33A6"/>
    <w:rsid w:val="001B4BC0"/>
    <w:rsid w:val="001C5C99"/>
    <w:rsid w:val="001D388B"/>
    <w:rsid w:val="001D4F5B"/>
    <w:rsid w:val="001D5AA3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2CF5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404"/>
    <w:rsid w:val="00382792"/>
    <w:rsid w:val="00390BEB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079D"/>
    <w:rsid w:val="004A363E"/>
    <w:rsid w:val="004C4225"/>
    <w:rsid w:val="004C6A73"/>
    <w:rsid w:val="004D0830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4B7B"/>
    <w:rsid w:val="005056FF"/>
    <w:rsid w:val="00513B3F"/>
    <w:rsid w:val="00517BD8"/>
    <w:rsid w:val="0052253F"/>
    <w:rsid w:val="0052566A"/>
    <w:rsid w:val="00531DC4"/>
    <w:rsid w:val="0053707F"/>
    <w:rsid w:val="00537D2A"/>
    <w:rsid w:val="00550638"/>
    <w:rsid w:val="005550CC"/>
    <w:rsid w:val="0055617C"/>
    <w:rsid w:val="005604FA"/>
    <w:rsid w:val="00571CF5"/>
    <w:rsid w:val="00573658"/>
    <w:rsid w:val="00581418"/>
    <w:rsid w:val="00585F1B"/>
    <w:rsid w:val="005A2E3E"/>
    <w:rsid w:val="005A4847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1D13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A406B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24760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6C75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776AA"/>
    <w:rsid w:val="00B81F3C"/>
    <w:rsid w:val="00B90C74"/>
    <w:rsid w:val="00BA3E09"/>
    <w:rsid w:val="00BA6ABD"/>
    <w:rsid w:val="00BB091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151C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1A2"/>
    <w:rsid w:val="00E72270"/>
    <w:rsid w:val="00E76780"/>
    <w:rsid w:val="00E81B0E"/>
    <w:rsid w:val="00E85841"/>
    <w:rsid w:val="00E91141"/>
    <w:rsid w:val="00E92E47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586B"/>
    <w:rsid w:val="00FA7118"/>
    <w:rsid w:val="00FA7C45"/>
    <w:rsid w:val="00FB5F2B"/>
    <w:rsid w:val="00FB629C"/>
    <w:rsid w:val="00FB7CA6"/>
    <w:rsid w:val="00FC2309"/>
    <w:rsid w:val="00FC4FDF"/>
    <w:rsid w:val="00FC7B03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504B7B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048FDE9D62A4B13A66CE51263D41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AE3EF-4E08-4A03-A4CC-0E8818561CB0}"/>
      </w:docPartPr>
      <w:docPartBody>
        <w:p w:rsidR="00A43215" w:rsidRDefault="00A43215">
          <w:pPr>
            <w:pStyle w:val="6048FDE9D62A4B13A66CE51263D4196A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15"/>
    <w:rsid w:val="00A4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048FDE9D62A4B13A66CE51263D4196A">
    <w:name w:val="6048FDE9D62A4B13A66CE51263D41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2018-11-29T09:48:00Z</dcterms:created>
  <dcterms:modified xsi:type="dcterms:W3CDTF">2020-03-30T09:38:00Z</dcterms:modified>
</cp:coreProperties>
</file>