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07D97" w14:textId="77777777" w:rsidR="008E445D" w:rsidRDefault="00BC4C4D" w:rsidP="00644DF3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BC4C4D">
        <w:rPr>
          <w:rFonts w:ascii="Arial" w:hAnsi="Arial" w:cs="Arial"/>
          <w:b/>
          <w:color w:val="FF0000"/>
        </w:rPr>
        <w:t>VZOR</w:t>
      </w:r>
      <w:r w:rsidR="008E445D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0BFECC52" w14:textId="77777777" w:rsidR="00D54400" w:rsidRPr="008130CC" w:rsidRDefault="008E445D" w:rsidP="008E445D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BC4C4D">
        <w:rPr>
          <w:rFonts w:ascii="Arial" w:hAnsi="Arial" w:cs="Arial"/>
          <w:b/>
          <w:color w:val="FF0000"/>
        </w:rPr>
        <w:t xml:space="preserve">Rozhodnutí o přijetí do služebního poměru a </w:t>
      </w:r>
      <w:r>
        <w:rPr>
          <w:rFonts w:ascii="Arial" w:hAnsi="Arial" w:cs="Arial"/>
          <w:b/>
          <w:color w:val="FF0000"/>
        </w:rPr>
        <w:t>jmenování</w:t>
      </w:r>
      <w:r w:rsidRPr="00BC4C4D">
        <w:rPr>
          <w:rFonts w:ascii="Arial" w:hAnsi="Arial" w:cs="Arial"/>
          <w:b/>
          <w:color w:val="FF0000"/>
        </w:rPr>
        <w:t xml:space="preserve"> na</w:t>
      </w:r>
      <w:r w:rsidR="00BC4C4D">
        <w:rPr>
          <w:rFonts w:ascii="Arial" w:hAnsi="Arial" w:cs="Arial"/>
          <w:b/>
          <w:color w:val="FF0000"/>
        </w:rPr>
        <w:t> </w:t>
      </w:r>
      <w:r w:rsidRPr="00BC4C4D">
        <w:rPr>
          <w:rFonts w:ascii="Arial" w:hAnsi="Arial" w:cs="Arial"/>
          <w:b/>
          <w:color w:val="FF0000"/>
        </w:rPr>
        <w:t>služební místo</w:t>
      </w:r>
      <w:r w:rsidR="00BC4C4D" w:rsidRPr="00BC4C4D" w:rsidDel="00BC4C4D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color w:val="FF0000"/>
        </w:rPr>
        <w:t>představeného</w:t>
      </w:r>
    </w:p>
    <w:p w14:paraId="48F11DAF" w14:textId="77777777" w:rsidR="00D54400" w:rsidRDefault="00D54400" w:rsidP="00EE20CA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650CAFBE" w14:textId="77777777" w:rsidR="00D54400" w:rsidRPr="00E310DB" w:rsidRDefault="00D54400" w:rsidP="00EE20CA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Označení služebního orgánu</w:t>
      </w:r>
      <w:r w:rsidR="00CC0C2D"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32BEFED1" w14:textId="77777777" w:rsidR="00D54400" w:rsidRPr="00E310DB" w:rsidRDefault="00D54400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644255E4" w14:textId="77777777" w:rsidR="00D54400" w:rsidRPr="00E310DB" w:rsidRDefault="00D54400">
      <w:pPr>
        <w:spacing w:line="240" w:lineRule="auto"/>
        <w:ind w:left="1416" w:hanging="1416"/>
        <w:contextualSpacing/>
        <w:jc w:val="both"/>
        <w:rPr>
          <w:rFonts w:ascii="Arial" w:hAnsi="Arial" w:cs="Arial"/>
        </w:rPr>
      </w:pPr>
    </w:p>
    <w:p w14:paraId="5FE5EDFC" w14:textId="77777777" w:rsidR="00D54400" w:rsidRPr="00644DF3" w:rsidRDefault="00D54400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Cs w:val="24"/>
        </w:rPr>
      </w:pPr>
      <w:r w:rsidRPr="00E310DB">
        <w:rPr>
          <w:rFonts w:ascii="Arial" w:eastAsia="Times New Roman" w:hAnsi="Arial" w:cs="Arial"/>
        </w:rPr>
        <w:tab/>
      </w:r>
      <w:r w:rsidR="00603A43" w:rsidRPr="00644DF3">
        <w:rPr>
          <w:rFonts w:ascii="Arial" w:eastAsia="Times New Roman" w:hAnsi="Arial" w:cs="Arial"/>
          <w:color w:val="FF0000"/>
          <w:szCs w:val="24"/>
        </w:rPr>
        <w:t xml:space="preserve">Místo X. měsíc </w:t>
      </w:r>
      <w:r w:rsidR="00603A43" w:rsidRPr="00644DF3">
        <w:rPr>
          <w:rFonts w:ascii="Arial" w:eastAsia="Times New Roman" w:hAnsi="Arial" w:cs="Arial"/>
          <w:szCs w:val="24"/>
        </w:rPr>
        <w:t>20</w:t>
      </w:r>
      <w:r w:rsidR="004521EB" w:rsidRPr="00644DF3">
        <w:rPr>
          <w:rFonts w:ascii="Arial" w:eastAsia="Times New Roman" w:hAnsi="Arial" w:cs="Arial"/>
          <w:color w:val="FF0000"/>
          <w:szCs w:val="24"/>
        </w:rPr>
        <w:t>XX</w:t>
      </w:r>
    </w:p>
    <w:p w14:paraId="12E7B471" w14:textId="77777777" w:rsidR="00D54400" w:rsidRPr="00644DF3" w:rsidRDefault="00D54400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szCs w:val="24"/>
        </w:rPr>
      </w:pPr>
      <w:r w:rsidRPr="00644DF3">
        <w:rPr>
          <w:rFonts w:ascii="Arial" w:eastAsia="Times New Roman" w:hAnsi="Arial" w:cs="Arial"/>
          <w:szCs w:val="24"/>
        </w:rPr>
        <w:tab/>
        <w:t xml:space="preserve">Č.j.: </w:t>
      </w:r>
      <w:r w:rsidRPr="00644DF3">
        <w:rPr>
          <w:rFonts w:ascii="Arial" w:eastAsia="Times New Roman" w:hAnsi="Arial" w:cs="Arial"/>
          <w:color w:val="FF0000"/>
          <w:szCs w:val="24"/>
        </w:rPr>
        <w:t>XXXX</w:t>
      </w:r>
    </w:p>
    <w:p w14:paraId="5E0208FF" w14:textId="77777777" w:rsidR="00D54400" w:rsidRPr="00FF766A" w:rsidRDefault="00D54400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 w:val="24"/>
          <w:szCs w:val="24"/>
        </w:rPr>
      </w:pPr>
      <w:r w:rsidRPr="00644DF3">
        <w:rPr>
          <w:rFonts w:ascii="Arial" w:eastAsia="Times New Roman" w:hAnsi="Arial" w:cs="Arial"/>
          <w:szCs w:val="24"/>
        </w:rPr>
        <w:tab/>
        <w:t xml:space="preserve">Počet </w:t>
      </w:r>
      <w:r w:rsidR="008E445D">
        <w:rPr>
          <w:rFonts w:ascii="Arial" w:eastAsia="Times New Roman" w:hAnsi="Arial" w:cs="Arial"/>
          <w:szCs w:val="24"/>
        </w:rPr>
        <w:t>stran</w:t>
      </w:r>
      <w:r w:rsidRPr="00644DF3">
        <w:rPr>
          <w:rFonts w:ascii="Arial" w:eastAsia="Times New Roman" w:hAnsi="Arial" w:cs="Arial"/>
          <w:szCs w:val="24"/>
        </w:rPr>
        <w:t xml:space="preserve">: </w:t>
      </w:r>
      <w:r w:rsidRPr="00644DF3">
        <w:rPr>
          <w:rFonts w:ascii="Arial" w:eastAsia="Times New Roman" w:hAnsi="Arial" w:cs="Arial"/>
          <w:color w:val="FF0000"/>
          <w:szCs w:val="24"/>
        </w:rPr>
        <w:t>X</w:t>
      </w:r>
      <w:r w:rsidRPr="00FF766A">
        <w:rPr>
          <w:rFonts w:ascii="Arial" w:eastAsia="Times New Roman" w:hAnsi="Arial" w:cs="Arial"/>
          <w:sz w:val="24"/>
          <w:szCs w:val="24"/>
        </w:rPr>
        <w:tab/>
      </w:r>
      <w:r w:rsidRPr="00FF766A">
        <w:rPr>
          <w:rFonts w:ascii="Arial" w:eastAsia="Times New Roman" w:hAnsi="Arial" w:cs="Arial"/>
          <w:sz w:val="24"/>
          <w:szCs w:val="24"/>
        </w:rPr>
        <w:tab/>
      </w:r>
    </w:p>
    <w:p w14:paraId="0F201673" w14:textId="77777777" w:rsidR="00D54400" w:rsidRPr="00240D34" w:rsidRDefault="00D5440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5D09FE43" w14:textId="77777777" w:rsidR="00D54400" w:rsidRPr="00BE5C04" w:rsidRDefault="004521EB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BE5C04">
        <w:rPr>
          <w:rFonts w:ascii="Arial" w:eastAsia="Times New Roman" w:hAnsi="Arial" w:cs="Arial"/>
          <w:color w:val="FF0000"/>
          <w:u w:val="single"/>
          <w:lang w:eastAsia="cs-CZ"/>
        </w:rPr>
        <w:t>Žadatel/Žadatelka</w:t>
      </w:r>
      <w:r w:rsidR="00D54400" w:rsidRPr="00BE5C04">
        <w:rPr>
          <w:rFonts w:ascii="Arial" w:eastAsia="Times New Roman" w:hAnsi="Arial" w:cs="Arial"/>
          <w:color w:val="FF0000"/>
          <w:lang w:eastAsia="cs-CZ"/>
        </w:rPr>
        <w:t>:</w:t>
      </w:r>
    </w:p>
    <w:p w14:paraId="636C2AED" w14:textId="77777777" w:rsidR="00D54400" w:rsidRPr="005A3524" w:rsidRDefault="00D5440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 w:rsidR="008E445D"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47B7B717" w14:textId="77777777" w:rsidR="00D54400" w:rsidRPr="005A3524" w:rsidRDefault="008E445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="00D54400"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="00D54400"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 w:rsidR="00D54400">
        <w:rPr>
          <w:rFonts w:ascii="Arial" w:eastAsia="Times New Roman" w:hAnsi="Arial" w:cs="Arial"/>
          <w:color w:val="FF0000"/>
          <w:lang w:eastAsia="cs-CZ"/>
        </w:rPr>
        <w:t>měsíc</w:t>
      </w:r>
      <w:r w:rsidR="00D54400"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6DF7C3E5" w14:textId="77777777" w:rsidR="00D54400" w:rsidRDefault="00D5440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="003D6A7D" w:rsidRPr="00BE5C04">
        <w:rPr>
          <w:rFonts w:ascii="Arial" w:eastAsia="Times New Roman" w:hAnsi="Arial" w:cs="Arial"/>
          <w:color w:val="FF0000"/>
          <w:lang w:eastAsia="cs-CZ"/>
        </w:rPr>
        <w:t>místa</w:t>
      </w:r>
      <w:r w:rsidR="003D6A7D"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55232086" w14:textId="77777777" w:rsidR="00D54400" w:rsidRPr="005A3524" w:rsidRDefault="008E445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D54400"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="00D54400"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3FA3AA18" w14:textId="540FFD29" w:rsidR="00D54400" w:rsidRDefault="00D5440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04C12666" w14:textId="77777777" w:rsidR="00D54400" w:rsidRPr="005A3524" w:rsidRDefault="00D54400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00EADC11" w14:textId="77777777" w:rsidR="00D54400" w:rsidRDefault="00D54400" w:rsidP="00644DF3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4D0936D1" w14:textId="77777777" w:rsidR="00A532D9" w:rsidRPr="00240D34" w:rsidRDefault="00A532D9" w:rsidP="00644DF3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7588C412" w14:textId="77777777" w:rsidR="00D54400" w:rsidRPr="00E679AE" w:rsidRDefault="00D54400" w:rsidP="008E445D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E679AE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1AD6CB2C" w14:textId="77777777" w:rsidR="004521EB" w:rsidRPr="00644DF3" w:rsidRDefault="00D54400" w:rsidP="008E445D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644DF3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přijetí do služebního poměru</w:t>
      </w:r>
      <w:r w:rsidRPr="00644DF3">
        <w:rPr>
          <w:rStyle w:val="Znakapoznpodarou"/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footnoteReference w:id="3"/>
      </w:r>
      <w:r w:rsidRPr="00644DF3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 </w:t>
      </w:r>
    </w:p>
    <w:p w14:paraId="3D3D085D" w14:textId="77777777" w:rsidR="00D54400" w:rsidRPr="00644DF3" w:rsidRDefault="00D54400" w:rsidP="00644DF3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644DF3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a jmenování na služební místo</w:t>
      </w:r>
      <w:r w:rsidR="004521EB" w:rsidRPr="00644DF3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 představeného</w:t>
      </w:r>
    </w:p>
    <w:p w14:paraId="6976A628" w14:textId="77777777" w:rsidR="004521EB" w:rsidRDefault="004521EB" w:rsidP="008E445D">
      <w:pPr>
        <w:spacing w:after="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</w:p>
    <w:p w14:paraId="07D14C96" w14:textId="29FB680D" w:rsidR="006B41E5" w:rsidRPr="00240D34" w:rsidRDefault="00203192" w:rsidP="008E445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CB67EC">
        <w:rPr>
          <w:rFonts w:ascii="Arial" w:eastAsia="Times New Roman" w:hAnsi="Arial" w:cs="Arial"/>
          <w:color w:val="FF0000"/>
          <w:lang w:eastAsia="cs-CZ"/>
        </w:rPr>
        <w:t>(Označení služebního orgánu)</w:t>
      </w:r>
      <w:r w:rsidR="008E445D" w:rsidRPr="00644DF3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jako příslušný </w:t>
      </w:r>
      <w:r w:rsidRPr="00240D34">
        <w:rPr>
          <w:rFonts w:ascii="Arial" w:eastAsia="Times New Roman" w:hAnsi="Arial" w:cs="Arial"/>
        </w:rPr>
        <w:t xml:space="preserve">služební orgán podle </w:t>
      </w:r>
      <w:r>
        <w:rPr>
          <w:rFonts w:ascii="Arial" w:eastAsia="Times New Roman" w:hAnsi="Arial" w:cs="Arial"/>
        </w:rPr>
        <w:t xml:space="preserve">§ 162 odst. </w:t>
      </w:r>
      <w:r w:rsidR="00EF3C1E">
        <w:rPr>
          <w:rFonts w:ascii="Arial" w:eastAsia="Times New Roman" w:hAnsi="Arial" w:cs="Arial"/>
        </w:rPr>
        <w:t>1</w:t>
      </w:r>
      <w:r>
        <w:rPr>
          <w:rFonts w:ascii="Arial" w:eastAsia="Times New Roman" w:hAnsi="Arial" w:cs="Arial"/>
        </w:rPr>
        <w:t xml:space="preserve"> ve spojení s </w:t>
      </w:r>
      <w:r w:rsidRPr="00240D34">
        <w:rPr>
          <w:rFonts w:ascii="Arial" w:eastAsia="Times New Roman" w:hAnsi="Arial" w:cs="Arial"/>
        </w:rPr>
        <w:t>§</w:t>
      </w:r>
      <w:r>
        <w:rPr>
          <w:rFonts w:ascii="Arial" w:eastAsia="Times New Roman" w:hAnsi="Arial" w:cs="Arial"/>
        </w:rPr>
        <w:t> </w:t>
      </w:r>
      <w:r w:rsidRPr="00240D34">
        <w:rPr>
          <w:rFonts w:ascii="Arial" w:eastAsia="Times New Roman" w:hAnsi="Arial" w:cs="Arial"/>
        </w:rPr>
        <w:t xml:space="preserve">10 odst. 1 písm. </w:t>
      </w:r>
      <w:r w:rsidRPr="00694529">
        <w:rPr>
          <w:rFonts w:ascii="Arial" w:eastAsia="Times New Roman" w:hAnsi="Arial" w:cs="Arial"/>
          <w:color w:val="FF0000"/>
        </w:rPr>
        <w:t>x</w:t>
      </w:r>
      <w:r w:rsidRPr="00E679AE">
        <w:rPr>
          <w:rFonts w:ascii="Arial" w:eastAsia="Times New Roman" w:hAnsi="Arial" w:cs="Arial"/>
        </w:rPr>
        <w:t>)</w:t>
      </w:r>
      <w:r w:rsidRPr="00694529">
        <w:rPr>
          <w:rFonts w:ascii="Arial" w:eastAsia="Times New Roman" w:hAnsi="Arial" w:cs="Arial"/>
          <w:color w:val="FF0000"/>
        </w:rPr>
        <w:t xml:space="preserve"> </w:t>
      </w:r>
      <w:r w:rsidRPr="00240D34">
        <w:rPr>
          <w:rFonts w:ascii="Arial" w:eastAsia="Times New Roman" w:hAnsi="Arial" w:cs="Arial"/>
        </w:rPr>
        <w:t xml:space="preserve">zákona </w:t>
      </w:r>
      <w:r>
        <w:rPr>
          <w:rFonts w:ascii="Arial" w:eastAsia="Times New Roman" w:hAnsi="Arial" w:cs="Arial"/>
          <w:lang w:eastAsia="cs-CZ"/>
        </w:rPr>
        <w:t xml:space="preserve">č. 234/2014 Sb., </w:t>
      </w:r>
      <w:r>
        <w:rPr>
          <w:rFonts w:ascii="Arial" w:eastAsia="Times New Roman" w:hAnsi="Arial" w:cs="Arial"/>
        </w:rPr>
        <w:t>o</w:t>
      </w:r>
      <w:r w:rsidRPr="00240D34">
        <w:rPr>
          <w:rFonts w:ascii="Arial" w:eastAsia="Times New Roman" w:hAnsi="Arial" w:cs="Arial"/>
        </w:rPr>
        <w:t xml:space="preserve"> státní službě</w:t>
      </w:r>
      <w:r w:rsidR="000D70A6">
        <w:rPr>
          <w:rFonts w:ascii="Arial" w:eastAsia="Times New Roman" w:hAnsi="Arial" w:cs="Arial"/>
        </w:rPr>
        <w:t>, ve znění pozdějších předpisů</w:t>
      </w:r>
      <w:r>
        <w:rPr>
          <w:rFonts w:ascii="Arial" w:eastAsia="Times New Roman" w:hAnsi="Arial" w:cs="Arial"/>
          <w:lang w:eastAsia="cs-CZ"/>
        </w:rPr>
        <w:t xml:space="preserve"> (dále jen „zákon o státní službě</w:t>
      </w:r>
      <w:r w:rsidRPr="00584776">
        <w:rPr>
          <w:rFonts w:ascii="Arial" w:eastAsia="Times New Roman" w:hAnsi="Arial" w:cs="Arial"/>
          <w:lang w:eastAsia="cs-CZ"/>
        </w:rPr>
        <w:t>“</w:t>
      </w:r>
      <w:r>
        <w:rPr>
          <w:rFonts w:ascii="Arial" w:eastAsia="Times New Roman" w:hAnsi="Arial" w:cs="Arial"/>
          <w:lang w:eastAsia="cs-CZ"/>
        </w:rPr>
        <w:t>)</w:t>
      </w:r>
      <w:r w:rsidR="000D70A6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ve věci </w:t>
      </w:r>
      <w:r w:rsidRPr="005A3524">
        <w:rPr>
          <w:rFonts w:ascii="Arial" w:eastAsia="Times New Roman" w:hAnsi="Arial" w:cs="Arial"/>
          <w:lang w:eastAsia="cs-CZ"/>
        </w:rPr>
        <w:t>žádosti</w:t>
      </w:r>
      <w:r>
        <w:rPr>
          <w:rFonts w:ascii="Arial" w:eastAsia="Times New Roman" w:hAnsi="Arial" w:cs="Arial"/>
          <w:lang w:eastAsia="cs-CZ"/>
        </w:rPr>
        <w:t xml:space="preserve"> o přijetí do služebního poměru a jmenování na služební místo představeného podle § 24 odst. 4 zákona o státní službě, kterou </w:t>
      </w:r>
      <w:r w:rsidRPr="00827E03">
        <w:rPr>
          <w:rFonts w:ascii="Arial" w:eastAsia="Times New Roman" w:hAnsi="Arial" w:cs="Arial"/>
          <w:color w:val="FF0000"/>
          <w:lang w:eastAsia="cs-CZ"/>
        </w:rPr>
        <w:t>podal/a</w:t>
      </w:r>
      <w:r w:rsidRPr="001273E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5A3524">
        <w:rPr>
          <w:rFonts w:ascii="Arial" w:hAnsi="Arial" w:cs="Arial"/>
          <w:color w:val="FF0000"/>
        </w:rPr>
        <w:t xml:space="preserve">pan/paní </w:t>
      </w:r>
      <w:r w:rsidRPr="00195525">
        <w:rPr>
          <w:rFonts w:ascii="Arial" w:hAnsi="Arial" w:cs="Arial"/>
          <w:b/>
          <w:color w:val="FF0000"/>
        </w:rPr>
        <w:t>Tit</w:t>
      </w:r>
      <w:r w:rsidR="008E445D">
        <w:rPr>
          <w:rFonts w:ascii="Arial" w:hAnsi="Arial" w:cs="Arial"/>
          <w:b/>
          <w:color w:val="FF0000"/>
        </w:rPr>
        <w:t>u</w:t>
      </w:r>
      <w:r w:rsidRPr="00195525">
        <w:rPr>
          <w:rFonts w:ascii="Arial" w:hAnsi="Arial" w:cs="Arial"/>
          <w:b/>
          <w:color w:val="FF0000"/>
        </w:rPr>
        <w:t>l Jméno Příjmení</w:t>
      </w:r>
      <w:r w:rsidRPr="005A3524">
        <w:rPr>
          <w:rFonts w:ascii="Arial" w:eastAsia="Times New Roman" w:hAnsi="Arial" w:cs="Arial"/>
          <w:color w:val="FF0000"/>
          <w:lang w:eastAsia="cs-CZ"/>
        </w:rPr>
        <w:t>,</w:t>
      </w:r>
      <w:r w:rsidRPr="00240D34">
        <w:rPr>
          <w:rFonts w:ascii="Arial" w:eastAsia="Times New Roman" w:hAnsi="Arial" w:cs="Arial"/>
          <w:lang w:eastAsia="cs-CZ"/>
        </w:rPr>
        <w:t xml:space="preserve"> </w:t>
      </w:r>
      <w:r w:rsidRPr="00AA0725">
        <w:rPr>
          <w:rFonts w:ascii="Arial" w:eastAsia="Times New Roman" w:hAnsi="Arial" w:cs="Arial"/>
          <w:color w:val="FF0000"/>
        </w:rPr>
        <w:t>narozen/</w:t>
      </w:r>
      <w:r>
        <w:rPr>
          <w:rFonts w:ascii="Arial" w:eastAsia="Times New Roman" w:hAnsi="Arial" w:cs="Arial"/>
          <w:color w:val="FF0000"/>
        </w:rPr>
        <w:t>a</w:t>
      </w:r>
      <w:r w:rsidRPr="00AA0725">
        <w:rPr>
          <w:rFonts w:ascii="Arial" w:eastAsia="Times New Roman" w:hAnsi="Arial" w:cs="Arial"/>
          <w:color w:val="FF0000"/>
        </w:rPr>
        <w:t xml:space="preserve"> </w:t>
      </w:r>
      <w:r w:rsidRPr="00AA0725">
        <w:rPr>
          <w:rFonts w:ascii="Arial" w:eastAsia="Times New Roman" w:hAnsi="Arial" w:cs="Arial"/>
        </w:rPr>
        <w:t xml:space="preserve">dne </w:t>
      </w:r>
      <w:r w:rsidRPr="00AA0725">
        <w:rPr>
          <w:rFonts w:ascii="Arial" w:eastAsia="Times New Roman" w:hAnsi="Arial" w:cs="Arial"/>
          <w:color w:val="FF0000"/>
        </w:rPr>
        <w:t>X. </w:t>
      </w:r>
      <w:r>
        <w:rPr>
          <w:rFonts w:ascii="Arial" w:eastAsia="Times New Roman" w:hAnsi="Arial" w:cs="Arial"/>
          <w:color w:val="FF0000"/>
        </w:rPr>
        <w:t>měsíc</w:t>
      </w:r>
      <w:r w:rsidRPr="00AA0725">
        <w:rPr>
          <w:rFonts w:ascii="Arial" w:eastAsia="Times New Roman" w:hAnsi="Arial" w:cs="Arial"/>
          <w:color w:val="FF0000"/>
        </w:rPr>
        <w:t xml:space="preserve"> 19XX</w:t>
      </w:r>
      <w:r w:rsidRPr="00AA0725">
        <w:rPr>
          <w:rFonts w:ascii="Arial" w:eastAsia="Times New Roman" w:hAnsi="Arial" w:cs="Arial"/>
        </w:rPr>
        <w:t xml:space="preserve"> v </w:t>
      </w:r>
      <w:r>
        <w:rPr>
          <w:rFonts w:ascii="Arial" w:eastAsia="Times New Roman" w:hAnsi="Arial" w:cs="Arial"/>
          <w:color w:val="FF0000"/>
        </w:rPr>
        <w:t>Město</w:t>
      </w:r>
      <w:r w:rsidRPr="00AA0725">
        <w:rPr>
          <w:rFonts w:ascii="Arial" w:eastAsia="Times New Roman" w:hAnsi="Arial" w:cs="Arial"/>
        </w:rPr>
        <w:t xml:space="preserve">, trvale bytem </w:t>
      </w:r>
      <w:r w:rsidRPr="000326E6">
        <w:rPr>
          <w:rFonts w:ascii="Arial" w:eastAsia="Times New Roman" w:hAnsi="Arial" w:cs="Arial"/>
          <w:color w:val="FF0000"/>
          <w:lang w:eastAsia="cs-CZ"/>
        </w:rPr>
        <w:t>Ulice</w:t>
      </w:r>
      <w:r w:rsidR="00A532D9">
        <w:rPr>
          <w:rFonts w:ascii="Arial" w:eastAsia="Times New Roman" w:hAnsi="Arial" w:cs="Arial"/>
          <w:color w:val="FF0000"/>
          <w:lang w:eastAsia="cs-CZ"/>
        </w:rPr>
        <w:t> </w:t>
      </w:r>
      <w:r>
        <w:rPr>
          <w:rFonts w:ascii="Arial" w:eastAsia="Times New Roman" w:hAnsi="Arial" w:cs="Arial"/>
          <w:color w:val="FF0000"/>
          <w:lang w:eastAsia="cs-CZ"/>
        </w:rPr>
        <w:t>č.p.</w:t>
      </w:r>
      <w:r w:rsidRPr="00AA0725">
        <w:rPr>
          <w:rFonts w:ascii="Arial" w:eastAsia="Times New Roman" w:hAnsi="Arial" w:cs="Arial"/>
          <w:color w:val="FF0000"/>
        </w:rPr>
        <w:t xml:space="preserve">, PSČ </w:t>
      </w:r>
      <w:r>
        <w:rPr>
          <w:rFonts w:ascii="Arial" w:eastAsia="Times New Roman" w:hAnsi="Arial" w:cs="Arial"/>
          <w:color w:val="FF0000"/>
        </w:rPr>
        <w:t>Město</w:t>
      </w:r>
      <w:r w:rsidRPr="00240D34">
        <w:rPr>
          <w:rFonts w:ascii="Arial" w:eastAsia="Times New Roman" w:hAnsi="Arial" w:cs="Arial"/>
          <w:lang w:eastAsia="cs-CZ"/>
        </w:rPr>
        <w:t xml:space="preserve"> (dále jen „</w:t>
      </w:r>
      <w:r w:rsidRPr="00AA0725">
        <w:rPr>
          <w:rFonts w:ascii="Arial" w:eastAsia="Times New Roman" w:hAnsi="Arial" w:cs="Arial"/>
          <w:color w:val="FF0000"/>
          <w:lang w:eastAsia="cs-CZ"/>
        </w:rPr>
        <w:t>žadatel/</w:t>
      </w:r>
      <w:r>
        <w:rPr>
          <w:rFonts w:ascii="Arial" w:eastAsia="Times New Roman" w:hAnsi="Arial" w:cs="Arial"/>
          <w:color w:val="FF0000"/>
          <w:lang w:eastAsia="cs-CZ"/>
        </w:rPr>
        <w:t>žadatel</w:t>
      </w:r>
      <w:r w:rsidRPr="00AA0725">
        <w:rPr>
          <w:rFonts w:ascii="Arial" w:eastAsia="Times New Roman" w:hAnsi="Arial" w:cs="Arial"/>
          <w:color w:val="FF0000"/>
          <w:lang w:eastAsia="cs-CZ"/>
        </w:rPr>
        <w:t>ka</w:t>
      </w:r>
      <w:r w:rsidRPr="00240D34">
        <w:rPr>
          <w:rFonts w:ascii="Arial" w:eastAsia="Times New Roman" w:hAnsi="Arial" w:cs="Arial"/>
          <w:lang w:eastAsia="cs-CZ"/>
        </w:rPr>
        <w:t>“)</w:t>
      </w:r>
      <w:r>
        <w:rPr>
          <w:rFonts w:ascii="Arial" w:eastAsia="Times New Roman" w:hAnsi="Arial" w:cs="Arial"/>
          <w:lang w:eastAsia="cs-CZ"/>
        </w:rPr>
        <w:t xml:space="preserve">, rozhodl </w:t>
      </w:r>
      <w:r w:rsidRPr="00240D34">
        <w:rPr>
          <w:rFonts w:ascii="Arial" w:eastAsia="Times New Roman" w:hAnsi="Arial" w:cs="Arial"/>
          <w:lang w:eastAsia="cs-CZ"/>
        </w:rPr>
        <w:t>takto</w:t>
      </w:r>
      <w:r w:rsidR="006B41E5" w:rsidRPr="00240D34">
        <w:rPr>
          <w:rFonts w:ascii="Arial" w:eastAsia="Times New Roman" w:hAnsi="Arial" w:cs="Arial"/>
          <w:lang w:eastAsia="cs-CZ"/>
        </w:rPr>
        <w:t xml:space="preserve">: </w:t>
      </w:r>
    </w:p>
    <w:p w14:paraId="0373DA3B" w14:textId="77777777" w:rsidR="00D54400" w:rsidRPr="00240D34" w:rsidRDefault="00D54400" w:rsidP="00EE20CA">
      <w:pPr>
        <w:pStyle w:val="ZmenBod"/>
        <w:numPr>
          <w:ilvl w:val="0"/>
          <w:numId w:val="0"/>
        </w:numPr>
        <w:spacing w:before="0"/>
        <w:rPr>
          <w:rFonts w:ascii="Arial" w:hAnsi="Arial" w:cs="Arial"/>
          <w:bCs/>
          <w:sz w:val="22"/>
          <w:szCs w:val="22"/>
        </w:rPr>
      </w:pPr>
    </w:p>
    <w:p w14:paraId="0E87C4B5" w14:textId="4A5E6BB0" w:rsidR="006B41E5" w:rsidRPr="007D2604" w:rsidRDefault="00BC4C4D" w:rsidP="00F23BF0">
      <w:pPr>
        <w:pStyle w:val="Odstavecseseznamem"/>
        <w:numPr>
          <w:ilvl w:val="0"/>
          <w:numId w:val="2"/>
        </w:numPr>
        <w:ind w:left="714" w:hanging="357"/>
        <w:jc w:val="both"/>
        <w:outlineLvl w:val="0"/>
      </w:pPr>
      <w:r w:rsidRPr="00F23BF0">
        <w:rPr>
          <w:rFonts w:ascii="Arial" w:hAnsi="Arial" w:cs="Arial"/>
          <w:b/>
          <w:color w:val="FF0000"/>
          <w:sz w:val="22"/>
          <w:szCs w:val="22"/>
        </w:rPr>
        <w:t>žadatel/žadatelka</w:t>
      </w:r>
      <w:r w:rsidRPr="00F23BF0">
        <w:rPr>
          <w:rFonts w:ascii="Arial" w:hAnsi="Arial" w:cs="Arial"/>
          <w:b/>
          <w:sz w:val="22"/>
          <w:szCs w:val="22"/>
        </w:rPr>
        <w:t xml:space="preserve"> se podle § 23 odst. 1 zákona o státní službě přijímá do služebního poměru na dobu </w:t>
      </w:r>
      <w:r w:rsidRPr="007D2604">
        <w:rPr>
          <w:rFonts w:ascii="Arial" w:hAnsi="Arial" w:cs="Arial"/>
          <w:b/>
          <w:color w:val="FF0000"/>
          <w:sz w:val="22"/>
          <w:szCs w:val="22"/>
        </w:rPr>
        <w:t>určitou s trváním do X. měsíc 20XX/</w:t>
      </w:r>
      <w:r w:rsidR="007D2604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  <w:r w:rsidRPr="007D2604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110AFF">
        <w:rPr>
          <w:rFonts w:ascii="Arial" w:hAnsi="Arial" w:cs="Arial"/>
          <w:b/>
          <w:bCs/>
          <w:color w:val="FF0000"/>
          <w:sz w:val="22"/>
          <w:szCs w:val="22"/>
        </w:rPr>
        <w:t>neurčitou</w:t>
      </w:r>
      <w:r w:rsidR="006B41E5" w:rsidRPr="007D2604">
        <w:t>;</w:t>
      </w:r>
    </w:p>
    <w:p w14:paraId="0991FADF" w14:textId="4CDB2F0D" w:rsidR="007C5157" w:rsidRPr="00BE5C04" w:rsidRDefault="00203192" w:rsidP="00644DF3">
      <w:pPr>
        <w:pStyle w:val="Odstavecseseznamem"/>
        <w:numPr>
          <w:ilvl w:val="0"/>
          <w:numId w:val="2"/>
        </w:numPr>
        <w:spacing w:after="120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žadatel</w:t>
      </w:r>
      <w:r w:rsidRPr="00195525">
        <w:rPr>
          <w:rFonts w:ascii="Arial" w:hAnsi="Arial" w:cs="Arial"/>
          <w:b/>
          <w:color w:val="FF0000"/>
          <w:sz w:val="22"/>
          <w:szCs w:val="22"/>
        </w:rPr>
        <w:t>/</w:t>
      </w:r>
      <w:r>
        <w:rPr>
          <w:rFonts w:ascii="Arial" w:hAnsi="Arial" w:cs="Arial"/>
          <w:b/>
          <w:color w:val="FF0000"/>
          <w:sz w:val="22"/>
          <w:szCs w:val="22"/>
        </w:rPr>
        <w:t>žadatelka</w:t>
      </w:r>
      <w:r w:rsidRPr="00240D3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se</w:t>
      </w:r>
      <w:r w:rsidRPr="006B41E5">
        <w:rPr>
          <w:rFonts w:ascii="Arial" w:hAnsi="Arial" w:cs="Arial"/>
          <w:b/>
          <w:sz w:val="22"/>
          <w:szCs w:val="22"/>
        </w:rPr>
        <w:t xml:space="preserve"> </w:t>
      </w:r>
      <w:r w:rsidR="00B94489">
        <w:rPr>
          <w:rFonts w:ascii="Arial" w:hAnsi="Arial" w:cs="Arial"/>
          <w:b/>
          <w:sz w:val="22"/>
          <w:szCs w:val="22"/>
        </w:rPr>
        <w:t>podle</w:t>
      </w:r>
      <w:r w:rsidR="00D54400" w:rsidRPr="006B41E5">
        <w:rPr>
          <w:rFonts w:ascii="Arial" w:hAnsi="Arial" w:cs="Arial"/>
          <w:b/>
          <w:sz w:val="22"/>
          <w:szCs w:val="22"/>
        </w:rPr>
        <w:t> § </w:t>
      </w:r>
      <w:r w:rsidR="00B94489">
        <w:rPr>
          <w:rFonts w:ascii="Arial" w:hAnsi="Arial" w:cs="Arial"/>
          <w:b/>
          <w:sz w:val="22"/>
          <w:szCs w:val="22"/>
        </w:rPr>
        <w:t>5</w:t>
      </w:r>
      <w:r w:rsidR="006B41E5" w:rsidRPr="006B41E5">
        <w:rPr>
          <w:rFonts w:ascii="Arial" w:hAnsi="Arial" w:cs="Arial"/>
          <w:b/>
          <w:color w:val="FF0000"/>
          <w:sz w:val="22"/>
          <w:szCs w:val="22"/>
        </w:rPr>
        <w:t>X</w:t>
      </w:r>
      <w:r w:rsidR="006B41E5" w:rsidRPr="006B41E5">
        <w:rPr>
          <w:rFonts w:ascii="Arial" w:hAnsi="Arial" w:cs="Arial"/>
          <w:b/>
          <w:sz w:val="22"/>
          <w:szCs w:val="22"/>
        </w:rPr>
        <w:t xml:space="preserve"> </w:t>
      </w:r>
      <w:r w:rsidR="00D54400" w:rsidRPr="006B41E5">
        <w:rPr>
          <w:rFonts w:ascii="Arial" w:hAnsi="Arial" w:cs="Arial"/>
          <w:b/>
          <w:sz w:val="22"/>
          <w:szCs w:val="22"/>
        </w:rPr>
        <w:t>zákona o </w:t>
      </w:r>
      <w:r w:rsidR="00D54400" w:rsidRPr="000A7DD5">
        <w:rPr>
          <w:rFonts w:ascii="Arial" w:hAnsi="Arial" w:cs="Arial"/>
          <w:b/>
          <w:sz w:val="22"/>
          <w:szCs w:val="22"/>
        </w:rPr>
        <w:t>státní službě</w:t>
      </w:r>
      <w:r w:rsidRPr="000A7DD5">
        <w:rPr>
          <w:rFonts w:ascii="Arial" w:hAnsi="Arial" w:cs="Arial"/>
          <w:b/>
          <w:sz w:val="22"/>
          <w:szCs w:val="22"/>
        </w:rPr>
        <w:t xml:space="preserve"> jmenuje</w:t>
      </w:r>
      <w:r w:rsidR="000A7DD5" w:rsidRPr="000A7DD5">
        <w:rPr>
          <w:rFonts w:ascii="Arial" w:hAnsi="Arial" w:cs="Arial"/>
          <w:b/>
          <w:sz w:val="22"/>
          <w:szCs w:val="22"/>
        </w:rPr>
        <w:t xml:space="preserve"> </w:t>
      </w:r>
      <w:r w:rsidR="000A7DD5" w:rsidRPr="00110AFF">
        <w:rPr>
          <w:rFonts w:ascii="Arial" w:hAnsi="Arial" w:cs="Arial"/>
          <w:b/>
          <w:sz w:val="22"/>
          <w:szCs w:val="22"/>
        </w:rPr>
        <w:t xml:space="preserve">na dobu </w:t>
      </w:r>
      <w:r w:rsidR="000A7DD5" w:rsidRPr="00110AFF">
        <w:rPr>
          <w:rFonts w:ascii="Arial" w:hAnsi="Arial" w:cs="Arial"/>
          <w:b/>
          <w:color w:val="FF0000"/>
          <w:sz w:val="22"/>
          <w:szCs w:val="22"/>
        </w:rPr>
        <w:t>5</w:t>
      </w:r>
      <w:r w:rsidR="005C4989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A7DD5" w:rsidRPr="00110AFF">
        <w:rPr>
          <w:rFonts w:ascii="Arial" w:hAnsi="Arial" w:cs="Arial"/>
          <w:b/>
          <w:sz w:val="22"/>
          <w:szCs w:val="22"/>
        </w:rPr>
        <w:t>let</w:t>
      </w:r>
      <w:r w:rsidR="005C4989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5"/>
      </w:r>
    </w:p>
    <w:p w14:paraId="4051E972" w14:textId="6CA7F4DB" w:rsidR="006B41E5" w:rsidRPr="00195525" w:rsidRDefault="006B41E5" w:rsidP="00644DF3">
      <w:pPr>
        <w:pStyle w:val="Odstavecseseznamem"/>
        <w:numPr>
          <w:ilvl w:val="0"/>
          <w:numId w:val="3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195525">
        <w:rPr>
          <w:rFonts w:ascii="Arial" w:hAnsi="Arial" w:cs="Arial"/>
          <w:b/>
          <w:sz w:val="22"/>
          <w:szCs w:val="22"/>
        </w:rPr>
        <w:lastRenderedPageBreak/>
        <w:t>na služební místo</w:t>
      </w:r>
      <w:r>
        <w:rPr>
          <w:rFonts w:ascii="Arial" w:hAnsi="Arial" w:cs="Arial"/>
          <w:b/>
          <w:sz w:val="22"/>
          <w:szCs w:val="22"/>
        </w:rPr>
        <w:t>:</w:t>
      </w:r>
      <w:r w:rsidRPr="00195525">
        <w:rPr>
          <w:rFonts w:ascii="Arial" w:hAnsi="Arial" w:cs="Arial"/>
          <w:b/>
          <w:sz w:val="22"/>
          <w:szCs w:val="22"/>
        </w:rPr>
        <w:t xml:space="preserve"> </w:t>
      </w:r>
      <w:r w:rsidRPr="00644DF3">
        <w:rPr>
          <w:rFonts w:ascii="Arial" w:hAnsi="Arial" w:cs="Arial"/>
          <w:b/>
          <w:color w:val="FF0000"/>
          <w:sz w:val="22"/>
          <w:szCs w:val="22"/>
        </w:rPr>
        <w:t>(</w:t>
      </w:r>
      <w:r w:rsidR="004C01E4">
        <w:rPr>
          <w:rFonts w:ascii="Arial" w:hAnsi="Arial" w:cs="Arial"/>
          <w:b/>
          <w:color w:val="FF0000"/>
          <w:sz w:val="22"/>
          <w:szCs w:val="22"/>
        </w:rPr>
        <w:t xml:space="preserve">název </w:t>
      </w:r>
      <w:r w:rsidRPr="00644DF3">
        <w:rPr>
          <w:rFonts w:ascii="Arial" w:hAnsi="Arial" w:cs="Arial"/>
          <w:b/>
          <w:color w:val="FF0000"/>
          <w:sz w:val="22"/>
          <w:szCs w:val="22"/>
        </w:rPr>
        <w:t>služebního místa)</w:t>
      </w:r>
      <w:r w:rsidRPr="00401198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6"/>
      </w:r>
      <w:r w:rsidRPr="00195525">
        <w:rPr>
          <w:rFonts w:ascii="Arial" w:hAnsi="Arial" w:cs="Arial"/>
          <w:b/>
          <w:sz w:val="22"/>
          <w:szCs w:val="22"/>
        </w:rPr>
        <w:t xml:space="preserve">, </w:t>
      </w:r>
    </w:p>
    <w:p w14:paraId="2175893E" w14:textId="77777777" w:rsidR="006B41E5" w:rsidRPr="00195525" w:rsidRDefault="006B41E5" w:rsidP="00644DF3">
      <w:pPr>
        <w:pStyle w:val="Odstavecseseznamem"/>
        <w:numPr>
          <w:ilvl w:val="0"/>
          <w:numId w:val="3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195525"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t> </w:t>
      </w:r>
      <w:r w:rsidRPr="00B8200C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195525">
        <w:rPr>
          <w:rFonts w:ascii="Arial" w:hAnsi="Arial" w:cs="Arial"/>
          <w:b/>
          <w:sz w:val="22"/>
          <w:szCs w:val="22"/>
        </w:rPr>
        <w:t>služby</w:t>
      </w:r>
      <w:r>
        <w:rPr>
          <w:rFonts w:ascii="Arial" w:hAnsi="Arial" w:cs="Arial"/>
          <w:b/>
          <w:sz w:val="22"/>
          <w:szCs w:val="22"/>
        </w:rPr>
        <w:t>:</w:t>
      </w:r>
      <w:r w:rsidRPr="00195525">
        <w:rPr>
          <w:rFonts w:ascii="Arial" w:hAnsi="Arial" w:cs="Arial"/>
          <w:b/>
          <w:sz w:val="22"/>
          <w:szCs w:val="22"/>
        </w:rPr>
        <w:t xml:space="preserve"> </w:t>
      </w:r>
      <w:r w:rsidRPr="00644DF3">
        <w:rPr>
          <w:rFonts w:ascii="Arial" w:hAnsi="Arial" w:cs="Arial"/>
          <w:b/>
          <w:color w:val="FF0000"/>
          <w:sz w:val="22"/>
          <w:szCs w:val="22"/>
        </w:rPr>
        <w:t>(označení oboru/oborů služby)</w:t>
      </w:r>
      <w:r w:rsidRPr="00195525">
        <w:rPr>
          <w:rFonts w:ascii="Arial" w:hAnsi="Arial" w:cs="Arial"/>
          <w:b/>
          <w:sz w:val="22"/>
          <w:szCs w:val="22"/>
        </w:rPr>
        <w:t xml:space="preserve">, </w:t>
      </w:r>
    </w:p>
    <w:p w14:paraId="65654711" w14:textId="2CD39324" w:rsidR="00B45BEB" w:rsidRPr="00110AFF" w:rsidRDefault="006B41E5" w:rsidP="000A7DD5">
      <w:pPr>
        <w:pStyle w:val="Odstavecseseznamem"/>
        <w:numPr>
          <w:ilvl w:val="0"/>
          <w:numId w:val="3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195525">
        <w:rPr>
          <w:rFonts w:ascii="Arial" w:hAnsi="Arial" w:cs="Arial"/>
          <w:b/>
          <w:sz w:val="22"/>
          <w:szCs w:val="22"/>
        </w:rPr>
        <w:t xml:space="preserve">se služebním označením: </w:t>
      </w:r>
      <w:r w:rsidR="00B94489" w:rsidRPr="00BE5C04">
        <w:rPr>
          <w:rFonts w:ascii="Arial" w:hAnsi="Arial" w:cs="Arial"/>
          <w:b/>
          <w:i/>
          <w:color w:val="FF0000"/>
          <w:sz w:val="22"/>
          <w:szCs w:val="22"/>
        </w:rPr>
        <w:t>(např.</w:t>
      </w:r>
      <w:r w:rsidR="00EF3C1E">
        <w:rPr>
          <w:rFonts w:ascii="Arial" w:hAnsi="Arial" w:cs="Arial"/>
          <w:b/>
          <w:i/>
          <w:color w:val="FF0000"/>
          <w:sz w:val="22"/>
          <w:szCs w:val="22"/>
        </w:rPr>
        <w:t xml:space="preserve"> </w:t>
      </w:r>
      <w:r w:rsidR="00B94489" w:rsidRPr="00BE5C04">
        <w:rPr>
          <w:rFonts w:ascii="Arial" w:hAnsi="Arial" w:cs="Arial"/>
          <w:b/>
          <w:i/>
          <w:color w:val="FF0000"/>
          <w:sz w:val="22"/>
          <w:szCs w:val="22"/>
        </w:rPr>
        <w:t>vedoucí oddělení</w:t>
      </w:r>
      <w:r w:rsidR="00F23BF0">
        <w:rPr>
          <w:rFonts w:ascii="Arial" w:hAnsi="Arial" w:cs="Arial"/>
          <w:b/>
          <w:i/>
          <w:color w:val="FF0000"/>
          <w:sz w:val="22"/>
          <w:szCs w:val="22"/>
        </w:rPr>
        <w:t>/</w:t>
      </w:r>
      <w:r w:rsidR="00B94489" w:rsidRPr="00BE5C04">
        <w:rPr>
          <w:rFonts w:ascii="Arial" w:hAnsi="Arial" w:cs="Arial"/>
          <w:b/>
          <w:i/>
          <w:color w:val="FF0000"/>
          <w:sz w:val="22"/>
          <w:szCs w:val="22"/>
        </w:rPr>
        <w:t xml:space="preserve"> ředitel odboru)</w:t>
      </w:r>
      <w:r w:rsidR="00B94489" w:rsidRPr="00CA6BE5">
        <w:rPr>
          <w:rStyle w:val="Znakapoznpodarou"/>
          <w:rFonts w:ascii="Arial" w:hAnsi="Arial" w:cs="Arial"/>
          <w:color w:val="FF0000"/>
        </w:rPr>
        <w:footnoteReference w:id="7"/>
      </w:r>
      <w:r w:rsidR="00B45BEB" w:rsidRPr="00110AFF">
        <w:rPr>
          <w:rFonts w:ascii="Arial" w:hAnsi="Arial" w:cs="Arial"/>
          <w:b/>
        </w:rPr>
        <w:t>.</w:t>
      </w:r>
    </w:p>
    <w:p w14:paraId="78AA22FA" w14:textId="77777777" w:rsidR="007C5157" w:rsidRPr="00BE5C04" w:rsidRDefault="007C5157" w:rsidP="00EE20CA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služební poměr </w:t>
      </w:r>
      <w:r w:rsidRPr="00AA0725">
        <w:rPr>
          <w:rFonts w:ascii="Arial" w:hAnsi="Arial" w:cs="Arial"/>
          <w:b/>
          <w:color w:val="FF0000"/>
          <w:sz w:val="22"/>
          <w:szCs w:val="22"/>
        </w:rPr>
        <w:t>žadateli/žadatelce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vzniká ke dni </w:t>
      </w:r>
      <w:r w:rsidRPr="005A3524">
        <w:rPr>
          <w:rFonts w:ascii="Arial" w:hAnsi="Arial" w:cs="Arial"/>
          <w:b/>
          <w:color w:val="FF0000"/>
          <w:sz w:val="22"/>
          <w:szCs w:val="22"/>
        </w:rPr>
        <w:t xml:space="preserve">X. </w:t>
      </w:r>
      <w:r>
        <w:rPr>
          <w:rFonts w:ascii="Arial" w:hAnsi="Arial" w:cs="Arial"/>
          <w:b/>
          <w:color w:val="FF0000"/>
          <w:sz w:val="22"/>
          <w:szCs w:val="22"/>
        </w:rPr>
        <w:t>měsíc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20</w:t>
      </w:r>
      <w:r w:rsidR="00B94489" w:rsidRPr="00BE5C04">
        <w:rPr>
          <w:rFonts w:ascii="Arial" w:hAnsi="Arial" w:cs="Arial"/>
          <w:b/>
          <w:color w:val="FF0000"/>
          <w:sz w:val="22"/>
          <w:szCs w:val="22"/>
        </w:rPr>
        <w:t>XX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, dnem nástupu </w:t>
      </w:r>
      <w:r w:rsidRPr="00240D34">
        <w:rPr>
          <w:rFonts w:ascii="Arial" w:hAnsi="Arial" w:cs="Arial"/>
          <w:b/>
          <w:color w:val="000000"/>
          <w:sz w:val="22"/>
          <w:szCs w:val="22"/>
        </w:rPr>
        <w:br/>
        <w:t>do služby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na služebním místě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je </w:t>
      </w:r>
      <w:r w:rsidRPr="005A3524">
        <w:rPr>
          <w:rFonts w:ascii="Arial" w:hAnsi="Arial" w:cs="Arial"/>
          <w:b/>
          <w:color w:val="FF0000"/>
          <w:sz w:val="22"/>
          <w:szCs w:val="22"/>
        </w:rPr>
        <w:t xml:space="preserve">X. </w:t>
      </w:r>
      <w:r>
        <w:rPr>
          <w:rFonts w:ascii="Arial" w:hAnsi="Arial" w:cs="Arial"/>
          <w:b/>
          <w:color w:val="FF0000"/>
          <w:sz w:val="22"/>
          <w:szCs w:val="22"/>
        </w:rPr>
        <w:t>měsíc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20</w:t>
      </w:r>
      <w:r w:rsidR="00B94489" w:rsidRPr="00BE5C04">
        <w:rPr>
          <w:rFonts w:ascii="Arial" w:hAnsi="Arial" w:cs="Arial"/>
          <w:b/>
          <w:color w:val="FF0000"/>
          <w:sz w:val="22"/>
          <w:szCs w:val="22"/>
        </w:rPr>
        <w:t>XX</w:t>
      </w:r>
      <w:r w:rsidRPr="00240D34">
        <w:rPr>
          <w:rFonts w:ascii="Arial" w:hAnsi="Arial" w:cs="Arial"/>
          <w:b/>
          <w:color w:val="000000"/>
          <w:sz w:val="22"/>
          <w:szCs w:val="22"/>
        </w:rPr>
        <w:t>;</w:t>
      </w:r>
    </w:p>
    <w:p w14:paraId="320CDB10" w14:textId="573102C4" w:rsidR="00B54FA2" w:rsidRPr="00240D34" w:rsidRDefault="00BC4C4D" w:rsidP="00EE20CA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podle § 29 odst. </w:t>
      </w:r>
      <w:r w:rsidR="00557570">
        <w:rPr>
          <w:rFonts w:ascii="Arial" w:hAnsi="Arial" w:cs="Arial"/>
          <w:b/>
          <w:color w:val="000000"/>
          <w:sz w:val="22"/>
          <w:szCs w:val="22"/>
        </w:rPr>
        <w:t>1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="00747946">
        <w:rPr>
          <w:rFonts w:ascii="Arial" w:hAnsi="Arial" w:cs="Arial"/>
          <w:b/>
          <w:color w:val="000000"/>
          <w:sz w:val="22"/>
          <w:szCs w:val="22"/>
        </w:rPr>
        <w:t xml:space="preserve">se </w:t>
      </w:r>
      <w:r w:rsidR="000D70A6">
        <w:rPr>
          <w:rFonts w:ascii="Arial" w:hAnsi="Arial" w:cs="Arial"/>
          <w:b/>
          <w:sz w:val="22"/>
          <w:szCs w:val="22"/>
        </w:rPr>
        <w:t>stanov</w:t>
      </w:r>
      <w:r w:rsidR="00BA2E29">
        <w:rPr>
          <w:rFonts w:ascii="Arial" w:hAnsi="Arial" w:cs="Arial"/>
          <w:b/>
          <w:sz w:val="22"/>
          <w:szCs w:val="22"/>
        </w:rPr>
        <w:t>í</w:t>
      </w:r>
      <w:r w:rsidR="000D70A6">
        <w:rPr>
          <w:rFonts w:ascii="Arial" w:hAnsi="Arial" w:cs="Arial"/>
          <w:b/>
          <w:sz w:val="22"/>
          <w:szCs w:val="22"/>
        </w:rPr>
        <w:t xml:space="preserve"> </w:t>
      </w:r>
      <w:r w:rsidR="00747946">
        <w:rPr>
          <w:rFonts w:ascii="Arial" w:hAnsi="Arial" w:cs="Arial"/>
          <w:b/>
          <w:color w:val="000000"/>
          <w:sz w:val="22"/>
          <w:szCs w:val="22"/>
        </w:rPr>
        <w:t xml:space="preserve">zkušební doba </w:t>
      </w:r>
      <w:r w:rsidR="000D70A6">
        <w:rPr>
          <w:rFonts w:ascii="Arial" w:hAnsi="Arial" w:cs="Arial"/>
          <w:b/>
          <w:sz w:val="22"/>
          <w:szCs w:val="22"/>
        </w:rPr>
        <w:t>v délce 6 </w:t>
      </w:r>
      <w:r w:rsidRPr="007A05F2">
        <w:rPr>
          <w:rFonts w:ascii="Arial" w:hAnsi="Arial" w:cs="Arial"/>
          <w:b/>
          <w:sz w:val="22"/>
          <w:szCs w:val="22"/>
        </w:rPr>
        <w:t>měsíců</w:t>
      </w:r>
      <w:r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8"/>
      </w:r>
      <w:r w:rsidRPr="007A05F2">
        <w:rPr>
          <w:rFonts w:ascii="Arial" w:hAnsi="Arial" w:cs="Arial"/>
          <w:b/>
          <w:sz w:val="22"/>
          <w:szCs w:val="22"/>
        </w:rPr>
        <w:t>;</w:t>
      </w:r>
    </w:p>
    <w:p w14:paraId="323CD399" w14:textId="77777777" w:rsidR="007C5157" w:rsidRDefault="007C5157" w:rsidP="00A532D9">
      <w:pPr>
        <w:pStyle w:val="Odstavecseseznamem"/>
        <w:numPr>
          <w:ilvl w:val="0"/>
          <w:numId w:val="2"/>
        </w:numPr>
        <w:spacing w:after="120"/>
        <w:ind w:left="714" w:hanging="357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40D34">
        <w:rPr>
          <w:rFonts w:ascii="Arial" w:hAnsi="Arial" w:cs="Arial"/>
          <w:b/>
          <w:sz w:val="22"/>
          <w:szCs w:val="22"/>
        </w:rPr>
        <w:t xml:space="preserve">služba bude vykonávána </w:t>
      </w:r>
      <w:r w:rsidRPr="00B8200C">
        <w:rPr>
          <w:rFonts w:ascii="Arial" w:hAnsi="Arial" w:cs="Arial"/>
          <w:b/>
          <w:color w:val="FF0000"/>
          <w:sz w:val="22"/>
          <w:szCs w:val="22"/>
        </w:rPr>
        <w:t xml:space="preserve">na/v </w:t>
      </w:r>
      <w:r w:rsidRPr="00644DF3">
        <w:rPr>
          <w:rFonts w:ascii="Arial" w:hAnsi="Arial" w:cs="Arial"/>
          <w:b/>
          <w:color w:val="FF0000"/>
          <w:sz w:val="22"/>
          <w:szCs w:val="22"/>
        </w:rPr>
        <w:t>(označení služebního úřadu)</w:t>
      </w:r>
      <w:r w:rsidRPr="00884719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se služebním působištěm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v </w:t>
      </w:r>
      <w:r w:rsidRPr="00884719">
        <w:rPr>
          <w:rFonts w:ascii="Arial" w:hAnsi="Arial" w:cs="Arial"/>
          <w:b/>
          <w:i/>
          <w:color w:val="FF0000"/>
          <w:sz w:val="22"/>
          <w:szCs w:val="22"/>
        </w:rPr>
        <w:t>(např. Pra</w:t>
      </w:r>
      <w:r>
        <w:rPr>
          <w:rFonts w:ascii="Arial" w:hAnsi="Arial" w:cs="Arial"/>
          <w:b/>
          <w:i/>
          <w:color w:val="FF0000"/>
          <w:sz w:val="22"/>
          <w:szCs w:val="22"/>
        </w:rPr>
        <w:t>ze</w:t>
      </w:r>
      <w:r w:rsidRPr="00884719">
        <w:rPr>
          <w:rFonts w:ascii="Arial" w:hAnsi="Arial" w:cs="Arial"/>
          <w:b/>
          <w:i/>
          <w:color w:val="FF0000"/>
          <w:sz w:val="22"/>
          <w:szCs w:val="22"/>
        </w:rPr>
        <w:t>)</w:t>
      </w:r>
      <w:r w:rsidRPr="00240D34">
        <w:rPr>
          <w:rFonts w:ascii="Arial" w:hAnsi="Arial" w:cs="Arial"/>
          <w:b/>
          <w:color w:val="000000"/>
          <w:sz w:val="22"/>
          <w:szCs w:val="22"/>
        </w:rPr>
        <w:t>;</w:t>
      </w:r>
    </w:p>
    <w:p w14:paraId="628E65CD" w14:textId="77777777" w:rsidR="007C5157" w:rsidRDefault="007C5157" w:rsidP="00A532D9">
      <w:pPr>
        <w:pStyle w:val="Odstavecseseznamem"/>
        <w:numPr>
          <w:ilvl w:val="0"/>
          <w:numId w:val="2"/>
        </w:numPr>
        <w:tabs>
          <w:tab w:val="left" w:pos="1985"/>
        </w:tabs>
        <w:spacing w:after="120"/>
        <w:ind w:left="714" w:hanging="357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ž</w:t>
      </w:r>
      <w:r w:rsidRPr="008426E8">
        <w:rPr>
          <w:rFonts w:ascii="Arial" w:hAnsi="Arial" w:cs="Arial"/>
          <w:b/>
          <w:color w:val="FF0000"/>
          <w:sz w:val="22"/>
          <w:szCs w:val="22"/>
        </w:rPr>
        <w:t>adateli</w:t>
      </w:r>
      <w:r>
        <w:rPr>
          <w:rFonts w:ascii="Arial" w:hAnsi="Arial" w:cs="Arial"/>
          <w:b/>
          <w:color w:val="FF0000"/>
          <w:sz w:val="22"/>
          <w:szCs w:val="22"/>
        </w:rPr>
        <w:t>/žadatelce</w:t>
      </w:r>
      <w:r w:rsidRPr="008426E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203192">
        <w:rPr>
          <w:rFonts w:ascii="Arial" w:hAnsi="Arial" w:cs="Arial"/>
          <w:b/>
          <w:color w:val="FF0000"/>
          <w:sz w:val="22"/>
          <w:szCs w:val="22"/>
        </w:rPr>
        <w:t xml:space="preserve">se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podle § </w:t>
      </w:r>
      <w:r w:rsidR="00BA2E29">
        <w:rPr>
          <w:rFonts w:ascii="Arial" w:hAnsi="Arial" w:cs="Arial"/>
          <w:b/>
          <w:color w:val="FF0000"/>
          <w:sz w:val="22"/>
          <w:szCs w:val="22"/>
        </w:rPr>
        <w:t>68</w:t>
      </w:r>
      <w:r>
        <w:rPr>
          <w:rFonts w:ascii="Arial" w:hAnsi="Arial" w:cs="Arial"/>
          <w:b/>
          <w:color w:val="FF0000"/>
          <w:sz w:val="22"/>
          <w:szCs w:val="22"/>
        </w:rPr>
        <w:t xml:space="preserve"> ve spojení s § 116 zákona o</w:t>
      </w:r>
      <w:r w:rsidR="00B00F0D">
        <w:rPr>
          <w:rFonts w:ascii="Arial" w:hAnsi="Arial" w:cs="Arial"/>
          <w:b/>
          <w:color w:val="FF0000"/>
          <w:sz w:val="22"/>
          <w:szCs w:val="22"/>
        </w:rPr>
        <w:t> </w:t>
      </w:r>
      <w:r>
        <w:rPr>
          <w:rFonts w:ascii="Arial" w:hAnsi="Arial" w:cs="Arial"/>
          <w:b/>
          <w:color w:val="FF0000"/>
          <w:sz w:val="22"/>
          <w:szCs w:val="22"/>
        </w:rPr>
        <w:t xml:space="preserve">státní službě </w:t>
      </w:r>
      <w:r w:rsidR="00203192">
        <w:rPr>
          <w:rFonts w:ascii="Arial" w:hAnsi="Arial" w:cs="Arial"/>
          <w:b/>
          <w:color w:val="FF0000"/>
          <w:sz w:val="22"/>
          <w:szCs w:val="22"/>
        </w:rPr>
        <w:t xml:space="preserve">povoluje </w:t>
      </w:r>
      <w:r w:rsidRPr="008426E8">
        <w:rPr>
          <w:rFonts w:ascii="Arial" w:hAnsi="Arial" w:cs="Arial"/>
          <w:b/>
          <w:color w:val="FF0000"/>
          <w:sz w:val="22"/>
          <w:szCs w:val="22"/>
        </w:rPr>
        <w:t>kratší služební dob</w:t>
      </w:r>
      <w:r w:rsidR="00203192">
        <w:rPr>
          <w:rFonts w:ascii="Arial" w:hAnsi="Arial" w:cs="Arial"/>
          <w:b/>
          <w:color w:val="FF0000"/>
          <w:sz w:val="22"/>
          <w:szCs w:val="22"/>
        </w:rPr>
        <w:t>a</w:t>
      </w:r>
      <w:r>
        <w:rPr>
          <w:rFonts w:ascii="Arial" w:hAnsi="Arial" w:cs="Arial"/>
          <w:b/>
          <w:color w:val="FF0000"/>
          <w:sz w:val="22"/>
          <w:szCs w:val="22"/>
        </w:rPr>
        <w:t xml:space="preserve">, a to </w:t>
      </w:r>
      <w:r w:rsidR="00BA2E29" w:rsidRPr="00F37F94">
        <w:rPr>
          <w:rFonts w:ascii="Arial" w:hAnsi="Arial" w:cs="Arial"/>
          <w:b/>
          <w:color w:val="FF0000"/>
          <w:sz w:val="22"/>
          <w:szCs w:val="22"/>
        </w:rPr>
        <w:t xml:space="preserve">s účinností ode dne </w:t>
      </w:r>
      <w:r w:rsidR="00BA2E29">
        <w:rPr>
          <w:rFonts w:ascii="Arial" w:hAnsi="Arial" w:cs="Arial"/>
          <w:b/>
          <w:color w:val="FF0000"/>
          <w:sz w:val="22"/>
          <w:szCs w:val="22"/>
        </w:rPr>
        <w:t xml:space="preserve">nástupu do služby </w:t>
      </w:r>
      <w:r w:rsidR="00BA2E29" w:rsidRPr="00F37F94">
        <w:rPr>
          <w:rFonts w:ascii="Arial" w:hAnsi="Arial" w:cs="Arial"/>
          <w:b/>
          <w:color w:val="FF0000"/>
          <w:sz w:val="22"/>
          <w:szCs w:val="22"/>
        </w:rPr>
        <w:t>do</w:t>
      </w:r>
      <w:r w:rsidR="00BA2E29" w:rsidRPr="00327EC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BA2E29" w:rsidRPr="00F37F94">
        <w:rPr>
          <w:rFonts w:ascii="Arial" w:hAnsi="Arial" w:cs="Arial"/>
          <w:b/>
          <w:color w:val="FF0000"/>
          <w:sz w:val="22"/>
          <w:szCs w:val="22"/>
        </w:rPr>
        <w:t xml:space="preserve">dne </w:t>
      </w:r>
      <w:r w:rsidR="00BA2E29" w:rsidRPr="00327EC3">
        <w:rPr>
          <w:rFonts w:ascii="Arial" w:hAnsi="Arial" w:cs="Arial"/>
          <w:b/>
          <w:color w:val="FF0000"/>
          <w:sz w:val="22"/>
          <w:szCs w:val="22"/>
        </w:rPr>
        <w:t>X. měsíc</w:t>
      </w:r>
      <w:r w:rsidR="00BA2E29" w:rsidRPr="00F37F94">
        <w:rPr>
          <w:rFonts w:ascii="Arial" w:hAnsi="Arial" w:cs="Arial"/>
          <w:b/>
          <w:color w:val="FF0000"/>
          <w:sz w:val="22"/>
          <w:szCs w:val="22"/>
        </w:rPr>
        <w:t xml:space="preserve"> 20</w:t>
      </w:r>
      <w:r w:rsidR="00BA2E29" w:rsidRPr="00327EC3">
        <w:rPr>
          <w:rFonts w:ascii="Arial" w:hAnsi="Arial" w:cs="Arial"/>
          <w:b/>
          <w:color w:val="FF0000"/>
          <w:sz w:val="22"/>
          <w:szCs w:val="22"/>
        </w:rPr>
        <w:t>XX,</w:t>
      </w:r>
      <w:r w:rsidR="00BA2E29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v rozsahu </w:t>
      </w:r>
      <w:r w:rsidR="00BA2E29" w:rsidRPr="00F77885">
        <w:rPr>
          <w:rFonts w:ascii="Arial" w:hAnsi="Arial" w:cs="Arial"/>
          <w:b/>
          <w:color w:val="FF0000"/>
          <w:sz w:val="22"/>
          <w:szCs w:val="22"/>
        </w:rPr>
        <w:t>XX</w:t>
      </w:r>
      <w:r w:rsidR="00BA2E29" w:rsidRPr="00F77885">
        <w:rPr>
          <w:rFonts w:ascii="Arial" w:hAnsi="Arial" w:cs="Arial"/>
          <w:b/>
          <w:sz w:val="22"/>
          <w:szCs w:val="22"/>
        </w:rPr>
        <w:t xml:space="preserve"> </w:t>
      </w:r>
      <w:r w:rsidR="00BA2E29" w:rsidRPr="00F37F94">
        <w:rPr>
          <w:rFonts w:ascii="Arial" w:hAnsi="Arial" w:cs="Arial"/>
          <w:b/>
          <w:color w:val="FF0000"/>
          <w:sz w:val="22"/>
          <w:szCs w:val="22"/>
        </w:rPr>
        <w:t>hodin</w:t>
      </w:r>
      <w:r>
        <w:rPr>
          <w:rFonts w:ascii="Arial" w:hAnsi="Arial" w:cs="Arial"/>
          <w:b/>
          <w:i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  <w:szCs w:val="22"/>
        </w:rPr>
        <w:t>týdně</w:t>
      </w:r>
      <w:r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9"/>
      </w:r>
    </w:p>
    <w:p w14:paraId="0BE465C8" w14:textId="77777777" w:rsidR="007C5157" w:rsidRDefault="007C5157">
      <w:pPr>
        <w:pStyle w:val="Odstavecseseznamem"/>
        <w:numPr>
          <w:ilvl w:val="0"/>
          <w:numId w:val="2"/>
        </w:numPr>
        <w:tabs>
          <w:tab w:val="left" w:pos="1985"/>
        </w:tabs>
        <w:spacing w:after="120"/>
        <w:ind w:left="714" w:hanging="357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AA0725">
        <w:rPr>
          <w:rFonts w:ascii="Arial" w:hAnsi="Arial" w:cs="Arial"/>
          <w:b/>
          <w:color w:val="FF0000"/>
          <w:sz w:val="22"/>
          <w:szCs w:val="22"/>
        </w:rPr>
        <w:t>žadatel/žadatelk</w:t>
      </w:r>
      <w:r w:rsidR="00203192">
        <w:rPr>
          <w:rFonts w:ascii="Arial" w:hAnsi="Arial" w:cs="Arial"/>
          <w:b/>
          <w:color w:val="FF0000"/>
          <w:sz w:val="22"/>
          <w:szCs w:val="22"/>
        </w:rPr>
        <w:t>a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203192">
        <w:rPr>
          <w:rFonts w:ascii="Arial" w:hAnsi="Arial" w:cs="Arial"/>
          <w:b/>
          <w:color w:val="000000"/>
          <w:sz w:val="22"/>
          <w:szCs w:val="22"/>
        </w:rPr>
        <w:t xml:space="preserve">se </w:t>
      </w:r>
      <w:r>
        <w:rPr>
          <w:rFonts w:ascii="Arial" w:hAnsi="Arial" w:cs="Arial"/>
          <w:b/>
          <w:color w:val="000000"/>
          <w:sz w:val="22"/>
          <w:szCs w:val="22"/>
        </w:rPr>
        <w:t>dále</w:t>
      </w:r>
    </w:p>
    <w:p w14:paraId="54216A3E" w14:textId="77777777" w:rsidR="007C5157" w:rsidRDefault="007C5157" w:rsidP="00644DF3">
      <w:pPr>
        <w:pStyle w:val="Odstavecseseznamem"/>
        <w:numPr>
          <w:ilvl w:val="0"/>
          <w:numId w:val="4"/>
        </w:numPr>
        <w:spacing w:after="120"/>
        <w:ind w:left="1134" w:hanging="425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podle § </w:t>
      </w:r>
      <w:r>
        <w:rPr>
          <w:rFonts w:ascii="Arial" w:hAnsi="Arial" w:cs="Arial"/>
          <w:b/>
          <w:color w:val="000000"/>
          <w:sz w:val="22"/>
          <w:szCs w:val="22"/>
        </w:rPr>
        <w:t>144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odst. 1</w:t>
      </w:r>
      <w:r>
        <w:rPr>
          <w:rFonts w:ascii="Arial" w:hAnsi="Arial" w:cs="Arial"/>
          <w:b/>
          <w:color w:val="000000"/>
          <w:sz w:val="22"/>
          <w:szCs w:val="22"/>
        </w:rPr>
        <w:t>, § 145 odst. 1 a 2 zákona o státní službě ve spojení s § 123 odst. 1</w:t>
      </w:r>
      <w:r w:rsidR="00EE20CA">
        <w:rPr>
          <w:rFonts w:ascii="Arial" w:hAnsi="Arial" w:cs="Arial"/>
          <w:b/>
          <w:color w:val="000000"/>
          <w:sz w:val="22"/>
          <w:szCs w:val="22"/>
        </w:rPr>
        <w:t xml:space="preserve"> a 3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zákoníku práce a podle přílohy </w:t>
      </w:r>
      <w:r w:rsidRPr="00193078">
        <w:rPr>
          <w:rFonts w:ascii="Arial" w:hAnsi="Arial" w:cs="Arial"/>
          <w:b/>
          <w:color w:val="000000"/>
          <w:sz w:val="22"/>
          <w:szCs w:val="22"/>
        </w:rPr>
        <w:t>č. 1 zákona o státní službě zařazuj</w:t>
      </w:r>
      <w:r w:rsidR="00203192">
        <w:rPr>
          <w:rFonts w:ascii="Arial" w:hAnsi="Arial" w:cs="Arial"/>
          <w:b/>
          <w:color w:val="000000"/>
          <w:sz w:val="22"/>
          <w:szCs w:val="22"/>
        </w:rPr>
        <w:t>e</w:t>
      </w:r>
      <w:r w:rsidRPr="00193078">
        <w:rPr>
          <w:rFonts w:ascii="Arial" w:hAnsi="Arial" w:cs="Arial"/>
          <w:b/>
          <w:color w:val="000000"/>
          <w:sz w:val="22"/>
          <w:szCs w:val="22"/>
        </w:rPr>
        <w:t xml:space="preserve"> do </w:t>
      </w:r>
      <w:r>
        <w:rPr>
          <w:rFonts w:ascii="Arial" w:hAnsi="Arial" w:cs="Arial"/>
          <w:b/>
          <w:color w:val="FF0000"/>
          <w:sz w:val="22"/>
          <w:szCs w:val="22"/>
        </w:rPr>
        <w:t>X</w:t>
      </w:r>
      <w:r w:rsidRPr="00193078">
        <w:rPr>
          <w:rFonts w:ascii="Arial" w:hAnsi="Arial" w:cs="Arial"/>
          <w:b/>
          <w:color w:val="FF0000"/>
          <w:sz w:val="22"/>
          <w:szCs w:val="22"/>
        </w:rPr>
        <w:t>.</w:t>
      </w:r>
      <w:r w:rsidRPr="00193078">
        <w:rPr>
          <w:rFonts w:ascii="Arial" w:hAnsi="Arial" w:cs="Arial"/>
          <w:b/>
          <w:color w:val="000000"/>
          <w:sz w:val="22"/>
          <w:szCs w:val="22"/>
        </w:rPr>
        <w:t> platové třídy</w:t>
      </w:r>
      <w:r>
        <w:rPr>
          <w:rFonts w:ascii="Arial" w:hAnsi="Arial" w:cs="Arial"/>
          <w:b/>
          <w:color w:val="000000"/>
          <w:sz w:val="22"/>
          <w:szCs w:val="22"/>
        </w:rPr>
        <w:t xml:space="preserve">, </w:t>
      </w:r>
    </w:p>
    <w:p w14:paraId="20F5BC65" w14:textId="77777777" w:rsidR="007C5157" w:rsidRDefault="007C5157" w:rsidP="00644DF3">
      <w:pPr>
        <w:pStyle w:val="Odstavecseseznamem"/>
        <w:numPr>
          <w:ilvl w:val="0"/>
          <w:numId w:val="4"/>
        </w:numPr>
        <w:ind w:left="1134" w:hanging="425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zařazuj</w:t>
      </w:r>
      <w:r w:rsidR="00203192">
        <w:rPr>
          <w:rFonts w:ascii="Arial" w:hAnsi="Arial" w:cs="Arial"/>
          <w:b/>
          <w:color w:val="000000"/>
          <w:sz w:val="22"/>
          <w:szCs w:val="22"/>
        </w:rPr>
        <w:t>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A69EA">
        <w:rPr>
          <w:rFonts w:ascii="Arial" w:hAnsi="Arial" w:cs="Arial"/>
          <w:b/>
          <w:color w:val="000000"/>
          <w:sz w:val="22"/>
          <w:szCs w:val="22"/>
        </w:rPr>
        <w:t xml:space="preserve">podle </w:t>
      </w:r>
      <w:r w:rsidRPr="00644DF3">
        <w:rPr>
          <w:rFonts w:ascii="Arial" w:hAnsi="Arial" w:cs="Arial"/>
          <w:b/>
          <w:sz w:val="22"/>
          <w:szCs w:val="22"/>
        </w:rPr>
        <w:t>§ 3 nařízení vlády č.</w:t>
      </w:r>
      <w:r w:rsidR="00B00F0D" w:rsidRPr="00644DF3">
        <w:rPr>
          <w:rFonts w:ascii="Arial" w:hAnsi="Arial" w:cs="Arial"/>
          <w:b/>
          <w:sz w:val="22"/>
          <w:szCs w:val="22"/>
        </w:rPr>
        <w:t> </w:t>
      </w:r>
      <w:r w:rsidRPr="00644DF3">
        <w:rPr>
          <w:rFonts w:ascii="Arial" w:hAnsi="Arial" w:cs="Arial"/>
          <w:b/>
          <w:sz w:val="22"/>
          <w:szCs w:val="22"/>
        </w:rPr>
        <w:t>304/2014 Sb.</w:t>
      </w:r>
      <w:r w:rsidR="00FB2450" w:rsidRPr="00644DF3">
        <w:rPr>
          <w:rFonts w:ascii="Arial" w:hAnsi="Arial" w:cs="Arial"/>
          <w:b/>
          <w:sz w:val="22"/>
          <w:szCs w:val="22"/>
        </w:rPr>
        <w:t>, o platových poměrech státních zaměstnanců</w:t>
      </w:r>
      <w:r w:rsidR="00082524">
        <w:rPr>
          <w:rFonts w:ascii="Arial" w:hAnsi="Arial" w:cs="Arial"/>
          <w:b/>
          <w:sz w:val="22"/>
          <w:szCs w:val="22"/>
        </w:rPr>
        <w:t>, ve znění pozdějších předpisů</w:t>
      </w:r>
      <w:r w:rsidR="00FB2450" w:rsidRPr="00644DF3">
        <w:rPr>
          <w:rFonts w:ascii="Arial" w:hAnsi="Arial" w:cs="Arial"/>
          <w:b/>
          <w:sz w:val="22"/>
          <w:szCs w:val="22"/>
        </w:rPr>
        <w:t xml:space="preserve"> (dále jen „nařízení vlády č. 304/2014 Sb.“)</w:t>
      </w:r>
      <w:r w:rsidR="00082524">
        <w:rPr>
          <w:rFonts w:ascii="Arial" w:hAnsi="Arial" w:cs="Arial"/>
          <w:b/>
          <w:sz w:val="22"/>
          <w:szCs w:val="22"/>
        </w:rPr>
        <w:t>,</w:t>
      </w:r>
      <w:r w:rsidRPr="00161A11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240D34">
        <w:rPr>
          <w:rFonts w:ascii="Arial" w:hAnsi="Arial" w:cs="Arial"/>
          <w:b/>
          <w:color w:val="000000"/>
          <w:sz w:val="22"/>
          <w:szCs w:val="22"/>
        </w:rPr>
        <w:t>do</w:t>
      </w:r>
      <w:r w:rsidR="000D70A6">
        <w:rPr>
          <w:rFonts w:ascii="Arial" w:hAnsi="Arial" w:cs="Arial"/>
          <w:b/>
          <w:color w:val="000000"/>
          <w:sz w:val="22"/>
          <w:szCs w:val="22"/>
        </w:rPr>
        <w:t> </w:t>
      </w:r>
      <w:r>
        <w:rPr>
          <w:rFonts w:ascii="Arial" w:hAnsi="Arial" w:cs="Arial"/>
          <w:b/>
          <w:color w:val="FF0000"/>
          <w:sz w:val="22"/>
          <w:szCs w:val="22"/>
        </w:rPr>
        <w:t>X</w:t>
      </w:r>
      <w:r w:rsidRPr="005A3524">
        <w:rPr>
          <w:rFonts w:ascii="Arial" w:hAnsi="Arial" w:cs="Arial"/>
          <w:b/>
          <w:color w:val="FF0000"/>
          <w:sz w:val="22"/>
          <w:szCs w:val="22"/>
        </w:rPr>
        <w:t>.</w:t>
      </w:r>
      <w:r w:rsidR="000D70A6">
        <w:rPr>
          <w:rFonts w:ascii="Arial" w:hAnsi="Arial" w:cs="Arial"/>
          <w:b/>
          <w:color w:val="000000"/>
          <w:sz w:val="22"/>
          <w:szCs w:val="22"/>
        </w:rPr>
        <w:t> </w:t>
      </w:r>
      <w:r>
        <w:rPr>
          <w:rFonts w:ascii="Arial" w:hAnsi="Arial" w:cs="Arial"/>
          <w:b/>
          <w:color w:val="000000"/>
          <w:sz w:val="22"/>
          <w:szCs w:val="22"/>
        </w:rPr>
        <w:t>platového stupně a</w:t>
      </w:r>
    </w:p>
    <w:p w14:paraId="0E492970" w14:textId="77777777" w:rsidR="00C47022" w:rsidRPr="00694C33" w:rsidRDefault="00C47022" w:rsidP="00644DF3">
      <w:pPr>
        <w:spacing w:after="0" w:line="240" w:lineRule="auto"/>
        <w:ind w:left="1134" w:hanging="425"/>
        <w:rPr>
          <w:rFonts w:ascii="Arial" w:hAnsi="Arial" w:cs="Arial"/>
          <w:b/>
        </w:rPr>
      </w:pPr>
      <w:r w:rsidRPr="00694C33">
        <w:rPr>
          <w:rFonts w:ascii="Arial" w:hAnsi="Arial" w:cs="Arial"/>
          <w:b/>
        </w:rPr>
        <w:t>c)</w:t>
      </w:r>
      <w:r w:rsidRPr="00694C33">
        <w:rPr>
          <w:rFonts w:ascii="Arial" w:hAnsi="Arial" w:cs="Arial"/>
          <w:b/>
        </w:rPr>
        <w:tab/>
        <w:t xml:space="preserve">určuje se </w:t>
      </w:r>
      <w:r w:rsidRPr="00694C33">
        <w:rPr>
          <w:rFonts w:ascii="Arial" w:hAnsi="Arial" w:cs="Arial"/>
          <w:b/>
          <w:color w:val="FF0000"/>
        </w:rPr>
        <w:t>mu/jí</w:t>
      </w:r>
      <w:r w:rsidRPr="00694C33">
        <w:rPr>
          <w:rFonts w:ascii="Arial" w:hAnsi="Arial" w:cs="Arial"/>
          <w:b/>
        </w:rPr>
        <w:t xml:space="preserve"> </w:t>
      </w:r>
      <w:r w:rsidR="00747946" w:rsidRPr="00747946">
        <w:rPr>
          <w:rFonts w:ascii="Arial" w:hAnsi="Arial" w:cs="Arial"/>
          <w:b/>
        </w:rPr>
        <w:t xml:space="preserve">měsíční </w:t>
      </w:r>
      <w:r w:rsidRPr="00694C33">
        <w:rPr>
          <w:rFonts w:ascii="Arial" w:hAnsi="Arial" w:cs="Arial"/>
          <w:b/>
        </w:rPr>
        <w:t xml:space="preserve">plat v celkové výši </w:t>
      </w:r>
      <w:r w:rsidRPr="00694C33">
        <w:rPr>
          <w:rFonts w:ascii="Arial" w:hAnsi="Arial" w:cs="Arial"/>
          <w:b/>
          <w:color w:val="FF0000"/>
        </w:rPr>
        <w:t xml:space="preserve">XX XXX </w:t>
      </w:r>
      <w:r w:rsidRPr="00694C33">
        <w:rPr>
          <w:rFonts w:ascii="Arial" w:hAnsi="Arial" w:cs="Arial"/>
          <w:b/>
        </w:rPr>
        <w:t xml:space="preserve">Kč, který tvoří </w:t>
      </w:r>
    </w:p>
    <w:p w14:paraId="27C770C0" w14:textId="0396CB94" w:rsidR="00C47022" w:rsidRPr="00694C33" w:rsidRDefault="00C47022" w:rsidP="00644DF3">
      <w:pPr>
        <w:spacing w:after="0" w:line="240" w:lineRule="auto"/>
        <w:ind w:left="1560" w:hanging="426"/>
        <w:jc w:val="both"/>
        <w:rPr>
          <w:rFonts w:ascii="Arial" w:hAnsi="Arial" w:cs="Arial"/>
          <w:b/>
        </w:rPr>
      </w:pPr>
      <w:r w:rsidRPr="00694C33">
        <w:rPr>
          <w:rFonts w:ascii="Arial" w:hAnsi="Arial" w:cs="Arial"/>
          <w:b/>
        </w:rPr>
        <w:t>1.</w:t>
      </w:r>
      <w:r w:rsidRPr="00694C33">
        <w:rPr>
          <w:rFonts w:ascii="Arial" w:hAnsi="Arial" w:cs="Arial"/>
          <w:b/>
        </w:rPr>
        <w:tab/>
        <w:t xml:space="preserve">platový tarif stanovený podle stupnice platových tarifů uvedené v § 2 nařízení vlády č. 304/2014 Sb. ve výši </w:t>
      </w:r>
      <w:r w:rsidRPr="00694C33">
        <w:rPr>
          <w:rFonts w:ascii="Arial" w:hAnsi="Arial" w:cs="Arial"/>
          <w:b/>
          <w:color w:val="FF0000"/>
        </w:rPr>
        <w:t>XX XXX</w:t>
      </w:r>
      <w:r w:rsidRPr="00694C33">
        <w:rPr>
          <w:rFonts w:ascii="Arial" w:hAnsi="Arial" w:cs="Arial"/>
          <w:b/>
        </w:rPr>
        <w:t xml:space="preserve"> Kč, </w:t>
      </w:r>
    </w:p>
    <w:p w14:paraId="293D3F08" w14:textId="77777777" w:rsidR="00C47022" w:rsidRPr="00694C33" w:rsidRDefault="00C47022" w:rsidP="00644DF3">
      <w:pPr>
        <w:spacing w:after="0" w:line="240" w:lineRule="auto"/>
        <w:ind w:left="1560" w:hanging="426"/>
        <w:jc w:val="both"/>
        <w:rPr>
          <w:rFonts w:ascii="Arial" w:hAnsi="Arial" w:cs="Arial"/>
          <w:b/>
        </w:rPr>
      </w:pPr>
      <w:r w:rsidRPr="00694C33">
        <w:rPr>
          <w:rFonts w:ascii="Arial" w:hAnsi="Arial" w:cs="Arial"/>
          <w:b/>
        </w:rPr>
        <w:t>2.</w:t>
      </w:r>
      <w:r w:rsidRPr="00694C33">
        <w:rPr>
          <w:rFonts w:ascii="Arial" w:hAnsi="Arial" w:cs="Arial"/>
          <w:b/>
        </w:rPr>
        <w:tab/>
        <w:t>příplatek za vedení podle § 146 odst. 1 zák</w:t>
      </w:r>
      <w:r>
        <w:rPr>
          <w:rFonts w:ascii="Arial" w:hAnsi="Arial" w:cs="Arial"/>
          <w:b/>
        </w:rPr>
        <w:t>ona o státní službě, přílohy č. </w:t>
      </w:r>
      <w:r w:rsidRPr="00694C33">
        <w:rPr>
          <w:rFonts w:ascii="Arial" w:hAnsi="Arial" w:cs="Arial"/>
          <w:b/>
        </w:rPr>
        <w:t xml:space="preserve">2 zákona o státní službě a § 4 nařízení vlády č. 304/2014 Sb. ve výši </w:t>
      </w:r>
      <w:r w:rsidRPr="00694C33">
        <w:rPr>
          <w:rFonts w:ascii="Arial" w:hAnsi="Arial" w:cs="Arial"/>
          <w:b/>
          <w:color w:val="FF0000"/>
        </w:rPr>
        <w:t>XX XXX</w:t>
      </w:r>
      <w:r w:rsidRPr="00694C33">
        <w:rPr>
          <w:rFonts w:ascii="Arial" w:hAnsi="Arial" w:cs="Arial"/>
          <w:b/>
        </w:rPr>
        <w:t xml:space="preserve"> Kč</w:t>
      </w:r>
    </w:p>
    <w:p w14:paraId="6EDBEC72" w14:textId="245B558F" w:rsidR="00B45BEB" w:rsidRPr="00B45BEB" w:rsidRDefault="00C47022" w:rsidP="00110AFF">
      <w:pPr>
        <w:pStyle w:val="Odstavecseseznamem"/>
        <w:spacing w:after="120"/>
        <w:ind w:left="1560" w:hanging="426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110AFF">
        <w:rPr>
          <w:rFonts w:ascii="Arial" w:hAnsi="Arial" w:cs="Arial"/>
          <w:b/>
          <w:color w:val="FF0000"/>
          <w:sz w:val="22"/>
          <w:szCs w:val="22"/>
        </w:rPr>
        <w:t>3.</w:t>
      </w:r>
      <w:r w:rsidRPr="00110AFF">
        <w:rPr>
          <w:rFonts w:ascii="Arial" w:hAnsi="Arial" w:cs="Arial"/>
          <w:b/>
          <w:color w:val="FF0000"/>
          <w:sz w:val="22"/>
          <w:szCs w:val="22"/>
        </w:rPr>
        <w:tab/>
      </w:r>
      <w:r w:rsidR="00B45BEB" w:rsidRPr="00B45BEB">
        <w:rPr>
          <w:rFonts w:ascii="Arial" w:hAnsi="Arial" w:cs="Arial"/>
          <w:b/>
          <w:color w:val="FF0000"/>
          <w:sz w:val="22"/>
          <w:szCs w:val="22"/>
        </w:rPr>
        <w:t>osobní příplatek podle § 149 zákona o státní službě ve výši X XXX Kč měsíčně,</w:t>
      </w:r>
    </w:p>
    <w:p w14:paraId="16C668A7" w14:textId="686D27C1" w:rsidR="00B45BEB" w:rsidRPr="00CB4F31" w:rsidRDefault="00B45BEB" w:rsidP="00110AFF">
      <w:pPr>
        <w:pStyle w:val="Odstavecseseznamem"/>
        <w:spacing w:after="120"/>
        <w:ind w:left="1560" w:hanging="426"/>
        <w:jc w:val="both"/>
        <w:outlineLvl w:val="0"/>
        <w:rPr>
          <w:rFonts w:ascii="Arial" w:hAnsi="Arial" w:cs="Arial"/>
          <w:b/>
          <w:color w:val="FF0000"/>
        </w:rPr>
      </w:pPr>
      <w:r w:rsidRPr="00110AFF">
        <w:rPr>
          <w:rFonts w:ascii="Arial" w:hAnsi="Arial" w:cs="Arial"/>
          <w:b/>
          <w:color w:val="FF0000"/>
          <w:sz w:val="22"/>
          <w:szCs w:val="22"/>
        </w:rPr>
        <w:t>4.</w:t>
      </w:r>
      <w:r w:rsidRPr="00110AFF">
        <w:rPr>
          <w:rFonts w:ascii="Arial" w:hAnsi="Arial" w:cs="Arial"/>
          <w:b/>
          <w:color w:val="FF0000"/>
          <w:sz w:val="22"/>
          <w:szCs w:val="22"/>
        </w:rPr>
        <w:tab/>
      </w:r>
      <w:r w:rsidR="00C47022" w:rsidRPr="00110AFF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082524" w:rsidRPr="00110AFF">
        <w:rPr>
          <w:rFonts w:ascii="Arial" w:hAnsi="Arial" w:cs="Arial"/>
          <w:b/>
          <w:color w:val="FF0000"/>
          <w:sz w:val="22"/>
          <w:szCs w:val="22"/>
        </w:rPr>
        <w:t>službu</w:t>
      </w:r>
      <w:r w:rsidR="00C47022" w:rsidRPr="00110AFF">
        <w:rPr>
          <w:rFonts w:ascii="Arial" w:hAnsi="Arial" w:cs="Arial"/>
          <w:b/>
          <w:color w:val="FF0000"/>
          <w:sz w:val="22"/>
          <w:szCs w:val="22"/>
        </w:rPr>
        <w:t xml:space="preserve"> ve ztíženém pracovním prostředí podle § 128 zákoníku práce ve výši X</w:t>
      </w:r>
      <w:r w:rsidR="00082524" w:rsidRPr="00110AFF">
        <w:rPr>
          <w:rFonts w:ascii="Arial" w:hAnsi="Arial" w:cs="Arial"/>
          <w:b/>
          <w:color w:val="FF0000"/>
          <w:sz w:val="22"/>
          <w:szCs w:val="22"/>
        </w:rPr>
        <w:t> </w:t>
      </w:r>
      <w:r w:rsidR="00C47022" w:rsidRPr="00110AFF">
        <w:rPr>
          <w:rFonts w:ascii="Arial" w:hAnsi="Arial" w:cs="Arial"/>
          <w:b/>
          <w:color w:val="FF0000"/>
          <w:sz w:val="22"/>
          <w:szCs w:val="22"/>
        </w:rPr>
        <w:t>XXX Kč.</w:t>
      </w:r>
    </w:p>
    <w:p w14:paraId="1C9A1B99" w14:textId="70670D34" w:rsidR="00C47022" w:rsidRPr="00CB4F31" w:rsidRDefault="00B45BEB" w:rsidP="00110AFF">
      <w:pPr>
        <w:pStyle w:val="Odstavecseseznamem"/>
        <w:ind w:left="1560" w:hanging="426"/>
        <w:rPr>
          <w:rFonts w:ascii="Arial" w:hAnsi="Arial" w:cs="Arial"/>
          <w:b/>
          <w:color w:val="FF0000"/>
        </w:rPr>
      </w:pPr>
      <w:r w:rsidRPr="00110AFF">
        <w:rPr>
          <w:rFonts w:ascii="Arial" w:hAnsi="Arial" w:cs="Arial"/>
          <w:b/>
          <w:color w:val="FF0000"/>
          <w:sz w:val="22"/>
          <w:szCs w:val="22"/>
        </w:rPr>
        <w:t>5.</w:t>
      </w:r>
      <w:r w:rsidRPr="00110AFF">
        <w:rPr>
          <w:rFonts w:ascii="Arial" w:hAnsi="Arial" w:cs="Arial"/>
          <w:b/>
          <w:color w:val="FF0000"/>
          <w:sz w:val="22"/>
          <w:szCs w:val="22"/>
        </w:rPr>
        <w:tab/>
      </w:r>
      <w:r w:rsidR="00C47022" w:rsidRPr="00110AFF">
        <w:rPr>
          <w:rFonts w:ascii="Arial" w:hAnsi="Arial" w:cs="Arial"/>
          <w:b/>
          <w:color w:val="FF0000"/>
          <w:sz w:val="22"/>
          <w:szCs w:val="22"/>
        </w:rPr>
        <w:t>zvláštní příplatek podle § 148 zákona o státní službě ve spojení s § 6 nařízení vlády č. 304/2014 Sb. ve výši X XXX Kč.</w:t>
      </w:r>
    </w:p>
    <w:p w14:paraId="5F2184BD" w14:textId="0A31EB7B" w:rsidR="000D3EAD" w:rsidRDefault="000D3EAD" w:rsidP="008E445D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color w:val="000000"/>
        </w:rPr>
      </w:pPr>
    </w:p>
    <w:p w14:paraId="23EE1D6E" w14:textId="77777777" w:rsidR="00A532D9" w:rsidRDefault="00A532D9" w:rsidP="008E445D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color w:val="000000"/>
        </w:rPr>
      </w:pPr>
    </w:p>
    <w:p w14:paraId="00EBC57A" w14:textId="77777777" w:rsidR="00B00F0D" w:rsidRPr="00BC7BE6" w:rsidRDefault="00B00F0D" w:rsidP="008E445D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color w:val="0070C0"/>
        </w:rPr>
      </w:pPr>
      <w:r w:rsidRPr="00E76E9C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70039BDB" w14:textId="04C4D06D" w:rsidR="00B00F0D" w:rsidRDefault="00747946" w:rsidP="0008252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Ž</w:t>
      </w:r>
      <w:r w:rsidR="00B00F0D" w:rsidRPr="009172FF">
        <w:rPr>
          <w:rFonts w:ascii="Arial" w:eastAsia="Times New Roman" w:hAnsi="Arial" w:cs="Arial"/>
          <w:color w:val="FF0000"/>
          <w:lang w:eastAsia="cs-CZ"/>
        </w:rPr>
        <w:t>adatel/</w:t>
      </w:r>
      <w:r>
        <w:rPr>
          <w:rFonts w:ascii="Arial" w:eastAsia="Times New Roman" w:hAnsi="Arial" w:cs="Arial"/>
          <w:color w:val="FF0000"/>
          <w:lang w:eastAsia="cs-CZ"/>
        </w:rPr>
        <w:t>Ž</w:t>
      </w:r>
      <w:r w:rsidR="00B00F0D" w:rsidRPr="009172FF">
        <w:rPr>
          <w:rFonts w:ascii="Arial" w:eastAsia="Times New Roman" w:hAnsi="Arial" w:cs="Arial"/>
          <w:color w:val="FF0000"/>
          <w:lang w:eastAsia="cs-CZ"/>
        </w:rPr>
        <w:t xml:space="preserve">adatelka požádal/a </w:t>
      </w:r>
      <w:r w:rsidR="00B00F0D" w:rsidRPr="009172FF">
        <w:rPr>
          <w:rFonts w:ascii="Arial" w:eastAsia="Times New Roman" w:hAnsi="Arial" w:cs="Arial"/>
          <w:lang w:eastAsia="cs-CZ"/>
        </w:rPr>
        <w:t>podle § 24 odst. </w:t>
      </w:r>
      <w:r w:rsidR="00B00F0D">
        <w:rPr>
          <w:rFonts w:ascii="Arial" w:eastAsia="Times New Roman" w:hAnsi="Arial" w:cs="Arial"/>
          <w:lang w:eastAsia="cs-CZ"/>
        </w:rPr>
        <w:t>4</w:t>
      </w:r>
      <w:r w:rsidR="00B00F0D" w:rsidRPr="009172FF">
        <w:rPr>
          <w:rFonts w:ascii="Arial" w:eastAsia="Times New Roman" w:hAnsi="Arial" w:cs="Arial"/>
          <w:lang w:eastAsia="cs-CZ"/>
        </w:rPr>
        <w:t xml:space="preserve"> zákona o státní službě </w:t>
      </w:r>
      <w:r>
        <w:rPr>
          <w:rFonts w:ascii="Arial" w:eastAsia="Times New Roman" w:hAnsi="Arial" w:cs="Arial"/>
          <w:lang w:eastAsia="cs-CZ"/>
        </w:rPr>
        <w:t>v rámci výběrového řízení</w:t>
      </w:r>
      <w:r w:rsidRPr="009172FF">
        <w:rPr>
          <w:rFonts w:ascii="Arial" w:eastAsia="Times New Roman" w:hAnsi="Arial" w:cs="Arial"/>
          <w:lang w:eastAsia="cs-CZ"/>
        </w:rPr>
        <w:t xml:space="preserve"> </w:t>
      </w:r>
      <w:r w:rsidR="00B00F0D" w:rsidRPr="009172FF">
        <w:rPr>
          <w:rFonts w:ascii="Arial" w:eastAsia="Times New Roman" w:hAnsi="Arial" w:cs="Arial"/>
          <w:lang w:eastAsia="cs-CZ"/>
        </w:rPr>
        <w:t>o přijetí do</w:t>
      </w:r>
      <w:r w:rsidR="000D70A6">
        <w:rPr>
          <w:rFonts w:ascii="Arial" w:eastAsia="Times New Roman" w:hAnsi="Arial" w:cs="Arial"/>
          <w:lang w:eastAsia="cs-CZ"/>
        </w:rPr>
        <w:t> </w:t>
      </w:r>
      <w:r w:rsidR="00B00F0D" w:rsidRPr="009172FF">
        <w:rPr>
          <w:rFonts w:ascii="Arial" w:eastAsia="Times New Roman" w:hAnsi="Arial" w:cs="Arial"/>
          <w:lang w:eastAsia="cs-CZ"/>
        </w:rPr>
        <w:t xml:space="preserve">služebního poměru </w:t>
      </w:r>
      <w:r w:rsidR="00B00F0D">
        <w:rPr>
          <w:rFonts w:ascii="Arial" w:eastAsia="Times New Roman" w:hAnsi="Arial" w:cs="Arial"/>
          <w:lang w:eastAsia="cs-CZ"/>
        </w:rPr>
        <w:t xml:space="preserve">a jmenování na služební místo představeného </w:t>
      </w:r>
      <w:r w:rsidR="00B00F0D" w:rsidRPr="00644DF3">
        <w:rPr>
          <w:rFonts w:ascii="Arial" w:hAnsi="Arial" w:cs="Arial"/>
          <w:color w:val="FF0000"/>
        </w:rPr>
        <w:t>(</w:t>
      </w:r>
      <w:r w:rsidR="004C01E4">
        <w:rPr>
          <w:rFonts w:ascii="Arial" w:hAnsi="Arial" w:cs="Arial"/>
          <w:color w:val="FF0000"/>
        </w:rPr>
        <w:t xml:space="preserve">název </w:t>
      </w:r>
      <w:r w:rsidR="00B00F0D" w:rsidRPr="00644DF3">
        <w:rPr>
          <w:rFonts w:ascii="Arial" w:hAnsi="Arial" w:cs="Arial"/>
          <w:color w:val="FF0000"/>
        </w:rPr>
        <w:t>služebního místa)</w:t>
      </w:r>
      <w:r w:rsidR="00B00F0D" w:rsidRPr="00BE57CE">
        <w:rPr>
          <w:rFonts w:ascii="Arial" w:eastAsia="Times New Roman" w:hAnsi="Arial" w:cs="Arial"/>
          <w:color w:val="FF0000"/>
        </w:rPr>
        <w:t xml:space="preserve"> v/na</w:t>
      </w:r>
      <w:r w:rsidR="00B00F0D" w:rsidRPr="00907FBA">
        <w:rPr>
          <w:rFonts w:ascii="Arial" w:eastAsia="Times New Roman" w:hAnsi="Arial" w:cs="Arial"/>
          <w:i/>
          <w:color w:val="FF0000"/>
        </w:rPr>
        <w:t> </w:t>
      </w:r>
      <w:r w:rsidR="00B00F0D" w:rsidRPr="00644DF3">
        <w:rPr>
          <w:rFonts w:ascii="Arial" w:eastAsia="Times New Roman" w:hAnsi="Arial" w:cs="Arial"/>
          <w:color w:val="FF0000"/>
        </w:rPr>
        <w:t>(označení služebního úřadu)</w:t>
      </w:r>
      <w:r w:rsidR="00B00F0D">
        <w:rPr>
          <w:rFonts w:ascii="Arial" w:hAnsi="Arial" w:cs="Arial"/>
          <w:i/>
          <w:color w:val="FF0000"/>
        </w:rPr>
        <w:t xml:space="preserve"> </w:t>
      </w:r>
      <w:r w:rsidR="00B00F0D" w:rsidRPr="00DF77B4">
        <w:rPr>
          <w:rFonts w:ascii="Arial" w:hAnsi="Arial" w:cs="Arial"/>
        </w:rPr>
        <w:t>(dále jen „služební místo“)</w:t>
      </w:r>
      <w:r w:rsidR="00B00F0D" w:rsidRPr="009172FF">
        <w:rPr>
          <w:rFonts w:ascii="Arial" w:eastAsia="Times New Roman" w:hAnsi="Arial" w:cs="Arial"/>
          <w:lang w:eastAsia="cs-CZ"/>
        </w:rPr>
        <w:t>.</w:t>
      </w:r>
    </w:p>
    <w:p w14:paraId="557F05C9" w14:textId="77777777" w:rsidR="004E13E9" w:rsidRPr="009172FF" w:rsidRDefault="004E13E9" w:rsidP="00EE20CA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BB7CB35" w14:textId="13FA0047" w:rsidR="00CC0C2D" w:rsidRPr="005B4239" w:rsidRDefault="00CC0C2D" w:rsidP="0055757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>Podle § 25 odst. 1 zákona o státní službě ž</w:t>
      </w:r>
      <w:r w:rsidRPr="00806A0F">
        <w:rPr>
          <w:rFonts w:ascii="Arial" w:eastAsia="Times New Roman" w:hAnsi="Arial" w:cs="Arial"/>
          <w:lang w:eastAsia="cs-CZ"/>
        </w:rPr>
        <w:t>adatel o přijetí do služebního poměru musí</w:t>
      </w:r>
      <w:r w:rsidR="00557570">
        <w:rPr>
          <w:rFonts w:ascii="Arial" w:eastAsia="Times New Roman" w:hAnsi="Arial" w:cs="Arial"/>
          <w:lang w:eastAsia="cs-CZ"/>
        </w:rPr>
        <w:t xml:space="preserve"> splňovat základní předpoklady pro přijetí do služebního poměru.</w:t>
      </w:r>
    </w:p>
    <w:p w14:paraId="64FB927C" w14:textId="77777777" w:rsidR="00CC0C2D" w:rsidRDefault="00CC0C2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22F7DE9" w14:textId="748AF38C" w:rsidR="00CC0C2D" w:rsidRDefault="00CC0C2D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</w:rPr>
      </w:pPr>
      <w:r w:rsidRPr="00644DF3">
        <w:rPr>
          <w:rFonts w:ascii="Arial" w:eastAsia="Times New Roman" w:hAnsi="Arial" w:cs="Arial"/>
          <w:color w:val="FF0000"/>
        </w:rPr>
        <w:t xml:space="preserve">Pro služební místo byly </w:t>
      </w:r>
      <w:r w:rsidR="00355357">
        <w:rPr>
          <w:rFonts w:ascii="Arial" w:eastAsia="Times New Roman" w:hAnsi="Arial" w:cs="Arial"/>
          <w:color w:val="FF0000"/>
        </w:rPr>
        <w:t>služebním předpisem</w:t>
      </w:r>
      <w:r w:rsidRPr="00644DF3">
        <w:rPr>
          <w:rFonts w:ascii="Arial" w:eastAsia="Times New Roman" w:hAnsi="Arial" w:cs="Arial"/>
          <w:color w:val="FF0000"/>
        </w:rPr>
        <w:t xml:space="preserve"> </w:t>
      </w:r>
      <w:r w:rsidRPr="00082524">
        <w:rPr>
          <w:rFonts w:ascii="Arial" w:hAnsi="Arial" w:cs="Arial"/>
          <w:color w:val="FF0000"/>
        </w:rPr>
        <w:t>(</w:t>
      </w:r>
      <w:r w:rsidRPr="00644DF3">
        <w:rPr>
          <w:rFonts w:ascii="Arial" w:hAnsi="Arial" w:cs="Arial"/>
          <w:color w:val="FF0000"/>
        </w:rPr>
        <w:t>označení a</w:t>
      </w:r>
      <w:r w:rsidR="00230887">
        <w:rPr>
          <w:rFonts w:ascii="Arial" w:hAnsi="Arial" w:cs="Arial"/>
          <w:color w:val="FF0000"/>
        </w:rPr>
        <w:t> </w:t>
      </w:r>
      <w:r w:rsidRPr="00644DF3">
        <w:rPr>
          <w:rFonts w:ascii="Arial" w:hAnsi="Arial" w:cs="Arial"/>
          <w:color w:val="FF0000"/>
        </w:rPr>
        <w:t>č</w:t>
      </w:r>
      <w:r w:rsidR="000D70A6" w:rsidRPr="00644DF3">
        <w:rPr>
          <w:rFonts w:ascii="Arial" w:hAnsi="Arial" w:cs="Arial"/>
          <w:color w:val="FF0000"/>
        </w:rPr>
        <w:t>.</w:t>
      </w:r>
      <w:r w:rsidRPr="00644DF3">
        <w:rPr>
          <w:rFonts w:ascii="Arial" w:hAnsi="Arial" w:cs="Arial"/>
          <w:color w:val="FF0000"/>
        </w:rPr>
        <w:t>j.</w:t>
      </w:r>
      <w:r w:rsidR="00230887">
        <w:rPr>
          <w:rFonts w:ascii="Arial" w:hAnsi="Arial" w:cs="Arial"/>
          <w:color w:val="FF0000"/>
        </w:rPr>
        <w:t> </w:t>
      </w:r>
      <w:r w:rsidRPr="00644DF3">
        <w:rPr>
          <w:rFonts w:ascii="Arial" w:hAnsi="Arial" w:cs="Arial"/>
          <w:color w:val="FF0000"/>
        </w:rPr>
        <w:t>služebního předpisu)</w:t>
      </w:r>
      <w:r w:rsidRPr="00644DF3">
        <w:rPr>
          <w:rFonts w:ascii="Arial" w:eastAsia="Times New Roman" w:hAnsi="Arial" w:cs="Arial"/>
          <w:color w:val="FF0000"/>
        </w:rPr>
        <w:t xml:space="preserve"> stanoveny v souladu s § 25 odst. </w:t>
      </w:r>
      <w:r w:rsidR="00355357">
        <w:rPr>
          <w:rFonts w:ascii="Arial" w:eastAsia="Times New Roman" w:hAnsi="Arial" w:cs="Arial"/>
          <w:color w:val="FF0000"/>
        </w:rPr>
        <w:t>3</w:t>
      </w:r>
      <w:r w:rsidR="00355357" w:rsidRPr="00644DF3">
        <w:rPr>
          <w:rFonts w:ascii="Arial" w:eastAsia="Times New Roman" w:hAnsi="Arial" w:cs="Arial"/>
          <w:color w:val="FF0000"/>
        </w:rPr>
        <w:t xml:space="preserve"> </w:t>
      </w:r>
      <w:r w:rsidRPr="00644DF3">
        <w:rPr>
          <w:rFonts w:ascii="Arial" w:eastAsia="Times New Roman" w:hAnsi="Arial" w:cs="Arial"/>
          <w:color w:val="FF0000"/>
        </w:rPr>
        <w:t xml:space="preserve">písm. </w:t>
      </w:r>
      <w:r w:rsidR="00355357">
        <w:rPr>
          <w:rFonts w:ascii="Arial" w:eastAsia="Times New Roman" w:hAnsi="Arial" w:cs="Arial"/>
          <w:color w:val="FF0000"/>
        </w:rPr>
        <w:t>x</w:t>
      </w:r>
      <w:r w:rsidRPr="00644DF3">
        <w:rPr>
          <w:rFonts w:ascii="Arial" w:eastAsia="Times New Roman" w:hAnsi="Arial" w:cs="Arial"/>
          <w:color w:val="FF0000"/>
        </w:rPr>
        <w:t>)</w:t>
      </w:r>
      <w:r w:rsidR="00082524">
        <w:rPr>
          <w:rFonts w:ascii="Arial" w:eastAsia="Times New Roman" w:hAnsi="Arial" w:cs="Arial"/>
          <w:color w:val="FF0000"/>
        </w:rPr>
        <w:t xml:space="preserve"> </w:t>
      </w:r>
      <w:r w:rsidR="00082524" w:rsidRPr="00082524">
        <w:rPr>
          <w:rFonts w:ascii="Arial" w:eastAsia="Times New Roman" w:hAnsi="Arial" w:cs="Arial"/>
          <w:color w:val="FF0000"/>
        </w:rPr>
        <w:t>zákona o státní službě</w:t>
      </w:r>
      <w:r w:rsidRPr="00644DF3">
        <w:rPr>
          <w:rFonts w:ascii="Arial" w:eastAsia="Times New Roman" w:hAnsi="Arial" w:cs="Arial"/>
          <w:color w:val="FF0000"/>
        </w:rPr>
        <w:t xml:space="preserve"> </w:t>
      </w:r>
      <w:r w:rsidRPr="00082524">
        <w:rPr>
          <w:rFonts w:ascii="Arial" w:eastAsia="Times New Roman" w:hAnsi="Arial" w:cs="Arial"/>
          <w:i/>
          <w:color w:val="FF0000"/>
        </w:rPr>
        <w:t>(doplňte dle příslušného služebního předpisu, resp. dle oznámení o</w:t>
      </w:r>
      <w:r w:rsidR="00A532D9">
        <w:rPr>
          <w:rFonts w:ascii="Arial" w:eastAsia="Times New Roman" w:hAnsi="Arial" w:cs="Arial"/>
          <w:i/>
          <w:color w:val="FF0000"/>
        </w:rPr>
        <w:t> </w:t>
      </w:r>
      <w:r w:rsidRPr="00082524">
        <w:rPr>
          <w:rFonts w:ascii="Arial" w:eastAsia="Times New Roman" w:hAnsi="Arial" w:cs="Arial"/>
          <w:i/>
          <w:color w:val="FF0000"/>
        </w:rPr>
        <w:t>vyhlášení výběrového řízení- např. požadavek úrovně znalosti cizího jazyka).</w:t>
      </w:r>
      <w:r w:rsidRPr="005B4239">
        <w:rPr>
          <w:rFonts w:ascii="Arial" w:eastAsia="Times New Roman" w:hAnsi="Arial" w:cs="Arial"/>
          <w:i/>
          <w:color w:val="FF0000"/>
        </w:rPr>
        <w:t xml:space="preserve"> </w:t>
      </w:r>
    </w:p>
    <w:p w14:paraId="12FE057A" w14:textId="77777777" w:rsidR="00DD4154" w:rsidRPr="005B4239" w:rsidRDefault="00DD415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FF0000"/>
        </w:rPr>
      </w:pPr>
    </w:p>
    <w:p w14:paraId="3624C4C8" w14:textId="392DB3B0" w:rsidR="00DD4154" w:rsidRDefault="004E13E9">
      <w:pPr>
        <w:spacing w:after="0" w:line="240" w:lineRule="auto"/>
        <w:jc w:val="both"/>
        <w:rPr>
          <w:rFonts w:ascii="Arial" w:eastAsia="Times New Roman" w:hAnsi="Arial" w:cs="Arial"/>
        </w:rPr>
      </w:pPr>
      <w:r w:rsidRPr="009172FF">
        <w:rPr>
          <w:rFonts w:ascii="Arial" w:eastAsia="Times New Roman" w:hAnsi="Arial" w:cs="Arial"/>
        </w:rPr>
        <w:t>Podle § 27 odst. 1 zákona o státní službě se může výběrového řízení na obsazení volného služebního místa účastnit jen osoba, která splňuje předpoklady</w:t>
      </w:r>
      <w:r w:rsidR="00355357">
        <w:rPr>
          <w:rFonts w:ascii="Arial" w:eastAsia="Times New Roman" w:hAnsi="Arial" w:cs="Arial"/>
        </w:rPr>
        <w:t xml:space="preserve"> stanovené zákonem</w:t>
      </w:r>
      <w:r w:rsidRPr="009172FF">
        <w:rPr>
          <w:rFonts w:ascii="Arial" w:eastAsia="Times New Roman" w:hAnsi="Arial" w:cs="Arial"/>
        </w:rPr>
        <w:t xml:space="preserve"> a požadavky podle § 25 odst. </w:t>
      </w:r>
      <w:r w:rsidR="00355357">
        <w:rPr>
          <w:rFonts w:ascii="Arial" w:eastAsia="Times New Roman" w:hAnsi="Arial" w:cs="Arial"/>
        </w:rPr>
        <w:t>3</w:t>
      </w:r>
      <w:r w:rsidR="00355357" w:rsidRPr="009172FF">
        <w:rPr>
          <w:rFonts w:ascii="Arial" w:eastAsia="Times New Roman" w:hAnsi="Arial" w:cs="Arial"/>
        </w:rPr>
        <w:t xml:space="preserve"> </w:t>
      </w:r>
      <w:r w:rsidRPr="009172FF">
        <w:rPr>
          <w:rFonts w:ascii="Arial" w:eastAsia="Times New Roman" w:hAnsi="Arial" w:cs="Arial"/>
        </w:rPr>
        <w:t xml:space="preserve">písm. </w:t>
      </w:r>
      <w:r w:rsidR="00355357">
        <w:rPr>
          <w:rFonts w:ascii="Arial" w:eastAsia="Times New Roman" w:hAnsi="Arial" w:cs="Arial"/>
        </w:rPr>
        <w:t>a) až c) a e)</w:t>
      </w:r>
      <w:r w:rsidR="00355357" w:rsidRPr="009172FF">
        <w:rPr>
          <w:rFonts w:ascii="Arial" w:eastAsia="Times New Roman" w:hAnsi="Arial" w:cs="Arial"/>
        </w:rPr>
        <w:t xml:space="preserve"> </w:t>
      </w:r>
      <w:r w:rsidRPr="009172FF">
        <w:rPr>
          <w:rFonts w:ascii="Arial" w:eastAsia="Times New Roman" w:hAnsi="Arial" w:cs="Arial"/>
        </w:rPr>
        <w:t>zákona o státní službě.</w:t>
      </w:r>
      <w:r w:rsidR="00DD4154">
        <w:rPr>
          <w:rFonts w:ascii="Arial" w:eastAsia="Times New Roman" w:hAnsi="Arial" w:cs="Arial"/>
        </w:rPr>
        <w:t xml:space="preserve"> Další předpoklady pro účast ve výběrovém řízení na služební místo </w:t>
      </w:r>
      <w:r w:rsidR="00D01AA2" w:rsidRPr="00651F2D">
        <w:rPr>
          <w:rFonts w:ascii="Arial" w:eastAsia="Times New Roman" w:hAnsi="Arial" w:cs="Arial"/>
          <w:color w:val="FF0000"/>
        </w:rPr>
        <w:t xml:space="preserve">vedoucího služebního úřadu / </w:t>
      </w:r>
      <w:r w:rsidR="0091540C">
        <w:rPr>
          <w:rFonts w:ascii="Arial" w:eastAsia="Times New Roman" w:hAnsi="Arial" w:cs="Arial"/>
          <w:color w:val="FF0000"/>
        </w:rPr>
        <w:t>vrchního ředitele</w:t>
      </w:r>
      <w:r w:rsidR="00D01AA2" w:rsidRPr="00651F2D">
        <w:rPr>
          <w:rFonts w:ascii="Arial" w:eastAsia="Times New Roman" w:hAnsi="Arial" w:cs="Arial"/>
          <w:color w:val="FF0000"/>
        </w:rPr>
        <w:t xml:space="preserve"> sekce</w:t>
      </w:r>
      <w:r w:rsidR="00D01AA2">
        <w:rPr>
          <w:rFonts w:ascii="Arial" w:eastAsia="Times New Roman" w:hAnsi="Arial" w:cs="Arial"/>
          <w:color w:val="FF0000"/>
        </w:rPr>
        <w:t xml:space="preserve"> </w:t>
      </w:r>
      <w:r w:rsidR="00D01AA2" w:rsidRPr="00651F2D">
        <w:rPr>
          <w:rFonts w:ascii="Arial" w:eastAsia="Times New Roman" w:hAnsi="Arial" w:cs="Arial"/>
          <w:color w:val="FF0000"/>
        </w:rPr>
        <w:t>/ ředitele sekce / ředitele odboru / vedoucího oddělení</w:t>
      </w:r>
      <w:r w:rsidR="00D01AA2">
        <w:rPr>
          <w:rFonts w:ascii="Arial" w:eastAsia="Times New Roman" w:hAnsi="Arial" w:cs="Arial"/>
        </w:rPr>
        <w:t xml:space="preserve"> </w:t>
      </w:r>
      <w:r w:rsidR="00DD4154">
        <w:rPr>
          <w:rFonts w:ascii="Arial" w:eastAsia="Times New Roman" w:hAnsi="Arial" w:cs="Arial"/>
        </w:rPr>
        <w:t xml:space="preserve">stanoví </w:t>
      </w:r>
      <w:r w:rsidR="00DD4154" w:rsidRPr="00BE5C04">
        <w:rPr>
          <w:rFonts w:ascii="Arial" w:eastAsia="Times New Roman" w:hAnsi="Arial" w:cs="Arial"/>
          <w:color w:val="FF0000"/>
        </w:rPr>
        <w:t>§</w:t>
      </w:r>
      <w:r w:rsidR="00BE5C04">
        <w:rPr>
          <w:rFonts w:ascii="Arial" w:eastAsia="Times New Roman" w:hAnsi="Arial" w:cs="Arial"/>
          <w:color w:val="FF0000"/>
        </w:rPr>
        <w:t> </w:t>
      </w:r>
      <w:r w:rsidR="00DD4154" w:rsidRPr="00651F2D">
        <w:rPr>
          <w:rFonts w:ascii="Arial" w:eastAsia="Times New Roman" w:hAnsi="Arial" w:cs="Arial"/>
          <w:color w:val="FF0000"/>
        </w:rPr>
        <w:t>5</w:t>
      </w:r>
      <w:r w:rsidR="00D01AA2" w:rsidRPr="00651F2D">
        <w:rPr>
          <w:rFonts w:ascii="Arial" w:eastAsia="Times New Roman" w:hAnsi="Arial" w:cs="Arial"/>
          <w:color w:val="FF0000"/>
        </w:rPr>
        <w:t>4 / §</w:t>
      </w:r>
      <w:r w:rsidR="0082611A">
        <w:rPr>
          <w:rFonts w:ascii="Arial" w:eastAsia="Times New Roman" w:hAnsi="Arial" w:cs="Arial"/>
          <w:color w:val="FF0000"/>
        </w:rPr>
        <w:t> </w:t>
      </w:r>
      <w:r w:rsidR="00D01AA2" w:rsidRPr="00651F2D">
        <w:rPr>
          <w:rFonts w:ascii="Arial" w:eastAsia="Times New Roman" w:hAnsi="Arial" w:cs="Arial"/>
          <w:color w:val="FF0000"/>
        </w:rPr>
        <w:t>55 / § 57 / § 58</w:t>
      </w:r>
      <w:r w:rsidR="00DD4154">
        <w:rPr>
          <w:rFonts w:ascii="Arial" w:eastAsia="Times New Roman" w:hAnsi="Arial" w:cs="Arial"/>
        </w:rPr>
        <w:t xml:space="preserve"> zákona o státní službě.</w:t>
      </w:r>
    </w:p>
    <w:p w14:paraId="3B9DED9F" w14:textId="77777777" w:rsidR="004E13E9" w:rsidRPr="009172FF" w:rsidRDefault="004E13E9">
      <w:pPr>
        <w:spacing w:after="0" w:line="240" w:lineRule="auto"/>
        <w:ind w:firstLine="708"/>
        <w:jc w:val="both"/>
        <w:rPr>
          <w:rFonts w:ascii="Arial" w:eastAsia="Times New Roman" w:hAnsi="Arial" w:cs="Arial"/>
        </w:rPr>
      </w:pPr>
      <w:r w:rsidRPr="009172FF">
        <w:rPr>
          <w:rFonts w:ascii="Arial" w:eastAsia="Times New Roman" w:hAnsi="Arial" w:cs="Arial"/>
        </w:rPr>
        <w:t xml:space="preserve"> </w:t>
      </w:r>
    </w:p>
    <w:p w14:paraId="34B1B2BF" w14:textId="77777777" w:rsidR="00CC0C2D" w:rsidRDefault="00CC0C2D">
      <w:pPr>
        <w:spacing w:after="0" w:line="240" w:lineRule="auto"/>
        <w:jc w:val="both"/>
        <w:rPr>
          <w:rFonts w:ascii="Arial" w:hAnsi="Arial" w:cs="Arial"/>
          <w:b/>
        </w:rPr>
      </w:pPr>
      <w:r w:rsidRPr="004A7777">
        <w:rPr>
          <w:rFonts w:ascii="Arial" w:eastAsia="Times New Roman" w:hAnsi="Arial" w:cs="Arial"/>
          <w:color w:val="FF0000"/>
        </w:rPr>
        <w:t>Žadatel/</w:t>
      </w:r>
      <w:r w:rsidR="00D01AA2">
        <w:rPr>
          <w:rFonts w:ascii="Arial" w:eastAsia="Times New Roman" w:hAnsi="Arial" w:cs="Arial"/>
          <w:color w:val="FF0000"/>
        </w:rPr>
        <w:t>Žadatel</w:t>
      </w:r>
      <w:r w:rsidRPr="004A7777">
        <w:rPr>
          <w:rFonts w:ascii="Arial" w:eastAsia="Times New Roman" w:hAnsi="Arial" w:cs="Arial"/>
          <w:color w:val="FF0000"/>
        </w:rPr>
        <w:t xml:space="preserve">ka splnil/a </w:t>
      </w:r>
      <w:r>
        <w:rPr>
          <w:rFonts w:ascii="Arial" w:eastAsia="Times New Roman" w:hAnsi="Arial" w:cs="Arial"/>
        </w:rPr>
        <w:t xml:space="preserve">všechny </w:t>
      </w:r>
      <w:r w:rsidRPr="009172FF">
        <w:rPr>
          <w:rFonts w:ascii="Arial" w:eastAsia="Times New Roman" w:hAnsi="Arial" w:cs="Arial"/>
        </w:rPr>
        <w:t xml:space="preserve">předpoklady </w:t>
      </w:r>
      <w:r w:rsidRPr="0097032D">
        <w:rPr>
          <w:rFonts w:ascii="Arial" w:eastAsia="Times New Roman" w:hAnsi="Arial" w:cs="Arial"/>
          <w:color w:val="FF0000"/>
        </w:rPr>
        <w:t xml:space="preserve">a požadavky </w:t>
      </w:r>
      <w:r>
        <w:rPr>
          <w:rFonts w:ascii="Arial" w:eastAsia="Times New Roman" w:hAnsi="Arial" w:cs="Arial"/>
        </w:rPr>
        <w:t>stanovené zákonem</w:t>
      </w:r>
      <w:r w:rsidR="00D01AA2">
        <w:rPr>
          <w:rFonts w:ascii="Arial" w:eastAsia="Times New Roman" w:hAnsi="Arial" w:cs="Arial"/>
        </w:rPr>
        <w:t xml:space="preserve"> </w:t>
      </w:r>
      <w:r w:rsidR="00651F2D">
        <w:rPr>
          <w:rFonts w:ascii="Arial" w:eastAsia="Times New Roman" w:hAnsi="Arial" w:cs="Arial"/>
        </w:rPr>
        <w:t>o </w:t>
      </w:r>
      <w:r w:rsidR="00D01AA2">
        <w:rPr>
          <w:rFonts w:ascii="Arial" w:eastAsia="Times New Roman" w:hAnsi="Arial" w:cs="Arial"/>
        </w:rPr>
        <w:t>státní službě</w:t>
      </w:r>
      <w:r>
        <w:rPr>
          <w:rFonts w:ascii="Arial" w:eastAsia="Times New Roman" w:hAnsi="Arial" w:cs="Arial"/>
        </w:rPr>
        <w:t xml:space="preserve"> pro to, aby mohla být pozvána k pohovoru.</w:t>
      </w:r>
      <w:r w:rsidRPr="009172FF">
        <w:rPr>
          <w:rFonts w:ascii="Arial" w:eastAsia="Times New Roman" w:hAnsi="Arial" w:cs="Arial"/>
        </w:rPr>
        <w:t xml:space="preserve"> </w:t>
      </w:r>
      <w:r w:rsidRPr="00651F2D">
        <w:rPr>
          <w:rFonts w:ascii="Arial" w:eastAsia="Times New Roman" w:hAnsi="Arial" w:cs="Arial"/>
        </w:rPr>
        <w:t xml:space="preserve">Výběrová komise po provedeném pohovoru dospěla k závěru, že </w:t>
      </w:r>
      <w:r w:rsidRPr="00651F2D">
        <w:rPr>
          <w:rFonts w:ascii="Arial" w:eastAsia="Times New Roman" w:hAnsi="Arial" w:cs="Arial"/>
          <w:color w:val="FF0000"/>
        </w:rPr>
        <w:t>žadatel/</w:t>
      </w:r>
      <w:r w:rsidR="00D01AA2" w:rsidRPr="00651F2D">
        <w:rPr>
          <w:rFonts w:ascii="Arial" w:eastAsia="Times New Roman" w:hAnsi="Arial" w:cs="Arial"/>
          <w:color w:val="FF0000"/>
        </w:rPr>
        <w:t>žadatel</w:t>
      </w:r>
      <w:r w:rsidRPr="00651F2D">
        <w:rPr>
          <w:rFonts w:ascii="Arial" w:eastAsia="Times New Roman" w:hAnsi="Arial" w:cs="Arial"/>
          <w:color w:val="FF0000"/>
        </w:rPr>
        <w:t xml:space="preserve">ka </w:t>
      </w:r>
      <w:r w:rsidRPr="00651F2D">
        <w:rPr>
          <w:rFonts w:ascii="Arial" w:eastAsia="Times New Roman" w:hAnsi="Arial" w:cs="Arial"/>
        </w:rPr>
        <w:t xml:space="preserve">ve výběrovém řízení </w:t>
      </w:r>
      <w:r w:rsidRPr="00651F2D">
        <w:rPr>
          <w:rFonts w:ascii="Arial" w:eastAsia="Times New Roman" w:hAnsi="Arial" w:cs="Arial"/>
          <w:color w:val="FF0000"/>
        </w:rPr>
        <w:t>uspěl/a</w:t>
      </w:r>
      <w:r w:rsidR="00082524" w:rsidRPr="00644DF3">
        <w:rPr>
          <w:rFonts w:ascii="Arial" w:eastAsia="Times New Roman" w:hAnsi="Arial" w:cs="Arial"/>
        </w:rPr>
        <w:t>,</w:t>
      </w:r>
      <w:r w:rsidRPr="00651F2D">
        <w:rPr>
          <w:rFonts w:ascii="Arial" w:eastAsia="Times New Roman" w:hAnsi="Arial" w:cs="Arial"/>
        </w:rPr>
        <w:t xml:space="preserve"> </w:t>
      </w:r>
      <w:r w:rsidR="00D01AA2" w:rsidRPr="00651F2D">
        <w:rPr>
          <w:rFonts w:ascii="Arial" w:eastAsia="Times New Roman" w:hAnsi="Arial" w:cs="Arial"/>
        </w:rPr>
        <w:t>a příslušný</w:t>
      </w:r>
      <w:r w:rsidRPr="00651F2D">
        <w:rPr>
          <w:rFonts w:ascii="Arial" w:eastAsia="Times New Roman" w:hAnsi="Arial" w:cs="Arial"/>
        </w:rPr>
        <w:t xml:space="preserve"> služební orgán</w:t>
      </w:r>
      <w:r w:rsidR="00D01AA2" w:rsidRPr="00651F2D">
        <w:rPr>
          <w:rFonts w:ascii="Arial" w:eastAsia="Times New Roman" w:hAnsi="Arial" w:cs="Arial"/>
        </w:rPr>
        <w:t xml:space="preserve"> následně</w:t>
      </w:r>
      <w:r w:rsidRPr="00651F2D">
        <w:rPr>
          <w:rFonts w:ascii="Arial" w:eastAsia="Times New Roman" w:hAnsi="Arial" w:cs="Arial"/>
        </w:rPr>
        <w:t xml:space="preserve"> podle § 28 odst. </w:t>
      </w:r>
      <w:r w:rsidRPr="00651F2D">
        <w:rPr>
          <w:rFonts w:ascii="Arial" w:eastAsia="Times New Roman" w:hAnsi="Arial" w:cs="Arial"/>
          <w:color w:val="FF0000"/>
        </w:rPr>
        <w:t>2</w:t>
      </w:r>
      <w:r w:rsidR="00D01AA2" w:rsidRPr="00651F2D">
        <w:rPr>
          <w:rFonts w:ascii="Arial" w:eastAsia="Times New Roman" w:hAnsi="Arial" w:cs="Arial"/>
          <w:color w:val="FF0000"/>
        </w:rPr>
        <w:t xml:space="preserve"> </w:t>
      </w:r>
      <w:r w:rsidRPr="00651F2D">
        <w:rPr>
          <w:rFonts w:ascii="Arial" w:eastAsia="Times New Roman" w:hAnsi="Arial" w:cs="Arial"/>
          <w:color w:val="FF0000"/>
        </w:rPr>
        <w:t>/</w:t>
      </w:r>
      <w:r w:rsidR="00D01AA2" w:rsidRPr="00651F2D">
        <w:rPr>
          <w:rFonts w:ascii="Arial" w:eastAsia="Times New Roman" w:hAnsi="Arial" w:cs="Arial"/>
          <w:color w:val="FF0000"/>
        </w:rPr>
        <w:t xml:space="preserve"> </w:t>
      </w:r>
      <w:r w:rsidRPr="00651F2D">
        <w:rPr>
          <w:rFonts w:ascii="Arial" w:eastAsia="Times New Roman" w:hAnsi="Arial" w:cs="Arial"/>
          <w:color w:val="FF0000"/>
        </w:rPr>
        <w:t xml:space="preserve">3 </w:t>
      </w:r>
      <w:r w:rsidRPr="00651F2D">
        <w:rPr>
          <w:rFonts w:ascii="Arial" w:eastAsia="Times New Roman" w:hAnsi="Arial" w:cs="Arial"/>
        </w:rPr>
        <w:t xml:space="preserve">zákona o státní službě v dohodě s </w:t>
      </w:r>
      <w:r w:rsidRPr="00651F2D">
        <w:rPr>
          <w:rFonts w:ascii="Arial" w:eastAsia="Times New Roman" w:hAnsi="Arial" w:cs="Arial"/>
          <w:color w:val="FF0000"/>
        </w:rPr>
        <w:t>(označení bezprostředně nadřízeného představeného)</w:t>
      </w:r>
      <w:r w:rsidR="00D23A23" w:rsidRPr="00644DF3">
        <w:rPr>
          <w:rFonts w:ascii="Arial" w:eastAsia="Times New Roman" w:hAnsi="Arial" w:cs="Arial"/>
        </w:rPr>
        <w:t>,</w:t>
      </w:r>
      <w:r w:rsidRPr="00651F2D">
        <w:rPr>
          <w:rFonts w:ascii="Arial" w:eastAsia="Times New Roman" w:hAnsi="Arial" w:cs="Arial"/>
          <w:color w:val="FF0000"/>
        </w:rPr>
        <w:t xml:space="preserve"> </w:t>
      </w:r>
      <w:r w:rsidRPr="00651F2D">
        <w:rPr>
          <w:rFonts w:ascii="Arial" w:eastAsia="Times New Roman" w:hAnsi="Arial" w:cs="Arial"/>
        </w:rPr>
        <w:t>jako bezprostředně nadřízeným představeným</w:t>
      </w:r>
      <w:r w:rsidR="00B36B93" w:rsidRPr="00651F2D">
        <w:rPr>
          <w:rFonts w:ascii="Arial" w:eastAsia="Times New Roman" w:hAnsi="Arial" w:cs="Arial"/>
          <w:color w:val="FF0000"/>
        </w:rPr>
        <w:t xml:space="preserve"> </w:t>
      </w:r>
      <w:r w:rsidR="00B36B93" w:rsidRPr="00651F2D">
        <w:rPr>
          <w:rFonts w:ascii="Arial" w:eastAsia="Times New Roman" w:hAnsi="Arial" w:cs="Arial"/>
        </w:rPr>
        <w:t>vybral</w:t>
      </w:r>
      <w:r w:rsidR="00B36B93" w:rsidRPr="00651F2D">
        <w:rPr>
          <w:rFonts w:ascii="Arial" w:eastAsia="Times New Roman" w:hAnsi="Arial" w:cs="Arial"/>
          <w:color w:val="FF0000"/>
        </w:rPr>
        <w:t xml:space="preserve"> žadatele/žadatelku</w:t>
      </w:r>
      <w:r w:rsidRPr="00651F2D">
        <w:rPr>
          <w:rFonts w:ascii="Arial" w:hAnsi="Arial" w:cs="Arial"/>
          <w:color w:val="FF0000"/>
        </w:rPr>
        <w:t xml:space="preserve"> </w:t>
      </w:r>
      <w:r w:rsidRPr="00651F2D">
        <w:rPr>
          <w:rFonts w:ascii="Arial" w:hAnsi="Arial" w:cs="Arial"/>
        </w:rPr>
        <w:t>jako nejvhodnějšího kandidáta na služební místo</w:t>
      </w:r>
      <w:r w:rsidRPr="00651F2D">
        <w:rPr>
          <w:rFonts w:ascii="Arial" w:hAnsi="Arial" w:cs="Arial"/>
          <w:b/>
        </w:rPr>
        <w:t>.</w:t>
      </w:r>
    </w:p>
    <w:p w14:paraId="202315E4" w14:textId="77777777" w:rsidR="00B36B93" w:rsidRPr="00651F2D" w:rsidRDefault="00B36B93">
      <w:pPr>
        <w:spacing w:after="0" w:line="240" w:lineRule="auto"/>
        <w:ind w:firstLine="708"/>
        <w:jc w:val="both"/>
        <w:rPr>
          <w:rFonts w:ascii="Arial" w:eastAsia="Times New Roman" w:hAnsi="Arial" w:cs="Arial"/>
        </w:rPr>
      </w:pPr>
    </w:p>
    <w:p w14:paraId="7D0B90C2" w14:textId="77777777" w:rsidR="00CC0C2D" w:rsidRDefault="00CC0C2D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907FBA">
        <w:rPr>
          <w:rFonts w:ascii="Arial" w:eastAsia="Times New Roman" w:hAnsi="Arial" w:cs="Arial"/>
          <w:sz w:val="22"/>
          <w:szCs w:val="22"/>
        </w:rPr>
        <w:t xml:space="preserve">Na základě </w:t>
      </w:r>
      <w:r>
        <w:rPr>
          <w:rFonts w:ascii="Arial" w:eastAsia="Times New Roman" w:hAnsi="Arial" w:cs="Arial"/>
          <w:sz w:val="22"/>
          <w:szCs w:val="22"/>
        </w:rPr>
        <w:t>této dohody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 xml:space="preserve">byl/a </w:t>
      </w:r>
      <w:r>
        <w:rPr>
          <w:rFonts w:ascii="Arial" w:eastAsia="Times New Roman" w:hAnsi="Arial" w:cs="Arial"/>
          <w:sz w:val="22"/>
          <w:szCs w:val="22"/>
        </w:rPr>
        <w:t xml:space="preserve">proto 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>žadatel/</w:t>
      </w:r>
      <w:r w:rsidR="00B36B93">
        <w:rPr>
          <w:rFonts w:ascii="Arial" w:eastAsia="Times New Roman" w:hAnsi="Arial" w:cs="Arial"/>
          <w:color w:val="FF0000"/>
          <w:sz w:val="22"/>
          <w:szCs w:val="22"/>
        </w:rPr>
        <w:t>žadatel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 xml:space="preserve">ka 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 xml:space="preserve">ke dni </w:t>
      </w:r>
      <w:r w:rsidRPr="00297E62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>20</w:t>
      </w:r>
      <w:r w:rsidR="00B36B93" w:rsidRPr="00651F2D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907FBA">
        <w:rPr>
          <w:rFonts w:ascii="Arial" w:eastAsia="Times New Roman" w:hAnsi="Arial" w:cs="Arial"/>
          <w:sz w:val="22"/>
          <w:szCs w:val="22"/>
        </w:rPr>
        <w:t xml:space="preserve"> v souladu s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907FBA">
        <w:rPr>
          <w:rFonts w:ascii="Arial" w:eastAsia="Times New Roman" w:hAnsi="Arial" w:cs="Arial"/>
          <w:sz w:val="22"/>
          <w:szCs w:val="22"/>
        </w:rPr>
        <w:t>§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907FBA">
        <w:rPr>
          <w:rFonts w:ascii="Arial" w:eastAsia="Times New Roman" w:hAnsi="Arial" w:cs="Arial"/>
          <w:sz w:val="22"/>
          <w:szCs w:val="22"/>
        </w:rPr>
        <w:t xml:space="preserve">23 odst. 1 zákona o státní službě 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 xml:space="preserve">přijat/a 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>do služebního poměru a</w:t>
      </w:r>
      <w:r w:rsidRPr="00907FBA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FF0000"/>
          <w:sz w:val="22"/>
          <w:szCs w:val="22"/>
        </w:rPr>
        <w:t>jmenován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 xml:space="preserve">/a </w:t>
      </w:r>
      <w:r w:rsidRPr="00907FBA">
        <w:rPr>
          <w:rFonts w:ascii="Arial" w:eastAsia="Times New Roman" w:hAnsi="Arial" w:cs="Arial"/>
          <w:sz w:val="22"/>
          <w:szCs w:val="22"/>
        </w:rPr>
        <w:t>na</w:t>
      </w:r>
      <w:r w:rsidR="000D70A6">
        <w:rPr>
          <w:rFonts w:ascii="Arial" w:eastAsia="Times New Roman" w:hAnsi="Arial" w:cs="Arial"/>
          <w:sz w:val="22"/>
          <w:szCs w:val="22"/>
        </w:rPr>
        <w:t> </w:t>
      </w:r>
      <w:r w:rsidR="00B36B93">
        <w:rPr>
          <w:rFonts w:ascii="Arial" w:eastAsia="Times New Roman" w:hAnsi="Arial" w:cs="Arial"/>
          <w:sz w:val="22"/>
          <w:szCs w:val="22"/>
        </w:rPr>
        <w:t>služební místo</w:t>
      </w:r>
      <w:r w:rsidRPr="00651F2D">
        <w:rPr>
          <w:rFonts w:ascii="Arial" w:eastAsia="Times New Roman" w:hAnsi="Arial" w:cs="Arial"/>
          <w:i/>
          <w:color w:val="auto"/>
          <w:sz w:val="22"/>
          <w:szCs w:val="22"/>
        </w:rPr>
        <w:t>.</w:t>
      </w:r>
      <w:r w:rsidRPr="00907FBA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907FBA">
        <w:rPr>
          <w:rFonts w:ascii="Arial" w:hAnsi="Arial" w:cs="Arial"/>
          <w:sz w:val="22"/>
          <w:szCs w:val="22"/>
        </w:rPr>
        <w:t>Vzhledem k tomu, že stanovený den vzniku služebního poměru je dnem pracovním, byl tento den současně stanoven jako den nástupu do služby</w:t>
      </w:r>
      <w:r w:rsidRPr="00907FBA">
        <w:rPr>
          <w:rStyle w:val="Znakapoznpodarou"/>
          <w:rFonts w:ascii="Arial" w:hAnsi="Arial" w:cs="Arial"/>
          <w:color w:val="FF0000"/>
          <w:sz w:val="22"/>
          <w:szCs w:val="22"/>
        </w:rPr>
        <w:footnoteReference w:id="10"/>
      </w:r>
      <w:r>
        <w:rPr>
          <w:rFonts w:ascii="Arial" w:hAnsi="Arial" w:cs="Arial"/>
          <w:sz w:val="22"/>
          <w:szCs w:val="22"/>
        </w:rPr>
        <w:t>.</w:t>
      </w:r>
    </w:p>
    <w:p w14:paraId="77C1059E" w14:textId="77777777" w:rsidR="005C4989" w:rsidRDefault="005C4989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A06599E" w14:textId="6485642E" w:rsidR="005C4989" w:rsidRPr="00110AFF" w:rsidRDefault="005C4989" w:rsidP="005C4989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5C4989">
        <w:rPr>
          <w:rFonts w:ascii="Arial" w:eastAsia="Times New Roman" w:hAnsi="Arial" w:cs="Arial"/>
          <w:sz w:val="22"/>
          <w:szCs w:val="22"/>
        </w:rPr>
        <w:t>Podle § 5</w:t>
      </w:r>
      <w:r w:rsidRPr="00110AFF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5C4989">
        <w:rPr>
          <w:rFonts w:ascii="Arial" w:eastAsia="Times New Roman" w:hAnsi="Arial" w:cs="Arial"/>
          <w:sz w:val="22"/>
          <w:szCs w:val="22"/>
        </w:rPr>
        <w:t xml:space="preserve"> odst. 1 zákona o státní službě se žadatel na služební místo </w:t>
      </w:r>
      <w:r w:rsidRPr="00110AFF">
        <w:rPr>
          <w:rFonts w:ascii="Arial" w:eastAsia="Times New Roman" w:hAnsi="Arial" w:cs="Arial"/>
          <w:color w:val="FF0000"/>
          <w:sz w:val="22"/>
          <w:szCs w:val="22"/>
        </w:rPr>
        <w:t xml:space="preserve">vedoucího služebního úřadu / vrchního ředitele sekce / ředitele sekce / ředitele odboru </w:t>
      </w:r>
      <w:r w:rsidRPr="005C4989">
        <w:rPr>
          <w:rFonts w:ascii="Arial" w:eastAsia="Times New Roman" w:hAnsi="Arial" w:cs="Arial"/>
          <w:sz w:val="22"/>
          <w:szCs w:val="22"/>
        </w:rPr>
        <w:t xml:space="preserve">jmenuje na dobu </w:t>
      </w:r>
      <w:r w:rsidRPr="00110AFF">
        <w:rPr>
          <w:rFonts w:ascii="Arial" w:eastAsia="Times New Roman" w:hAnsi="Arial" w:cs="Arial"/>
          <w:color w:val="FF0000"/>
          <w:sz w:val="22"/>
          <w:szCs w:val="22"/>
        </w:rPr>
        <w:t>5</w:t>
      </w:r>
      <w:r w:rsidRPr="005C4989">
        <w:rPr>
          <w:rFonts w:ascii="Arial" w:eastAsia="Times New Roman" w:hAnsi="Arial" w:cs="Arial"/>
          <w:sz w:val="22"/>
          <w:szCs w:val="22"/>
        </w:rPr>
        <w:t xml:space="preserve"> let.</w:t>
      </w:r>
      <w:r w:rsidRPr="00110AFF">
        <w:rPr>
          <w:rStyle w:val="Znakapoznpodarou"/>
          <w:rFonts w:ascii="Arial" w:eastAsia="Times New Roman" w:hAnsi="Arial" w:cs="Arial"/>
          <w:color w:val="FF0000"/>
          <w:sz w:val="22"/>
          <w:szCs w:val="22"/>
        </w:rPr>
        <w:footnoteReference w:id="11"/>
      </w:r>
    </w:p>
    <w:p w14:paraId="3FBD66E0" w14:textId="77777777" w:rsidR="000D3EAD" w:rsidRDefault="000D3EA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auto"/>
          <w:sz w:val="22"/>
          <w:szCs w:val="22"/>
          <w:u w:val="single"/>
        </w:rPr>
      </w:pPr>
    </w:p>
    <w:p w14:paraId="116B9239" w14:textId="23A00832" w:rsidR="000D3EAD" w:rsidRPr="00CB4F31" w:rsidRDefault="0039374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CB4F31">
        <w:rPr>
          <w:rFonts w:ascii="Arial" w:eastAsia="Times New Roman" w:hAnsi="Arial" w:cs="Arial"/>
          <w:b/>
          <w:i/>
          <w:iCs/>
          <w:color w:val="FF0000"/>
          <w:sz w:val="22"/>
          <w:szCs w:val="22"/>
          <w:u w:val="single"/>
        </w:rPr>
        <w:t xml:space="preserve">VARIANTA I – </w:t>
      </w:r>
      <w:r w:rsidRPr="00110AFF">
        <w:rPr>
          <w:rFonts w:ascii="Arial" w:eastAsia="Times New Roman" w:hAnsi="Arial" w:cs="Arial"/>
          <w:b/>
          <w:i/>
          <w:iCs/>
          <w:color w:val="FF0000"/>
          <w:sz w:val="22"/>
          <w:szCs w:val="22"/>
          <w:u w:val="single"/>
        </w:rPr>
        <w:t>Přijetí na dobu neurčitou</w:t>
      </w:r>
      <w:r w:rsidRPr="00110AFF">
        <w:rPr>
          <w:rFonts w:ascii="Arial" w:eastAsia="Times New Roman" w:hAnsi="Arial" w:cs="Arial"/>
          <w:b/>
          <w:i/>
          <w:iCs/>
          <w:color w:val="FF0000"/>
          <w:sz w:val="22"/>
          <w:szCs w:val="22"/>
        </w:rPr>
        <w:t xml:space="preserve">: </w:t>
      </w:r>
      <w:r w:rsidR="000D3EAD" w:rsidRPr="00CB4F31">
        <w:rPr>
          <w:rFonts w:ascii="Arial" w:eastAsia="Times New Roman" w:hAnsi="Arial" w:cs="Arial"/>
          <w:color w:val="FF0000"/>
          <w:sz w:val="22"/>
          <w:szCs w:val="22"/>
        </w:rPr>
        <w:t xml:space="preserve">Žadatel/Žadatelka </w:t>
      </w:r>
      <w:r w:rsidR="000D3EAD" w:rsidRPr="00CB4F31">
        <w:rPr>
          <w:rFonts w:ascii="Arial" w:eastAsia="Times New Roman" w:hAnsi="Arial" w:cs="Arial"/>
          <w:color w:val="auto"/>
          <w:sz w:val="22"/>
          <w:szCs w:val="22"/>
        </w:rPr>
        <w:t xml:space="preserve">je </w:t>
      </w:r>
      <w:r w:rsidR="00355357" w:rsidRPr="00CB4F31">
        <w:rPr>
          <w:rFonts w:ascii="Arial" w:eastAsia="Times New Roman" w:hAnsi="Arial" w:cs="Arial"/>
          <w:color w:val="auto"/>
          <w:sz w:val="22"/>
          <w:szCs w:val="22"/>
        </w:rPr>
        <w:t xml:space="preserve">v souladu s § 21 odst. 1 zákona o státní službě </w:t>
      </w:r>
      <w:r w:rsidR="000D3EAD" w:rsidRPr="00CB4F31">
        <w:rPr>
          <w:rFonts w:ascii="Arial" w:eastAsia="Times New Roman" w:hAnsi="Arial" w:cs="Arial"/>
          <w:color w:val="FF0000"/>
          <w:sz w:val="22"/>
          <w:szCs w:val="22"/>
        </w:rPr>
        <w:t xml:space="preserve">přijímán/a </w:t>
      </w:r>
      <w:r w:rsidR="000D3EAD" w:rsidRPr="00CB4F31">
        <w:rPr>
          <w:rFonts w:ascii="Arial" w:eastAsia="Times New Roman" w:hAnsi="Arial" w:cs="Arial"/>
          <w:color w:val="auto"/>
          <w:sz w:val="22"/>
          <w:szCs w:val="22"/>
        </w:rPr>
        <w:t>do služebního poměru na dobu neurčitou</w:t>
      </w:r>
      <w:r w:rsidR="00B524C6" w:rsidRPr="00CB4F31">
        <w:rPr>
          <w:rFonts w:ascii="Arial" w:eastAsia="Times New Roman" w:hAnsi="Arial" w:cs="Arial"/>
          <w:color w:val="auto"/>
          <w:sz w:val="22"/>
          <w:szCs w:val="22"/>
        </w:rPr>
        <w:t>.</w:t>
      </w:r>
    </w:p>
    <w:p w14:paraId="5AA012FE" w14:textId="281E6A76" w:rsidR="0039374D" w:rsidRPr="00110AFF" w:rsidRDefault="0039374D" w:rsidP="0039374D">
      <w:pPr>
        <w:pStyle w:val="Default"/>
        <w:tabs>
          <w:tab w:val="left" w:pos="709"/>
        </w:tabs>
        <w:jc w:val="both"/>
        <w:rPr>
          <w:rFonts w:ascii="Arial" w:hAnsi="Arial" w:cs="Arial"/>
          <w:color w:val="FF0000"/>
          <w:sz w:val="22"/>
          <w:szCs w:val="22"/>
        </w:rPr>
      </w:pPr>
      <w:r w:rsidRPr="005C4989">
        <w:rPr>
          <w:rFonts w:ascii="Arial" w:eastAsia="Times New Roman" w:hAnsi="Arial" w:cs="Arial"/>
          <w:b/>
          <w:i/>
          <w:iCs/>
          <w:color w:val="FF0000"/>
          <w:sz w:val="22"/>
          <w:szCs w:val="22"/>
          <w:u w:val="single"/>
        </w:rPr>
        <w:t>VARIANTA III –</w:t>
      </w:r>
      <w:r w:rsidRPr="005C4989">
        <w:rPr>
          <w:rFonts w:ascii="Arial" w:eastAsia="Times New Roman" w:hAnsi="Arial" w:cs="Arial"/>
          <w:i/>
          <w:iCs/>
          <w:color w:val="FF0000"/>
          <w:sz w:val="22"/>
          <w:szCs w:val="22"/>
          <w:u w:val="single"/>
        </w:rPr>
        <w:t xml:space="preserve"> </w:t>
      </w:r>
      <w:r w:rsidRPr="00110AFF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Přijetí na dobu určitou uvedenou v oznámení o vyhlášení výběrového řízení</w:t>
      </w:r>
      <w:r w:rsidRPr="00110AFF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</w:rPr>
        <w:t xml:space="preserve">: </w:t>
      </w:r>
      <w:bookmarkStart w:id="0" w:name="_Hlk184735177"/>
      <w:r>
        <w:rPr>
          <w:rFonts w:ascii="Arial" w:eastAsia="Times New Roman" w:hAnsi="Arial" w:cs="Arial"/>
          <w:color w:val="FF0000"/>
          <w:sz w:val="22"/>
          <w:szCs w:val="22"/>
        </w:rPr>
        <w:t>Ž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>adatel/</w:t>
      </w:r>
      <w:r>
        <w:rPr>
          <w:rFonts w:ascii="Arial" w:eastAsia="Times New Roman" w:hAnsi="Arial" w:cs="Arial"/>
          <w:color w:val="FF0000"/>
          <w:sz w:val="22"/>
          <w:szCs w:val="22"/>
        </w:rPr>
        <w:t>Žadatel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>ka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je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přijímán/a </w:t>
      </w:r>
      <w:r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do služebního poměru 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v souladu s oznámením o vyhlášení výběrového řízení </w:t>
      </w:r>
      <w:r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na dobu 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určitou do </w:t>
      </w:r>
      <w:r w:rsidRPr="00F37F94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37F94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2572D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bookmarkStart w:id="1" w:name="_Hlk184735588"/>
      <w:r w:rsidRPr="00110AFF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Pozn.: lze doplnit odůvodnění</w:t>
      </w:r>
      <w:r w:rsidR="00CE59FC">
        <w:rPr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např.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eastAsia="Times New Roman" w:hAnsi="Arial" w:cs="Arial"/>
          <w:color w:val="FF0000"/>
          <w:sz w:val="22"/>
          <w:szCs w:val="22"/>
        </w:rPr>
        <w:t>Ž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>adatel/</w:t>
      </w:r>
      <w:r>
        <w:rPr>
          <w:rFonts w:ascii="Arial" w:eastAsia="Times New Roman" w:hAnsi="Arial" w:cs="Arial"/>
          <w:color w:val="FF0000"/>
          <w:sz w:val="22"/>
          <w:szCs w:val="22"/>
        </w:rPr>
        <w:t>Žadatel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>ka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je </w:t>
      </w:r>
      <w:r>
        <w:rPr>
          <w:rFonts w:ascii="Arial" w:eastAsia="Times New Roman" w:hAnsi="Arial" w:cs="Arial"/>
          <w:color w:val="auto"/>
          <w:sz w:val="22"/>
          <w:szCs w:val="22"/>
        </w:rPr>
        <w:t>v souladu s § 21 odst. 2 zákona o státní službě</w:t>
      </w:r>
      <w:r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přijímán/a </w:t>
      </w:r>
      <w:r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do služebního poměru na </w:t>
      </w:r>
      <w:r w:rsidRPr="00355357">
        <w:rPr>
          <w:rFonts w:ascii="Arial" w:eastAsia="Times New Roman" w:hAnsi="Arial" w:cs="Arial"/>
          <w:color w:val="auto"/>
          <w:sz w:val="22"/>
          <w:szCs w:val="22"/>
        </w:rPr>
        <w:t>dobu určitou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, neboť nahrazuje státního zaměstnance, který </w:t>
      </w:r>
      <w:r w:rsidRPr="00110AFF">
        <w:rPr>
          <w:rFonts w:ascii="Arial" w:eastAsia="Times New Roman" w:hAnsi="Arial" w:cs="Arial"/>
          <w:color w:val="FF0000"/>
          <w:sz w:val="22"/>
          <w:szCs w:val="22"/>
        </w:rPr>
        <w:t>(</w:t>
      </w:r>
      <w:r w:rsidRPr="00110AFF">
        <w:rPr>
          <w:rFonts w:ascii="Arial" w:eastAsia="Times New Roman" w:hAnsi="Arial" w:cs="Arial"/>
          <w:i/>
          <w:iCs/>
          <w:color w:val="FF0000"/>
          <w:sz w:val="22"/>
          <w:szCs w:val="22"/>
        </w:rPr>
        <w:t>doplňte důvod</w:t>
      </w:r>
      <w:r w:rsidRPr="00110AFF">
        <w:rPr>
          <w:rFonts w:ascii="Arial" w:eastAsia="Times New Roman" w:hAnsi="Arial" w:cs="Arial"/>
          <w:color w:val="FF0000"/>
          <w:sz w:val="22"/>
          <w:szCs w:val="22"/>
        </w:rPr>
        <w:t xml:space="preserve">). 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Doba určitá byla určena jako </w:t>
      </w:r>
      <w:r w:rsidRPr="00110AFF">
        <w:rPr>
          <w:rFonts w:ascii="Arial" w:eastAsia="Times New Roman" w:hAnsi="Arial" w:cs="Arial"/>
          <w:color w:val="FF0000"/>
          <w:sz w:val="22"/>
          <w:szCs w:val="22"/>
        </w:rPr>
        <w:t>(</w:t>
      </w:r>
      <w:r w:rsidRPr="00110AFF">
        <w:rPr>
          <w:rFonts w:ascii="Arial" w:eastAsia="Times New Roman" w:hAnsi="Arial" w:cs="Arial"/>
          <w:i/>
          <w:iCs/>
          <w:color w:val="FF0000"/>
          <w:sz w:val="22"/>
          <w:szCs w:val="22"/>
        </w:rPr>
        <w:t>doplňte, dokdy trvá služební poměr na dobu určitou.)</w:t>
      </w:r>
      <w:bookmarkEnd w:id="0"/>
    </w:p>
    <w:bookmarkEnd w:id="1"/>
    <w:p w14:paraId="2E9A740F" w14:textId="77777777" w:rsidR="000019BA" w:rsidRDefault="000019BA" w:rsidP="00110AF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76633305" w14:textId="2DF0F56E" w:rsidR="0075591F" w:rsidRDefault="0075591F" w:rsidP="00EE20CA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Oborem/Obory </w:t>
      </w:r>
      <w:r w:rsidRPr="006B6ABA">
        <w:rPr>
          <w:rFonts w:ascii="Arial" w:eastAsia="Times New Roman" w:hAnsi="Arial" w:cs="Arial"/>
          <w:sz w:val="22"/>
          <w:szCs w:val="22"/>
        </w:rPr>
        <w:t xml:space="preserve">služby,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který/které </w:t>
      </w:r>
      <w:r w:rsidRPr="006B6ABA">
        <w:rPr>
          <w:rFonts w:ascii="Arial" w:eastAsia="Times New Roman" w:hAnsi="Arial" w:cs="Arial"/>
          <w:sz w:val="22"/>
          <w:szCs w:val="22"/>
        </w:rPr>
        <w:t xml:space="preserve">bude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žadatel/žadatelka </w:t>
      </w:r>
      <w:r w:rsidRPr="006B6ABA">
        <w:rPr>
          <w:rFonts w:ascii="Arial" w:eastAsia="Times New Roman" w:hAnsi="Arial" w:cs="Arial"/>
          <w:sz w:val="22"/>
          <w:szCs w:val="22"/>
        </w:rPr>
        <w:t>vykonávat</w:t>
      </w:r>
      <w:r w:rsidR="00C32F5E">
        <w:rPr>
          <w:rFonts w:ascii="Arial" w:eastAsia="Times New Roman" w:hAnsi="Arial" w:cs="Arial"/>
          <w:sz w:val="22"/>
          <w:szCs w:val="22"/>
        </w:rPr>
        <w:t>,</w:t>
      </w:r>
      <w:r w:rsidRPr="006B6ABA">
        <w:rPr>
          <w:rFonts w:ascii="Arial" w:eastAsia="Times New Roman" w:hAnsi="Arial" w:cs="Arial"/>
          <w:sz w:val="22"/>
          <w:szCs w:val="22"/>
        </w:rPr>
        <w:t xml:space="preserve">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je/jsou </w:t>
      </w:r>
      <w:r w:rsidR="00BA14F4" w:rsidRPr="00644DF3">
        <w:rPr>
          <w:rFonts w:ascii="Arial" w:eastAsia="Times New Roman" w:hAnsi="Arial" w:cs="Arial"/>
          <w:color w:val="FF0000"/>
          <w:sz w:val="22"/>
          <w:szCs w:val="22"/>
        </w:rPr>
        <w:t>(</w:t>
      </w:r>
      <w:r w:rsidRPr="00644DF3">
        <w:rPr>
          <w:rFonts w:ascii="Arial" w:eastAsia="Times New Roman" w:hAnsi="Arial" w:cs="Arial"/>
          <w:color w:val="FF0000"/>
          <w:sz w:val="22"/>
          <w:szCs w:val="22"/>
        </w:rPr>
        <w:t>označení oboru/oborů služby</w:t>
      </w:r>
      <w:r w:rsidR="00BA14F4" w:rsidRPr="00644DF3">
        <w:rPr>
          <w:rFonts w:ascii="Arial" w:eastAsia="Times New Roman" w:hAnsi="Arial" w:cs="Arial"/>
          <w:color w:val="FF0000"/>
          <w:sz w:val="22"/>
          <w:szCs w:val="22"/>
        </w:rPr>
        <w:t>)</w:t>
      </w:r>
      <w:r w:rsidRPr="00644DF3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C32F5E">
        <w:rPr>
          <w:rFonts w:ascii="Arial" w:eastAsia="Times New Roman" w:hAnsi="Arial" w:cs="Arial"/>
          <w:color w:val="auto"/>
          <w:sz w:val="22"/>
          <w:szCs w:val="22"/>
        </w:rPr>
        <w:t>dle</w:t>
      </w:r>
      <w:r w:rsidRPr="00E679AE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C32F5E" w:rsidRPr="000D7D65">
        <w:rPr>
          <w:rFonts w:ascii="Arial" w:eastAsia="Times New Roman" w:hAnsi="Arial" w:cs="Arial"/>
          <w:color w:val="auto"/>
          <w:sz w:val="22"/>
          <w:szCs w:val="22"/>
        </w:rPr>
        <w:t>přílohy č. 1 k nařízení vlády č. 1/2019 Sb., o oborech státní služby</w:t>
      </w:r>
      <w:r w:rsidR="0082611A" w:rsidRPr="000D7D65">
        <w:rPr>
          <w:rFonts w:ascii="Arial" w:eastAsia="Times New Roman" w:hAnsi="Arial" w:cs="Arial"/>
          <w:color w:val="auto"/>
          <w:sz w:val="22"/>
          <w:szCs w:val="22"/>
        </w:rPr>
        <w:t>, ve znění pozdějších předpisů</w:t>
      </w:r>
      <w:r w:rsidRPr="006B6ABA">
        <w:rPr>
          <w:rFonts w:ascii="Arial" w:eastAsia="Times New Roman" w:hAnsi="Arial" w:cs="Arial"/>
          <w:sz w:val="22"/>
          <w:szCs w:val="22"/>
        </w:rPr>
        <w:t>.</w:t>
      </w:r>
      <w:r w:rsidR="00C32F5E">
        <w:rPr>
          <w:rFonts w:ascii="Arial" w:eastAsia="Times New Roman" w:hAnsi="Arial" w:cs="Arial"/>
          <w:sz w:val="22"/>
          <w:szCs w:val="22"/>
        </w:rPr>
        <w:t xml:space="preserve"> </w:t>
      </w:r>
      <w:r w:rsidR="00C32F5E" w:rsidRPr="006A425D">
        <w:rPr>
          <w:rFonts w:ascii="Arial" w:hAnsi="Arial" w:cs="Arial"/>
          <w:sz w:val="22"/>
          <w:szCs w:val="22"/>
        </w:rPr>
        <w:t>Stanovení oborů služby vychází z fakticky vykonávaných činností na služebním místě a jejich povahy.</w:t>
      </w:r>
    </w:p>
    <w:p w14:paraId="496A9438" w14:textId="77777777" w:rsidR="009A27F6" w:rsidRDefault="009A27F6" w:rsidP="00EE20CA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57004D1E" w14:textId="6A870755" w:rsidR="009A27F6" w:rsidRDefault="009A27F6" w:rsidP="00EE20C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bookmarkStart w:id="2" w:name="_Hlk188442737"/>
      <w:r w:rsidRPr="009A27F6">
        <w:rPr>
          <w:rFonts w:ascii="Arial" w:eastAsia="Times New Roman" w:hAnsi="Arial" w:cs="Arial"/>
          <w:color w:val="FF0000"/>
          <w:sz w:val="22"/>
          <w:szCs w:val="22"/>
        </w:rPr>
        <w:t xml:space="preserve">Žadatel/žadatelka </w:t>
      </w:r>
      <w:r w:rsidRPr="009A27F6">
        <w:rPr>
          <w:rFonts w:ascii="Arial" w:eastAsia="Times New Roman" w:hAnsi="Arial" w:cs="Arial"/>
          <w:sz w:val="22"/>
          <w:szCs w:val="22"/>
        </w:rPr>
        <w:t xml:space="preserve">má povinnost složit obecnou část úřednické zkoušky v době 9 měsíců od vzniku služebního poměru v souladu s povinností uvedenou v § 35 odst. 2 zákona o státní </w:t>
      </w:r>
      <w:r w:rsidRPr="009A27F6">
        <w:rPr>
          <w:rFonts w:ascii="Arial" w:eastAsia="Times New Roman" w:hAnsi="Arial" w:cs="Arial"/>
          <w:sz w:val="22"/>
          <w:szCs w:val="22"/>
        </w:rPr>
        <w:lastRenderedPageBreak/>
        <w:t xml:space="preserve">službě. Zvláštní část úřednické zkoušky v </w:t>
      </w:r>
      <w:r w:rsidRPr="009A27F6">
        <w:rPr>
          <w:rFonts w:ascii="Arial" w:eastAsia="Times New Roman" w:hAnsi="Arial" w:cs="Arial"/>
          <w:color w:val="FF0000"/>
          <w:sz w:val="22"/>
          <w:szCs w:val="22"/>
        </w:rPr>
        <w:t xml:space="preserve">oboru/oborech služby (označení oboru/ů služby) </w:t>
      </w:r>
      <w:r w:rsidRPr="009A27F6">
        <w:rPr>
          <w:rFonts w:ascii="Arial" w:eastAsia="Times New Roman" w:hAnsi="Arial" w:cs="Arial"/>
          <w:sz w:val="22"/>
          <w:szCs w:val="22"/>
        </w:rPr>
        <w:t xml:space="preserve">je </w:t>
      </w:r>
      <w:r w:rsidRPr="009A27F6">
        <w:rPr>
          <w:rFonts w:ascii="Arial" w:eastAsia="Times New Roman" w:hAnsi="Arial" w:cs="Arial"/>
          <w:color w:val="FF0000"/>
          <w:sz w:val="22"/>
          <w:szCs w:val="22"/>
        </w:rPr>
        <w:t xml:space="preserve">povinen/povinna </w:t>
      </w:r>
      <w:r w:rsidRPr="009A27F6">
        <w:rPr>
          <w:rFonts w:ascii="Arial" w:eastAsia="Times New Roman" w:hAnsi="Arial" w:cs="Arial"/>
          <w:sz w:val="22"/>
          <w:szCs w:val="22"/>
        </w:rPr>
        <w:t>vykonat do 18 měsíců vzniku služebního poměru v souladu s § 35 odst. 3 písm. a) zákona o státní službě.</w:t>
      </w:r>
    </w:p>
    <w:bookmarkEnd w:id="2"/>
    <w:p w14:paraId="56A94345" w14:textId="77777777" w:rsidR="0075591F" w:rsidRDefault="0075591F" w:rsidP="00EE20CA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057BA711" w14:textId="77777777" w:rsidR="0072602A" w:rsidRDefault="0072602A" w:rsidP="0072602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bookmarkStart w:id="3" w:name="_Hlk187419635"/>
      <w:r w:rsidRPr="000624CD">
        <w:rPr>
          <w:rFonts w:ascii="Arial" w:eastAsia="Times New Roman" w:hAnsi="Arial" w:cs="Arial"/>
          <w:sz w:val="22"/>
          <w:szCs w:val="22"/>
        </w:rPr>
        <w:t xml:space="preserve">Dnem vzniku služebního poměru přísluší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žadateli/žadatelce </w:t>
      </w:r>
      <w:r w:rsidRPr="000624CD">
        <w:rPr>
          <w:rFonts w:ascii="Arial" w:eastAsia="Times New Roman" w:hAnsi="Arial" w:cs="Arial"/>
          <w:sz w:val="22"/>
          <w:szCs w:val="22"/>
        </w:rPr>
        <w:t xml:space="preserve">jakožto státnímu zaměstnanci služební označení </w:t>
      </w:r>
      <w:r w:rsidRPr="00FE77F6">
        <w:rPr>
          <w:rFonts w:ascii="Arial" w:hAnsi="Arial" w:cs="Arial"/>
          <w:i/>
          <w:color w:val="FF0000"/>
          <w:sz w:val="22"/>
          <w:szCs w:val="22"/>
        </w:rPr>
        <w:t>(např. vedoucí oddělení /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FE77F6">
        <w:rPr>
          <w:rFonts w:ascii="Arial" w:hAnsi="Arial" w:cs="Arial"/>
          <w:i/>
          <w:color w:val="FF0000"/>
          <w:sz w:val="22"/>
          <w:szCs w:val="22"/>
        </w:rPr>
        <w:t>ředitel odboru)</w:t>
      </w:r>
      <w:r w:rsidRPr="00FE77F6"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 w:cs="Arial"/>
          <w:sz w:val="22"/>
          <w:szCs w:val="22"/>
        </w:rPr>
        <w:t xml:space="preserve">podle § 9 odst. </w:t>
      </w:r>
      <w:r w:rsidRPr="00651F2D">
        <w:rPr>
          <w:rFonts w:ascii="Arial" w:eastAsia="Times New Roman" w:hAnsi="Arial" w:cs="Arial"/>
          <w:color w:val="FF0000"/>
          <w:sz w:val="22"/>
          <w:szCs w:val="22"/>
        </w:rPr>
        <w:t>X</w:t>
      </w:r>
      <w:r>
        <w:rPr>
          <w:rFonts w:ascii="Arial" w:eastAsia="Times New Roman" w:hAnsi="Arial" w:cs="Arial"/>
          <w:sz w:val="22"/>
          <w:szCs w:val="22"/>
        </w:rPr>
        <w:t xml:space="preserve"> písm. </w:t>
      </w:r>
      <w:r w:rsidRPr="00651F2D">
        <w:rPr>
          <w:rFonts w:ascii="Arial" w:eastAsia="Times New Roman" w:hAnsi="Arial" w:cs="Arial"/>
          <w:color w:val="FF0000"/>
          <w:sz w:val="22"/>
          <w:szCs w:val="22"/>
        </w:rPr>
        <w:t>x</w:t>
      </w:r>
      <w:r>
        <w:rPr>
          <w:rFonts w:ascii="Arial" w:eastAsia="Times New Roman" w:hAnsi="Arial" w:cs="Arial"/>
          <w:sz w:val="22"/>
          <w:szCs w:val="22"/>
        </w:rPr>
        <w:t>) zákona o státní službě</w:t>
      </w:r>
      <w:r w:rsidRPr="000624CD">
        <w:rPr>
          <w:rFonts w:ascii="Arial" w:eastAsia="Times New Roman" w:hAnsi="Arial" w:cs="Arial"/>
          <w:sz w:val="22"/>
          <w:szCs w:val="22"/>
        </w:rPr>
        <w:t>.</w:t>
      </w:r>
    </w:p>
    <w:p w14:paraId="3686A308" w14:textId="73C4FAC2" w:rsidR="0075591F" w:rsidRDefault="0075591F" w:rsidP="00EE20C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bookmarkEnd w:id="3"/>
    <w:p w14:paraId="55754673" w14:textId="0DF5BBA5" w:rsidR="000D3EAD" w:rsidRPr="00A97292" w:rsidRDefault="000D3EA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97292">
        <w:rPr>
          <w:rFonts w:ascii="Arial" w:hAnsi="Arial" w:cs="Arial"/>
          <w:color w:val="auto"/>
          <w:sz w:val="22"/>
          <w:szCs w:val="22"/>
        </w:rPr>
        <w:t xml:space="preserve">Podle § 29 odst. </w:t>
      </w:r>
      <w:r w:rsidR="00355357">
        <w:rPr>
          <w:rFonts w:ascii="Arial" w:hAnsi="Arial" w:cs="Arial"/>
          <w:color w:val="auto"/>
          <w:sz w:val="22"/>
          <w:szCs w:val="22"/>
        </w:rPr>
        <w:t>1</w:t>
      </w:r>
      <w:r w:rsidR="00355357" w:rsidRPr="00A97292">
        <w:rPr>
          <w:rFonts w:ascii="Arial" w:hAnsi="Arial" w:cs="Arial"/>
          <w:color w:val="auto"/>
          <w:sz w:val="22"/>
          <w:szCs w:val="22"/>
        </w:rPr>
        <w:t xml:space="preserve"> </w:t>
      </w:r>
      <w:r w:rsidRPr="00A97292">
        <w:rPr>
          <w:rFonts w:ascii="Arial" w:hAnsi="Arial" w:cs="Arial"/>
          <w:color w:val="auto"/>
          <w:sz w:val="22"/>
          <w:szCs w:val="22"/>
        </w:rPr>
        <w:t xml:space="preserve">zákona o státní službě </w:t>
      </w:r>
      <w:r w:rsidR="00355357">
        <w:rPr>
          <w:rFonts w:ascii="Arial" w:hAnsi="Arial" w:cs="Arial"/>
          <w:color w:val="auto"/>
          <w:sz w:val="22"/>
          <w:szCs w:val="22"/>
        </w:rPr>
        <w:t>se státnímu zaměstnanci při přijetí do služebního poměru</w:t>
      </w:r>
      <w:r w:rsidR="00355357" w:rsidRPr="00870AF6">
        <w:rPr>
          <w:rFonts w:ascii="Arial" w:hAnsi="Arial" w:cs="Arial"/>
          <w:color w:val="auto"/>
          <w:sz w:val="22"/>
          <w:szCs w:val="22"/>
        </w:rPr>
        <w:t xml:space="preserve"> </w:t>
      </w:r>
      <w:r w:rsidRPr="00870AF6">
        <w:rPr>
          <w:rFonts w:ascii="Arial" w:hAnsi="Arial" w:cs="Arial"/>
          <w:color w:val="auto"/>
          <w:sz w:val="22"/>
          <w:szCs w:val="22"/>
        </w:rPr>
        <w:t xml:space="preserve">stanoví se jí zkušební doba v délce 6 měsíců. </w:t>
      </w:r>
      <w:ins w:id="4" w:author="Bláhová Pavla, Mgr." w:date="2025-05-20T10:18:00Z">
        <w:r w:rsidR="009771CD" w:rsidRPr="009771CD">
          <w:rPr>
            <w:rFonts w:ascii="Arial" w:hAnsi="Arial" w:cs="Arial"/>
            <w:color w:val="auto"/>
            <w:sz w:val="22"/>
            <w:szCs w:val="22"/>
          </w:rPr>
          <w:t>Zkušební doba se prodlužuje o pracovní dny státního zaměstnance, v nichž v průběhu zkušební doby neodsloužil celou směnu z důvodu překážky ve službě, čerpání dovolené nebo neomluveného zameškání služby</w:t>
        </w:r>
      </w:ins>
      <w:del w:id="5" w:author="Bláhová Pavla, Mgr." w:date="2025-05-20T10:18:00Z" w16du:dateUtc="2025-05-20T08:18:00Z">
        <w:r w:rsidRPr="00870AF6" w:rsidDel="009771CD">
          <w:rPr>
            <w:rFonts w:ascii="Arial" w:hAnsi="Arial" w:cs="Arial"/>
            <w:color w:val="auto"/>
            <w:sz w:val="22"/>
            <w:szCs w:val="22"/>
          </w:rPr>
          <w:delText>O dobu celodenních překážek ve službě, pro které státní zaměstnanec nekoná službu v průběhu zkušební doby, a</w:delText>
        </w:r>
        <w:r w:rsidR="00230887" w:rsidDel="009771CD">
          <w:rPr>
            <w:rFonts w:ascii="Arial" w:hAnsi="Arial" w:cs="Arial"/>
            <w:color w:val="auto"/>
            <w:sz w:val="22"/>
            <w:szCs w:val="22"/>
          </w:rPr>
          <w:delText> </w:delText>
        </w:r>
        <w:r w:rsidRPr="00870AF6" w:rsidDel="009771CD">
          <w:rPr>
            <w:rFonts w:ascii="Arial" w:hAnsi="Arial" w:cs="Arial"/>
            <w:color w:val="auto"/>
            <w:sz w:val="22"/>
            <w:szCs w:val="22"/>
          </w:rPr>
          <w:delText>o dobu celodenní dovolené se zkušební doba prodlužuje</w:delText>
        </w:r>
      </w:del>
      <w:r w:rsidRPr="00870AF6">
        <w:rPr>
          <w:rFonts w:ascii="Arial" w:hAnsi="Arial" w:cs="Arial"/>
          <w:color w:val="auto"/>
          <w:sz w:val="22"/>
          <w:szCs w:val="22"/>
        </w:rPr>
        <w:t>.</w:t>
      </w:r>
      <w:r>
        <w:rPr>
          <w:rFonts w:ascii="Arial" w:hAnsi="Arial" w:cs="Arial"/>
          <w:color w:val="auto"/>
          <w:sz w:val="22"/>
          <w:szCs w:val="22"/>
        </w:rPr>
        <w:t xml:space="preserve"> Na</w:t>
      </w:r>
      <w:ins w:id="6" w:author="Bláhová Pavla, Mgr." w:date="2025-05-28T14:34:00Z" w16du:dateUtc="2025-05-28T12:34:00Z">
        <w:r w:rsidR="0066154C">
          <w:rPr>
            <w:rFonts w:ascii="Arial" w:hAnsi="Arial" w:cs="Arial"/>
            <w:color w:val="auto"/>
            <w:sz w:val="22"/>
            <w:szCs w:val="22"/>
          </w:rPr>
          <w:t> </w:t>
        </w:r>
      </w:ins>
      <w:del w:id="7" w:author="Bláhová Pavla, Mgr." w:date="2025-05-28T14:34:00Z" w16du:dateUtc="2025-05-28T12:34:00Z">
        <w:r w:rsidDel="0066154C">
          <w:rPr>
            <w:rFonts w:ascii="Arial" w:hAnsi="Arial" w:cs="Arial"/>
            <w:color w:val="auto"/>
            <w:sz w:val="22"/>
            <w:szCs w:val="22"/>
          </w:rPr>
          <w:delText xml:space="preserve"> </w:delText>
        </w:r>
      </w:del>
      <w:r>
        <w:rPr>
          <w:rFonts w:ascii="Arial" w:hAnsi="Arial" w:cs="Arial"/>
          <w:color w:val="auto"/>
          <w:sz w:val="22"/>
          <w:szCs w:val="22"/>
        </w:rPr>
        <w:t xml:space="preserve">základě výše uvedeného byla </w:t>
      </w:r>
      <w:r w:rsidRPr="007A05F2">
        <w:rPr>
          <w:rFonts w:ascii="Arial" w:hAnsi="Arial" w:cs="Arial"/>
          <w:color w:val="FF0000"/>
          <w:sz w:val="22"/>
          <w:szCs w:val="22"/>
        </w:rPr>
        <w:t>ž</w:t>
      </w:r>
      <w:r w:rsidRPr="00A97292">
        <w:rPr>
          <w:rFonts w:ascii="Arial" w:hAnsi="Arial" w:cs="Arial"/>
          <w:color w:val="FF0000"/>
          <w:sz w:val="22"/>
          <w:szCs w:val="22"/>
        </w:rPr>
        <w:t xml:space="preserve">adateli/žadatelce </w:t>
      </w:r>
      <w:r w:rsidRPr="00A97292">
        <w:rPr>
          <w:rFonts w:ascii="Arial" w:hAnsi="Arial" w:cs="Arial"/>
          <w:color w:val="auto"/>
          <w:sz w:val="22"/>
          <w:szCs w:val="22"/>
        </w:rPr>
        <w:t>stanov</w:t>
      </w:r>
      <w:r>
        <w:rPr>
          <w:rFonts w:ascii="Arial" w:hAnsi="Arial" w:cs="Arial"/>
          <w:color w:val="auto"/>
          <w:sz w:val="22"/>
          <w:szCs w:val="22"/>
        </w:rPr>
        <w:t>ena</w:t>
      </w:r>
      <w:r w:rsidRPr="00A97292">
        <w:rPr>
          <w:rFonts w:ascii="Arial" w:hAnsi="Arial" w:cs="Arial"/>
          <w:color w:val="auto"/>
          <w:sz w:val="22"/>
          <w:szCs w:val="22"/>
        </w:rPr>
        <w:t xml:space="preserve"> zkušební doba v délce </w:t>
      </w:r>
      <w:del w:id="8" w:author="Bláhová Pavla, Mgr." w:date="2025-05-28T14:34:00Z" w16du:dateUtc="2025-05-28T12:34:00Z">
        <w:r w:rsidRPr="00A97292" w:rsidDel="0066154C">
          <w:rPr>
            <w:rFonts w:ascii="Arial" w:hAnsi="Arial" w:cs="Arial"/>
            <w:color w:val="auto"/>
            <w:sz w:val="22"/>
            <w:szCs w:val="22"/>
          </w:rPr>
          <w:delText xml:space="preserve">6 </w:delText>
        </w:r>
      </w:del>
      <w:ins w:id="9" w:author="Bláhová Pavla, Mgr." w:date="2025-05-28T14:34:00Z" w16du:dateUtc="2025-05-28T12:34:00Z">
        <w:r w:rsidR="0066154C" w:rsidRPr="00A97292">
          <w:rPr>
            <w:rFonts w:ascii="Arial" w:hAnsi="Arial" w:cs="Arial"/>
            <w:color w:val="auto"/>
            <w:sz w:val="22"/>
            <w:szCs w:val="22"/>
          </w:rPr>
          <w:t>6</w:t>
        </w:r>
        <w:r w:rsidR="0066154C">
          <w:rPr>
            <w:rFonts w:ascii="Arial" w:hAnsi="Arial" w:cs="Arial"/>
            <w:color w:val="auto"/>
            <w:sz w:val="22"/>
            <w:szCs w:val="22"/>
          </w:rPr>
          <w:t> </w:t>
        </w:r>
      </w:ins>
      <w:r w:rsidRPr="00A97292">
        <w:rPr>
          <w:rFonts w:ascii="Arial" w:hAnsi="Arial" w:cs="Arial"/>
          <w:color w:val="auto"/>
          <w:sz w:val="22"/>
          <w:szCs w:val="22"/>
        </w:rPr>
        <w:t>měsíců, neboť jde o</w:t>
      </w:r>
      <w:r>
        <w:rPr>
          <w:rFonts w:ascii="Arial" w:hAnsi="Arial" w:cs="Arial"/>
          <w:color w:val="auto"/>
          <w:sz w:val="22"/>
          <w:szCs w:val="22"/>
        </w:rPr>
        <w:t> </w:t>
      </w:r>
      <w:r w:rsidRPr="00A97292">
        <w:rPr>
          <w:rFonts w:ascii="Arial" w:hAnsi="Arial" w:cs="Arial"/>
          <w:color w:val="auto"/>
          <w:sz w:val="22"/>
          <w:szCs w:val="22"/>
        </w:rPr>
        <w:t xml:space="preserve">osobu, která </w:t>
      </w:r>
      <w:r w:rsidR="00E645D8">
        <w:rPr>
          <w:rFonts w:ascii="Arial" w:hAnsi="Arial" w:cs="Arial"/>
          <w:color w:val="auto"/>
          <w:sz w:val="22"/>
          <w:szCs w:val="22"/>
        </w:rPr>
        <w:t>je nově přijímaná do služebního poměru</w:t>
      </w:r>
      <w:r w:rsidRPr="00A97292">
        <w:rPr>
          <w:rFonts w:ascii="Arial" w:hAnsi="Arial" w:cs="Arial"/>
          <w:color w:val="auto"/>
          <w:sz w:val="22"/>
          <w:szCs w:val="22"/>
        </w:rPr>
        <w:t>.</w:t>
      </w:r>
    </w:p>
    <w:p w14:paraId="0F1C8C89" w14:textId="77777777" w:rsidR="0075591F" w:rsidRPr="00651F2D" w:rsidRDefault="0075591F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554826AE" w14:textId="77777777" w:rsidR="0075591F" w:rsidRDefault="00C32F5E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S</w:t>
      </w:r>
      <w:r w:rsidR="0075591F">
        <w:rPr>
          <w:rFonts w:ascii="Arial" w:eastAsia="Times New Roman" w:hAnsi="Arial" w:cs="Arial"/>
          <w:sz w:val="22"/>
          <w:szCs w:val="22"/>
        </w:rPr>
        <w:t xml:space="preserve">lužebním působištěm </w:t>
      </w:r>
      <w:r w:rsidR="0075591F"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žadatele/žadatelky </w:t>
      </w:r>
      <w:r w:rsidR="0075591F">
        <w:rPr>
          <w:rFonts w:ascii="Arial" w:eastAsia="Times New Roman" w:hAnsi="Arial" w:cs="Arial"/>
          <w:sz w:val="22"/>
          <w:szCs w:val="22"/>
        </w:rPr>
        <w:t>je</w:t>
      </w:r>
      <w:r w:rsidR="000D70A6">
        <w:rPr>
          <w:rFonts w:ascii="Arial" w:eastAsia="Times New Roman" w:hAnsi="Arial" w:cs="Arial"/>
          <w:sz w:val="22"/>
          <w:szCs w:val="22"/>
        </w:rPr>
        <w:t> </w:t>
      </w:r>
      <w:r w:rsidR="0075591F" w:rsidRPr="00884719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75591F">
        <w:rPr>
          <w:rFonts w:ascii="Arial" w:eastAsia="Times New Roman" w:hAnsi="Arial" w:cs="Arial"/>
          <w:sz w:val="22"/>
          <w:szCs w:val="22"/>
        </w:rPr>
        <w:t xml:space="preserve">, jakožto </w:t>
      </w:r>
      <w:r>
        <w:rPr>
          <w:rFonts w:ascii="Arial" w:eastAsia="Times New Roman" w:hAnsi="Arial" w:cs="Arial"/>
          <w:sz w:val="22"/>
          <w:szCs w:val="22"/>
        </w:rPr>
        <w:t xml:space="preserve">obec, ve které bude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žadatel/žadatelka </w:t>
      </w:r>
      <w:r w:rsidRPr="0019153B">
        <w:rPr>
          <w:rFonts w:ascii="Arial" w:eastAsia="Times New Roman" w:hAnsi="Arial" w:cs="Arial"/>
          <w:color w:val="auto"/>
          <w:sz w:val="22"/>
          <w:szCs w:val="22"/>
        </w:rPr>
        <w:t xml:space="preserve">s ohledem na své služební zařazení </w:t>
      </w:r>
      <w:r w:rsidRPr="00E22164">
        <w:rPr>
          <w:rFonts w:ascii="Arial" w:eastAsia="Times New Roman" w:hAnsi="Arial" w:cs="Arial"/>
          <w:color w:val="auto"/>
          <w:sz w:val="22"/>
          <w:szCs w:val="22"/>
        </w:rPr>
        <w:t>pravidelně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vykonávat službu</w:t>
      </w:r>
      <w:r w:rsidR="0075591F">
        <w:rPr>
          <w:rFonts w:ascii="Arial" w:eastAsia="Times New Roman" w:hAnsi="Arial" w:cs="Arial"/>
          <w:sz w:val="22"/>
          <w:szCs w:val="22"/>
        </w:rPr>
        <w:t>.</w:t>
      </w:r>
    </w:p>
    <w:p w14:paraId="4C00C2EB" w14:textId="28B7DE55" w:rsidR="0075591F" w:rsidRDefault="0075591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7F0E1642" w14:textId="77777777" w:rsidR="0082611A" w:rsidRPr="00DC69F3" w:rsidRDefault="0082611A" w:rsidP="0082611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10" w:name="_Hlk187419962"/>
      <w:r w:rsidRPr="00DC69F3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Následující text se uvede v případě, že žadatel/žadatelka požádal/a o povolení kratší služební doby:</w:t>
      </w:r>
    </w:p>
    <w:p w14:paraId="544285D0" w14:textId="77777777" w:rsidR="0075591F" w:rsidRDefault="0075591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Žadatel/Žadatelka </w:t>
      </w:r>
      <w:r>
        <w:rPr>
          <w:rFonts w:ascii="Arial" w:eastAsia="Times New Roman" w:hAnsi="Arial" w:cs="Arial"/>
          <w:sz w:val="22"/>
          <w:szCs w:val="22"/>
        </w:rPr>
        <w:t xml:space="preserve">současně se žádostí o přijetí do služebního poměru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požádal/a </w:t>
      </w:r>
      <w:r>
        <w:rPr>
          <w:rFonts w:ascii="Arial" w:eastAsia="Times New Roman" w:hAnsi="Arial" w:cs="Arial"/>
          <w:sz w:val="22"/>
          <w:szCs w:val="22"/>
        </w:rPr>
        <w:t xml:space="preserve">o povolení kratší služební doby, a to s ohledem na skutečnost, že </w:t>
      </w:r>
      <w:r w:rsidRPr="00850509">
        <w:rPr>
          <w:rFonts w:ascii="Arial" w:eastAsia="Times New Roman" w:hAnsi="Arial" w:cs="Arial"/>
          <w:i/>
          <w:color w:val="FF0000"/>
          <w:sz w:val="22"/>
          <w:szCs w:val="22"/>
        </w:rPr>
        <w:t>(je třeba doplnit podle skutečností uvedených v žádosti)</w:t>
      </w:r>
      <w:r>
        <w:rPr>
          <w:rFonts w:ascii="Arial" w:eastAsia="Times New Roman" w:hAnsi="Arial" w:cs="Arial"/>
          <w:sz w:val="22"/>
          <w:szCs w:val="22"/>
        </w:rPr>
        <w:t xml:space="preserve">. S ohledem na zájem na sladění podmínek rodinného a osobního života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žadatele/žadatelky </w:t>
      </w:r>
      <w:r>
        <w:rPr>
          <w:rFonts w:ascii="Arial" w:eastAsia="Times New Roman" w:hAnsi="Arial" w:cs="Arial"/>
          <w:sz w:val="22"/>
          <w:szCs w:val="22"/>
        </w:rPr>
        <w:t xml:space="preserve">s výkonem služby služební orgán povoluje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žadateli/žadatelce </w:t>
      </w:r>
      <w:r>
        <w:rPr>
          <w:rFonts w:ascii="Arial" w:eastAsia="Times New Roman" w:hAnsi="Arial" w:cs="Arial"/>
          <w:sz w:val="22"/>
          <w:szCs w:val="22"/>
        </w:rPr>
        <w:t xml:space="preserve">podle § </w:t>
      </w:r>
      <w:r w:rsidR="00EE20CA">
        <w:rPr>
          <w:rFonts w:ascii="Arial" w:eastAsia="Times New Roman" w:hAnsi="Arial" w:cs="Arial"/>
          <w:sz w:val="22"/>
          <w:szCs w:val="22"/>
        </w:rPr>
        <w:t>68</w:t>
      </w:r>
      <w:r>
        <w:rPr>
          <w:rFonts w:ascii="Arial" w:eastAsia="Times New Roman" w:hAnsi="Arial" w:cs="Arial"/>
          <w:sz w:val="22"/>
          <w:szCs w:val="22"/>
        </w:rPr>
        <w:t xml:space="preserve"> ve spojení s § 116 zákona o státní službě též kratší služební dobu, a to v rozsahu stanoveném ve výrokové části rozhodnutí. Při stanovení rozsahu bylo přihlédnuto zejména k žádosti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samotné/ho žadatele/žadatelky </w:t>
      </w:r>
      <w:r>
        <w:rPr>
          <w:rFonts w:ascii="Arial" w:eastAsia="Times New Roman" w:hAnsi="Arial" w:cs="Arial"/>
          <w:sz w:val="22"/>
          <w:szCs w:val="22"/>
        </w:rPr>
        <w:t xml:space="preserve">v návaznosti na konkrétní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jím/jí </w:t>
      </w:r>
      <w:r>
        <w:rPr>
          <w:rFonts w:ascii="Arial" w:eastAsia="Times New Roman" w:hAnsi="Arial" w:cs="Arial"/>
          <w:sz w:val="22"/>
          <w:szCs w:val="22"/>
        </w:rPr>
        <w:t>uvedené důvody</w:t>
      </w:r>
      <w:r w:rsidR="002423AF">
        <w:rPr>
          <w:rFonts w:ascii="Arial" w:eastAsia="Times New Roman" w:hAnsi="Arial" w:cs="Arial"/>
          <w:sz w:val="22"/>
          <w:szCs w:val="22"/>
        </w:rPr>
        <w:t>, a</w:t>
      </w:r>
      <w:r w:rsidR="00EE20CA">
        <w:rPr>
          <w:rFonts w:ascii="Arial" w:eastAsia="Times New Roman" w:hAnsi="Arial" w:cs="Arial"/>
          <w:sz w:val="22"/>
          <w:szCs w:val="22"/>
        </w:rPr>
        <w:t> </w:t>
      </w:r>
      <w:r w:rsidR="002423AF">
        <w:rPr>
          <w:rFonts w:ascii="Arial" w:eastAsia="Times New Roman" w:hAnsi="Arial" w:cs="Arial"/>
          <w:sz w:val="22"/>
          <w:szCs w:val="22"/>
        </w:rPr>
        <w:t>také k tomu, že povolení kratší služební doby nebrání řádnému plnění úkolů služebního úřadu</w:t>
      </w:r>
      <w:r>
        <w:rPr>
          <w:rFonts w:ascii="Arial" w:eastAsia="Times New Roman" w:hAnsi="Arial" w:cs="Arial"/>
          <w:sz w:val="22"/>
          <w:szCs w:val="22"/>
        </w:rPr>
        <w:t>.</w:t>
      </w:r>
      <w:r w:rsidRPr="00195525">
        <w:rPr>
          <w:rStyle w:val="Znakapoznpodarou"/>
          <w:rFonts w:ascii="Arial" w:eastAsia="Times New Roman" w:hAnsi="Arial" w:cs="Arial"/>
          <w:color w:val="FF0000"/>
          <w:sz w:val="22"/>
          <w:szCs w:val="22"/>
        </w:rPr>
        <w:footnoteReference w:id="12"/>
      </w:r>
    </w:p>
    <w:p w14:paraId="1714719A" w14:textId="77777777" w:rsidR="00CC0C2D" w:rsidRDefault="00CC0C2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656F026" w14:textId="689F4718" w:rsidR="00760747" w:rsidRDefault="00760747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</w:rPr>
        <w:t>Podle § 144 odst. 1 zákona o státní službě se o</w:t>
      </w:r>
      <w:r w:rsidRPr="004C6A73">
        <w:rPr>
          <w:rFonts w:ascii="Arial" w:eastAsia="Times New Roman" w:hAnsi="Arial" w:cs="Arial"/>
        </w:rPr>
        <w:t>dměňování státních zaměstnanců řídí zákoníkem práce, není-li stanoveno jinak.</w:t>
      </w:r>
      <w:r w:rsidR="00535BD0">
        <w:rPr>
          <w:rFonts w:ascii="Arial" w:eastAsia="Times New Roman" w:hAnsi="Arial" w:cs="Arial"/>
        </w:rPr>
        <w:t xml:space="preserve"> </w:t>
      </w:r>
      <w:r w:rsidRPr="00651F2D">
        <w:rPr>
          <w:rFonts w:ascii="Arial" w:hAnsi="Arial" w:cs="Arial"/>
        </w:rPr>
        <w:t xml:space="preserve">Podle § 145 odst. 1 a 2 zákona o státní službě první až </w:t>
      </w:r>
      <w:r w:rsidR="00EF3C1E">
        <w:rPr>
          <w:rFonts w:ascii="Arial" w:hAnsi="Arial" w:cs="Arial"/>
        </w:rPr>
        <w:t>pátá</w:t>
      </w:r>
      <w:r w:rsidRPr="00651F2D">
        <w:rPr>
          <w:rFonts w:ascii="Arial" w:hAnsi="Arial" w:cs="Arial"/>
        </w:rPr>
        <w:t xml:space="preserve"> platová třída stanovená zákoníkem práce se v případě státních zaměstnanců nepoužijí. Výši platových tarifů s přihlédnutím k povinnostem a omezením při výkonu služby a</w:t>
      </w:r>
      <w:r w:rsidR="00230887">
        <w:rPr>
          <w:rFonts w:ascii="Arial" w:hAnsi="Arial" w:cs="Arial"/>
        </w:rPr>
        <w:t> </w:t>
      </w:r>
      <w:r w:rsidRPr="00651F2D">
        <w:rPr>
          <w:rFonts w:ascii="Arial" w:hAnsi="Arial" w:cs="Arial"/>
        </w:rPr>
        <w:t>k jeho významu a způsob jejich určení pro státní zaměstnance stanoví vláda nařízením. Charakteristika platových tříd je uvedena v příloze č. 1 k tomuto zákonu. Vláda na jejím základě stanoví nařízením katalog správních činností a jejich zařazení podle složitosti, odpovědnosti a</w:t>
      </w:r>
      <w:r w:rsidR="00230887">
        <w:rPr>
          <w:rFonts w:ascii="Arial" w:hAnsi="Arial" w:cs="Arial"/>
        </w:rPr>
        <w:t> </w:t>
      </w:r>
      <w:r w:rsidRPr="00651F2D">
        <w:rPr>
          <w:rFonts w:ascii="Arial" w:hAnsi="Arial" w:cs="Arial"/>
        </w:rPr>
        <w:t>namáhavosti do jednotlivých platových tříd. Těmito nařízeními j</w:t>
      </w:r>
      <w:r w:rsidR="00C32F5E">
        <w:rPr>
          <w:rFonts w:ascii="Arial" w:hAnsi="Arial" w:cs="Arial"/>
        </w:rPr>
        <w:t>sou</w:t>
      </w:r>
      <w:r w:rsidRPr="00651F2D">
        <w:rPr>
          <w:rFonts w:ascii="Arial" w:hAnsi="Arial" w:cs="Arial"/>
        </w:rPr>
        <w:t xml:space="preserve"> nařízení vlády č.</w:t>
      </w:r>
      <w:r w:rsidR="00230887">
        <w:rPr>
          <w:rFonts w:ascii="Arial" w:hAnsi="Arial" w:cs="Arial"/>
        </w:rPr>
        <w:t> </w:t>
      </w:r>
      <w:r w:rsidRPr="00651F2D">
        <w:rPr>
          <w:rFonts w:ascii="Arial" w:hAnsi="Arial" w:cs="Arial"/>
        </w:rPr>
        <w:t>304/2014 Sb., a dále nařízení vlády č. 302/2014 Sb., o katalogu správních činností.</w:t>
      </w:r>
    </w:p>
    <w:p w14:paraId="5047950E" w14:textId="77777777" w:rsidR="00535BD0" w:rsidRPr="00651F2D" w:rsidRDefault="00535BD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2E1D37" w14:textId="77777777" w:rsidR="00760747" w:rsidRDefault="0076074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Podle § 123 odst. 1 zákoníku práce z</w:t>
      </w:r>
      <w:r w:rsidRPr="00596203">
        <w:rPr>
          <w:rFonts w:ascii="Arial" w:eastAsia="Times New Roman" w:hAnsi="Arial" w:cs="Arial"/>
          <w:sz w:val="22"/>
          <w:szCs w:val="22"/>
        </w:rPr>
        <w:t>aměstnanci přísluší platový tarif stanovený pro platovou třídu a platový stupeň, do kterých je zařazen, není-li v tomto zákoně dále stanoveno jinak.</w:t>
      </w:r>
      <w:r w:rsidR="00535BD0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Podle § 123 odst. 3 zákoníku práce z</w:t>
      </w:r>
      <w:r w:rsidRPr="004C6A73">
        <w:rPr>
          <w:rFonts w:ascii="Arial" w:eastAsia="Times New Roman" w:hAnsi="Arial" w:cs="Arial"/>
          <w:sz w:val="22"/>
          <w:szCs w:val="22"/>
        </w:rPr>
        <w:t>aměstnavatel zařadí vedoucího zaměstnance do</w:t>
      </w:r>
      <w:r w:rsidR="000D3EAD">
        <w:rPr>
          <w:rFonts w:ascii="Arial" w:eastAsia="Times New Roman" w:hAnsi="Arial" w:cs="Arial"/>
          <w:sz w:val="22"/>
          <w:szCs w:val="22"/>
        </w:rPr>
        <w:t> </w:t>
      </w:r>
      <w:r w:rsidRPr="004C6A73">
        <w:rPr>
          <w:rFonts w:ascii="Arial" w:eastAsia="Times New Roman" w:hAnsi="Arial" w:cs="Arial"/>
          <w:sz w:val="22"/>
          <w:szCs w:val="22"/>
        </w:rPr>
        <w:t>platové třídy podle nejnáročnějších prací, jejichž výkon řídí nebo které sám vykonává.</w:t>
      </w:r>
    </w:p>
    <w:p w14:paraId="3523ACBC" w14:textId="77777777" w:rsidR="00535BD0" w:rsidRDefault="00535BD0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34A67566" w14:textId="77777777" w:rsidR="001B7FBA" w:rsidRDefault="00EE20C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t xml:space="preserve">Vzhledem k tomu, že </w:t>
      </w:r>
      <w:r>
        <w:rPr>
          <w:rFonts w:ascii="Arial" w:hAnsi="Arial" w:cs="Arial"/>
          <w:sz w:val="22"/>
          <w:szCs w:val="22"/>
        </w:rPr>
        <w:t>žadatel/žadatelka</w:t>
      </w:r>
      <w:r w:rsidRPr="00EF49A0">
        <w:rPr>
          <w:rFonts w:ascii="Arial" w:eastAsia="Times New Roman" w:hAnsi="Arial" w:cs="Arial"/>
          <w:sz w:val="22"/>
          <w:szCs w:val="22"/>
        </w:rPr>
        <w:t xml:space="preserve"> bude na služebním místě vykonávat</w:t>
      </w:r>
      <w:r w:rsidRPr="00EF49A0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v souladu s</w:t>
      </w:r>
      <w:r w:rsidR="00C32F5E">
        <w:rPr>
          <w:rFonts w:ascii="Arial" w:eastAsia="Times New Roman" w:hAnsi="Arial" w:cs="Arial"/>
          <w:sz w:val="22"/>
          <w:szCs w:val="22"/>
        </w:rPr>
        <w:t> </w:t>
      </w:r>
      <w:r w:rsidRPr="00EF49A0">
        <w:rPr>
          <w:rFonts w:ascii="Arial" w:eastAsia="Times New Roman" w:hAnsi="Arial" w:cs="Arial"/>
          <w:sz w:val="22"/>
          <w:szCs w:val="22"/>
        </w:rPr>
        <w:t xml:space="preserve">přílohou č. 1 k zákonu o státní službě činnosti charakteristické pro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X. </w:t>
      </w:r>
      <w:r w:rsidRPr="00EF49A0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="00C32F5E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EF49A0">
        <w:rPr>
          <w:rFonts w:ascii="Arial" w:eastAsia="Times New Roman" w:hAnsi="Arial" w:cs="Arial"/>
          <w:sz w:val="22"/>
          <w:szCs w:val="22"/>
        </w:rPr>
        <w:t>platové třídy.</w:t>
      </w:r>
    </w:p>
    <w:p w14:paraId="70F2A05F" w14:textId="77777777" w:rsidR="00535BD0" w:rsidRPr="00E73006" w:rsidRDefault="00535BD0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bookmarkEnd w:id="10"/>
    <w:p w14:paraId="26FF3FF2" w14:textId="77777777" w:rsidR="00CC0C2D" w:rsidRPr="00454DF9" w:rsidRDefault="00CC0C2D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454DF9">
        <w:rPr>
          <w:rFonts w:ascii="Arial" w:eastAsia="Times New Roman" w:hAnsi="Arial" w:cs="Arial"/>
          <w:color w:val="FF0000"/>
          <w:sz w:val="22"/>
          <w:szCs w:val="22"/>
        </w:rPr>
        <w:lastRenderedPageBreak/>
        <w:t>Žadatel/</w:t>
      </w:r>
      <w:r w:rsidR="003D6A7D">
        <w:rPr>
          <w:rFonts w:ascii="Arial" w:eastAsia="Times New Roman" w:hAnsi="Arial" w:cs="Arial"/>
          <w:color w:val="FF0000"/>
          <w:sz w:val="22"/>
          <w:szCs w:val="22"/>
        </w:rPr>
        <w:t>Ž</w:t>
      </w:r>
      <w:r w:rsidRPr="00454DF9">
        <w:rPr>
          <w:rFonts w:ascii="Arial" w:eastAsia="Times New Roman" w:hAnsi="Arial" w:cs="Arial"/>
          <w:color w:val="FF0000"/>
          <w:sz w:val="22"/>
          <w:szCs w:val="22"/>
        </w:rPr>
        <w:t xml:space="preserve">adatelka </w:t>
      </w:r>
      <w:r w:rsidRPr="00454DF9">
        <w:rPr>
          <w:rFonts w:ascii="Arial" w:eastAsia="Times New Roman" w:hAnsi="Arial" w:cs="Arial"/>
          <w:sz w:val="22"/>
          <w:szCs w:val="22"/>
        </w:rPr>
        <w:t xml:space="preserve">se podle § 3 nařízení vlády č. 304/2014 Sb. a podle své započitatelné praxe, která ke dni </w:t>
      </w:r>
      <w:r w:rsidRPr="00454DF9">
        <w:rPr>
          <w:rFonts w:ascii="Arial" w:eastAsia="Times New Roman" w:hAnsi="Arial" w:cs="Arial"/>
          <w:color w:val="FF0000"/>
          <w:sz w:val="22"/>
          <w:szCs w:val="22"/>
        </w:rPr>
        <w:t xml:space="preserve">X. měsíce 20XX </w:t>
      </w:r>
      <w:r w:rsidRPr="00454DF9">
        <w:rPr>
          <w:rFonts w:ascii="Arial" w:eastAsia="Times New Roman" w:hAnsi="Arial" w:cs="Arial"/>
          <w:sz w:val="22"/>
          <w:szCs w:val="22"/>
        </w:rPr>
        <w:t xml:space="preserve">činí </w:t>
      </w:r>
      <w:r w:rsidRPr="00454DF9">
        <w:rPr>
          <w:rFonts w:ascii="Arial" w:eastAsia="Times New Roman" w:hAnsi="Arial" w:cs="Arial"/>
          <w:color w:val="FF0000"/>
          <w:sz w:val="22"/>
          <w:szCs w:val="22"/>
        </w:rPr>
        <w:t>X let a X dní</w:t>
      </w:r>
      <w:r w:rsidRPr="00E679AE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454DF9">
        <w:rPr>
          <w:rFonts w:ascii="Arial" w:eastAsia="Times New Roman" w:hAnsi="Arial" w:cs="Arial"/>
          <w:sz w:val="22"/>
          <w:szCs w:val="22"/>
        </w:rPr>
        <w:t xml:space="preserve"> zařazuje do </w:t>
      </w:r>
      <w:r w:rsidRPr="00454DF9">
        <w:rPr>
          <w:rFonts w:ascii="Arial" w:eastAsia="Times New Roman" w:hAnsi="Arial" w:cs="Arial"/>
          <w:color w:val="FF0000"/>
          <w:sz w:val="22"/>
          <w:szCs w:val="22"/>
        </w:rPr>
        <w:t>X.</w:t>
      </w:r>
      <w:r w:rsidRPr="00454DF9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454DF9">
        <w:rPr>
          <w:rFonts w:ascii="Arial" w:eastAsia="Times New Roman" w:hAnsi="Arial" w:cs="Arial"/>
          <w:color w:val="auto"/>
          <w:sz w:val="22"/>
          <w:szCs w:val="22"/>
        </w:rPr>
        <w:t>.</w:t>
      </w:r>
      <w:r w:rsidR="0097032D" w:rsidRPr="00C1375A">
        <w:rPr>
          <w:rStyle w:val="Znakapoznpodarou"/>
          <w:rFonts w:ascii="Arial" w:eastAsia="Times New Roman" w:hAnsi="Arial" w:cs="Arial"/>
          <w:color w:val="FF0000"/>
          <w:sz w:val="22"/>
          <w:szCs w:val="22"/>
        </w:rPr>
        <w:footnoteReference w:id="13"/>
      </w:r>
    </w:p>
    <w:p w14:paraId="2944DBE4" w14:textId="77777777" w:rsidR="00535BD0" w:rsidRPr="00473A54" w:rsidRDefault="00535BD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i/>
          <w:color w:val="auto"/>
          <w:sz w:val="22"/>
          <w:szCs w:val="22"/>
        </w:rPr>
      </w:pPr>
    </w:p>
    <w:p w14:paraId="0D4F95A4" w14:textId="305721F9" w:rsidR="00B45BEB" w:rsidRDefault="001B7FBA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5A7F61">
        <w:rPr>
          <w:rFonts w:ascii="Arial" w:eastAsia="Times New Roman" w:hAnsi="Arial" w:cs="Arial"/>
          <w:color w:val="auto"/>
          <w:sz w:val="22"/>
          <w:szCs w:val="22"/>
        </w:rPr>
        <w:t>Na základě výše uveden</w:t>
      </w:r>
      <w:r>
        <w:rPr>
          <w:rFonts w:ascii="Arial" w:eastAsia="Times New Roman" w:hAnsi="Arial" w:cs="Arial"/>
          <w:color w:val="auto"/>
          <w:sz w:val="22"/>
          <w:szCs w:val="22"/>
        </w:rPr>
        <w:t>ého</w:t>
      </w:r>
      <w:r w:rsidRPr="005A7F61">
        <w:rPr>
          <w:rFonts w:ascii="Arial" w:eastAsia="Times New Roman" w:hAnsi="Arial" w:cs="Arial"/>
          <w:color w:val="auto"/>
          <w:sz w:val="22"/>
          <w:szCs w:val="22"/>
        </w:rPr>
        <w:t xml:space="preserve"> tedy pro účely určení celkové výše platu </w:t>
      </w:r>
      <w:r w:rsidR="004379F4" w:rsidRPr="002259DE">
        <w:rPr>
          <w:rFonts w:ascii="Arial" w:eastAsia="Times New Roman" w:hAnsi="Arial" w:cs="Arial"/>
          <w:color w:val="FF0000"/>
          <w:sz w:val="22"/>
          <w:szCs w:val="22"/>
        </w:rPr>
        <w:t>žadatele/žadatelky</w:t>
      </w:r>
      <w:r w:rsidRPr="009256B3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Pr="005A7F61">
        <w:rPr>
          <w:rFonts w:ascii="Arial" w:eastAsia="Times New Roman" w:hAnsi="Arial" w:cs="Arial"/>
          <w:color w:val="auto"/>
          <w:sz w:val="22"/>
          <w:szCs w:val="22"/>
        </w:rPr>
        <w:t xml:space="preserve">platový tarif činí </w:t>
      </w:r>
      <w:r w:rsidRPr="00BB2876">
        <w:rPr>
          <w:rFonts w:ascii="Arial" w:hAnsi="Arial" w:cs="Arial"/>
          <w:color w:val="FF0000"/>
          <w:sz w:val="22"/>
          <w:szCs w:val="22"/>
        </w:rPr>
        <w:t>XX XXX</w:t>
      </w:r>
      <w:r w:rsidRPr="00BB2876">
        <w:rPr>
          <w:rFonts w:ascii="Arial" w:hAnsi="Arial" w:cs="Arial"/>
          <w:sz w:val="22"/>
          <w:szCs w:val="22"/>
        </w:rPr>
        <w:t xml:space="preserve"> Kč.</w:t>
      </w:r>
    </w:p>
    <w:p w14:paraId="143C1F35" w14:textId="77777777" w:rsidR="00801C26" w:rsidRDefault="00801C26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185E39B" w14:textId="4ABA8238" w:rsidR="001B7FBA" w:rsidRDefault="001B7FB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1B7FBA">
        <w:rPr>
          <w:rFonts w:ascii="Arial" w:eastAsia="Times New Roman" w:hAnsi="Arial" w:cs="Arial"/>
          <w:sz w:val="22"/>
          <w:szCs w:val="22"/>
        </w:rPr>
        <w:t xml:space="preserve">Příplatek za vedení </w:t>
      </w:r>
      <w:r w:rsidR="007D104A">
        <w:rPr>
          <w:rFonts w:ascii="Arial" w:eastAsia="Times New Roman" w:hAnsi="Arial" w:cs="Arial"/>
          <w:sz w:val="22"/>
          <w:szCs w:val="22"/>
        </w:rPr>
        <w:t xml:space="preserve">se </w:t>
      </w:r>
      <w:r w:rsidR="007D104A" w:rsidRPr="00454DF9">
        <w:rPr>
          <w:rFonts w:ascii="Arial" w:hAnsi="Arial" w:cs="Arial"/>
          <w:color w:val="FF0000"/>
          <w:sz w:val="22"/>
          <w:szCs w:val="22"/>
        </w:rPr>
        <w:t>žadateli/žadatelce</w:t>
      </w:r>
      <w:r w:rsidR="007D104A">
        <w:rPr>
          <w:rFonts w:ascii="Arial" w:eastAsia="Times New Roman" w:hAnsi="Arial" w:cs="Arial"/>
          <w:sz w:val="22"/>
          <w:szCs w:val="22"/>
        </w:rPr>
        <w:t xml:space="preserve"> </w:t>
      </w:r>
      <w:r w:rsidRPr="001B7FBA">
        <w:rPr>
          <w:rFonts w:ascii="Arial" w:eastAsia="Times New Roman" w:hAnsi="Arial" w:cs="Arial"/>
          <w:sz w:val="22"/>
          <w:szCs w:val="22"/>
        </w:rPr>
        <w:t>určuj</w:t>
      </w:r>
      <w:r w:rsidR="00920AC0">
        <w:rPr>
          <w:rFonts w:ascii="Arial" w:eastAsia="Times New Roman" w:hAnsi="Arial" w:cs="Arial"/>
          <w:sz w:val="22"/>
          <w:szCs w:val="22"/>
        </w:rPr>
        <w:t>e podle</w:t>
      </w:r>
      <w:r w:rsidRPr="001B7FBA">
        <w:rPr>
          <w:rFonts w:ascii="Arial" w:eastAsia="Times New Roman" w:hAnsi="Arial" w:cs="Arial"/>
          <w:sz w:val="22"/>
          <w:szCs w:val="22"/>
        </w:rPr>
        <w:t xml:space="preserve"> § 146 odst. 1 zákona o státní službě</w:t>
      </w:r>
      <w:r w:rsidR="00920AC0">
        <w:rPr>
          <w:rFonts w:ascii="Arial" w:eastAsia="Times New Roman" w:hAnsi="Arial" w:cs="Arial"/>
          <w:sz w:val="22"/>
          <w:szCs w:val="22"/>
        </w:rPr>
        <w:t xml:space="preserve"> a</w:t>
      </w:r>
      <w:r w:rsidR="000D3EAD">
        <w:rPr>
          <w:rFonts w:ascii="Arial" w:eastAsia="Times New Roman" w:hAnsi="Arial" w:cs="Arial"/>
          <w:sz w:val="22"/>
          <w:szCs w:val="22"/>
        </w:rPr>
        <w:t> </w:t>
      </w:r>
      <w:r w:rsidR="00920AC0">
        <w:rPr>
          <w:rFonts w:ascii="Arial" w:eastAsia="Times New Roman" w:hAnsi="Arial" w:cs="Arial"/>
          <w:sz w:val="22"/>
          <w:szCs w:val="22"/>
        </w:rPr>
        <w:t xml:space="preserve">přílohy č. 2 </w:t>
      </w:r>
      <w:r w:rsidR="00920AC0" w:rsidRPr="001B7FBA">
        <w:rPr>
          <w:rFonts w:ascii="Arial" w:eastAsia="Times New Roman" w:hAnsi="Arial" w:cs="Arial"/>
          <w:sz w:val="22"/>
          <w:szCs w:val="22"/>
        </w:rPr>
        <w:t>k zákonu o státní službě</w:t>
      </w:r>
      <w:r w:rsidRPr="001B7FBA">
        <w:rPr>
          <w:rFonts w:ascii="Arial" w:eastAsia="Times New Roman" w:hAnsi="Arial" w:cs="Arial"/>
          <w:sz w:val="22"/>
          <w:szCs w:val="22"/>
        </w:rPr>
        <w:t xml:space="preserve"> ve výši </w:t>
      </w:r>
      <w:r w:rsidRPr="001B7FBA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B7FBA">
        <w:rPr>
          <w:rFonts w:ascii="Arial" w:hAnsi="Arial" w:cs="Arial"/>
          <w:color w:val="FF0000"/>
          <w:sz w:val="22"/>
          <w:szCs w:val="22"/>
        </w:rPr>
        <w:t>X XXX</w:t>
      </w:r>
      <w:r w:rsidRPr="001B7FBA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1B7FBA">
        <w:rPr>
          <w:rFonts w:ascii="Arial" w:eastAsia="Times New Roman" w:hAnsi="Arial" w:cs="Arial"/>
          <w:color w:val="auto"/>
          <w:sz w:val="22"/>
          <w:szCs w:val="22"/>
        </w:rPr>
        <w:t>Kč</w:t>
      </w:r>
      <w:r w:rsidRPr="001B7FBA">
        <w:rPr>
          <w:rFonts w:ascii="Arial" w:eastAsia="Times New Roman" w:hAnsi="Arial" w:cs="Arial"/>
          <w:sz w:val="22"/>
          <w:szCs w:val="22"/>
        </w:rPr>
        <w:t xml:space="preserve">, tj. ve výši </w:t>
      </w:r>
      <w:r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1B7FBA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B7FBA">
        <w:rPr>
          <w:rFonts w:ascii="Arial" w:eastAsia="Times New Roman" w:hAnsi="Arial" w:cs="Arial"/>
          <w:sz w:val="22"/>
          <w:szCs w:val="22"/>
        </w:rPr>
        <w:t>% platového tarifu nejvyššího platového stupně v platové třídě, do které je služební místo</w:t>
      </w:r>
      <w:r w:rsidRPr="001B7FBA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B7FBA">
        <w:rPr>
          <w:rFonts w:ascii="Arial" w:eastAsia="Times New Roman" w:hAnsi="Arial" w:cs="Arial"/>
          <w:color w:val="auto"/>
          <w:sz w:val="22"/>
          <w:szCs w:val="22"/>
        </w:rPr>
        <w:t>zařazeno</w:t>
      </w:r>
      <w:r w:rsidRPr="001B7FBA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1B7FBA">
        <w:rPr>
          <w:rFonts w:ascii="Arial" w:eastAsia="Times New Roman" w:hAnsi="Arial" w:cs="Arial"/>
          <w:sz w:val="22"/>
          <w:szCs w:val="22"/>
        </w:rPr>
        <w:t>(tj. </w:t>
      </w:r>
      <w:r w:rsidR="00920AC0">
        <w:rPr>
          <w:rFonts w:ascii="Arial" w:eastAsia="Times New Roman" w:hAnsi="Arial" w:cs="Arial"/>
          <w:sz w:val="22"/>
          <w:szCs w:val="22"/>
        </w:rPr>
        <w:t>podle 12.</w:t>
      </w:r>
      <w:r w:rsidR="00230887">
        <w:rPr>
          <w:rFonts w:ascii="Arial" w:eastAsia="Times New Roman" w:hAnsi="Arial" w:cs="Arial"/>
          <w:sz w:val="22"/>
          <w:szCs w:val="22"/>
        </w:rPr>
        <w:t> </w:t>
      </w:r>
      <w:r w:rsidR="00920AC0">
        <w:rPr>
          <w:rFonts w:ascii="Arial" w:eastAsia="Times New Roman" w:hAnsi="Arial" w:cs="Arial"/>
          <w:sz w:val="22"/>
          <w:szCs w:val="22"/>
        </w:rPr>
        <w:t xml:space="preserve">platového stupně v </w:t>
      </w:r>
      <w:r w:rsidRPr="001B7FBA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Pr="001B7FBA">
        <w:rPr>
          <w:rFonts w:ascii="Arial" w:eastAsia="Times New Roman" w:hAnsi="Arial" w:cs="Arial"/>
          <w:sz w:val="22"/>
          <w:szCs w:val="22"/>
        </w:rPr>
        <w:t xml:space="preserve">platové třídě). Výše příplatku za vedení v rámci rozpětí stanoveného v příloze č. 2 k zákonu o státní službě (tj. v rozpětí </w:t>
      </w:r>
      <w:r w:rsidRPr="001B7FBA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1B7FBA">
        <w:rPr>
          <w:rFonts w:ascii="Arial" w:eastAsia="Times New Roman" w:hAnsi="Arial" w:cs="Arial"/>
          <w:sz w:val="22"/>
          <w:szCs w:val="22"/>
        </w:rPr>
        <w:t xml:space="preserve">až </w:t>
      </w:r>
      <w:r w:rsidRPr="001B7FBA">
        <w:rPr>
          <w:rFonts w:ascii="Arial" w:eastAsia="Times New Roman" w:hAnsi="Arial" w:cs="Arial"/>
          <w:color w:val="FF0000"/>
          <w:sz w:val="22"/>
          <w:szCs w:val="22"/>
        </w:rPr>
        <w:t xml:space="preserve">X </w:t>
      </w:r>
      <w:r w:rsidRPr="001B7FBA">
        <w:rPr>
          <w:rFonts w:ascii="Arial" w:eastAsia="Times New Roman" w:hAnsi="Arial" w:cs="Arial"/>
          <w:sz w:val="22"/>
          <w:szCs w:val="22"/>
        </w:rPr>
        <w:t>%) byla v souladu s § 4 nařízení vlády č. 304/2014 Sb. určena s přihlédnutím k počtu přímo podřízených státních zaměstnanců, zaměstnanců v základním pracovněprávním vztahu a představených.</w:t>
      </w:r>
      <w:r w:rsidR="00C32F5E">
        <w:rPr>
          <w:rFonts w:ascii="Arial" w:eastAsia="Times New Roman" w:hAnsi="Arial" w:cs="Arial"/>
          <w:sz w:val="22"/>
          <w:szCs w:val="22"/>
        </w:rPr>
        <w:t xml:space="preserve"> </w:t>
      </w:r>
      <w:r w:rsidR="00C32F5E" w:rsidRPr="00E679AE">
        <w:rPr>
          <w:rFonts w:ascii="Arial" w:eastAsia="Times New Roman" w:hAnsi="Arial" w:cs="Arial"/>
          <w:color w:val="auto"/>
          <w:sz w:val="22"/>
          <w:szCs w:val="22"/>
        </w:rPr>
        <w:t xml:space="preserve">Konkrétní výše příplatku za vedení v rámci stanoveného rozpětí byla určena s přihlédnutím k tomu, že organizační útvar, který </w:t>
      </w:r>
      <w:r w:rsidR="00C32F5E" w:rsidRPr="00E679AE">
        <w:rPr>
          <w:rFonts w:ascii="Arial" w:eastAsia="Times New Roman" w:hAnsi="Arial" w:cs="Arial"/>
          <w:color w:val="FF0000"/>
          <w:sz w:val="22"/>
          <w:szCs w:val="22"/>
        </w:rPr>
        <w:t>žadatel/</w:t>
      </w:r>
      <w:r w:rsidR="0082611A">
        <w:rPr>
          <w:rFonts w:ascii="Arial" w:eastAsia="Times New Roman" w:hAnsi="Arial" w:cs="Arial"/>
          <w:color w:val="FF0000"/>
          <w:sz w:val="22"/>
          <w:szCs w:val="22"/>
        </w:rPr>
        <w:t>žadatel</w:t>
      </w:r>
      <w:r w:rsidR="00C32F5E" w:rsidRPr="00E679AE">
        <w:rPr>
          <w:rFonts w:ascii="Arial" w:eastAsia="Times New Roman" w:hAnsi="Arial" w:cs="Arial"/>
          <w:color w:val="FF0000"/>
          <w:sz w:val="22"/>
          <w:szCs w:val="22"/>
        </w:rPr>
        <w:t xml:space="preserve">ka </w:t>
      </w:r>
      <w:r w:rsidR="00C32F5E" w:rsidRPr="00E679AE">
        <w:rPr>
          <w:rFonts w:ascii="Arial" w:eastAsia="Times New Roman" w:hAnsi="Arial" w:cs="Arial"/>
          <w:color w:val="auto"/>
          <w:sz w:val="22"/>
          <w:szCs w:val="22"/>
        </w:rPr>
        <w:t>povede, zahrnuje</w:t>
      </w:r>
      <w:r w:rsidR="00C32F5E" w:rsidRPr="006006C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C32F5E" w:rsidRPr="00C32F5E">
        <w:rPr>
          <w:rFonts w:ascii="Arial" w:eastAsia="Times New Roman" w:hAnsi="Arial" w:cs="Arial"/>
          <w:color w:val="FF0000"/>
          <w:sz w:val="22"/>
          <w:szCs w:val="22"/>
        </w:rPr>
        <w:t>X systemizovaná místa přímo podřízených státních zaměstnanců, X systemizovaná místa zaměstnanců v základním pracovněprávním vztahu a</w:t>
      </w:r>
      <w:r w:rsidR="00230887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C32F5E" w:rsidRPr="00C32F5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230887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="00C32F5E" w:rsidRPr="00C32F5E">
        <w:rPr>
          <w:rFonts w:ascii="Arial" w:eastAsia="Times New Roman" w:hAnsi="Arial" w:cs="Arial"/>
          <w:color w:val="FF0000"/>
          <w:sz w:val="22"/>
          <w:szCs w:val="22"/>
        </w:rPr>
        <w:t>systemizovaná místa představených</w:t>
      </w:r>
      <w:r w:rsidR="00C32F5E" w:rsidRPr="00C32F5E">
        <w:rPr>
          <w:rFonts w:ascii="Arial" w:eastAsia="Times New Roman" w:hAnsi="Arial" w:cs="Arial"/>
          <w:sz w:val="22"/>
          <w:szCs w:val="22"/>
        </w:rPr>
        <w:t>.</w:t>
      </w:r>
    </w:p>
    <w:p w14:paraId="6879A9B7" w14:textId="77777777" w:rsidR="004379F4" w:rsidRPr="00DC69F3" w:rsidRDefault="004379F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</w:p>
    <w:p w14:paraId="2E452307" w14:textId="60EDE0F6" w:rsidR="00B45BEB" w:rsidRPr="00DC69F3" w:rsidRDefault="00B45BEB" w:rsidP="00B45BEB">
      <w:pPr>
        <w:spacing w:after="0" w:line="240" w:lineRule="auto"/>
        <w:contextualSpacing/>
        <w:jc w:val="both"/>
        <w:rPr>
          <w:rFonts w:ascii="Arial" w:hAnsi="Arial" w:cs="Arial"/>
          <w:b/>
          <w:bCs/>
          <w:i/>
          <w:iCs/>
          <w:u w:val="single"/>
        </w:rPr>
      </w:pPr>
      <w:r w:rsidRPr="00DC69F3">
        <w:rPr>
          <w:rFonts w:ascii="Arial" w:eastAsia="Times New Roman" w:hAnsi="Arial" w:cs="Arial"/>
          <w:b/>
          <w:bCs/>
          <w:i/>
          <w:iCs/>
          <w:color w:val="FF0000"/>
          <w:u w:val="single"/>
        </w:rPr>
        <w:t>Následující text se uvede v případě, že žadateli/žadatelce bude přiznán</w:t>
      </w:r>
      <w:r w:rsidRPr="00DC69F3">
        <w:rPr>
          <w:rFonts w:ascii="Arial" w:hAnsi="Arial" w:cs="Arial"/>
          <w:b/>
          <w:bCs/>
          <w:i/>
          <w:iCs/>
          <w:color w:val="FF0000"/>
          <w:u w:val="single"/>
        </w:rPr>
        <w:t xml:space="preserve"> osobní příplatek na návrh představeného již současně s přijetím do služebního poměru</w:t>
      </w:r>
      <w:r w:rsidR="00CB4F31" w:rsidRPr="00DC69F3">
        <w:rPr>
          <w:rFonts w:ascii="Arial" w:hAnsi="Arial" w:cs="Arial"/>
          <w:b/>
          <w:bCs/>
          <w:i/>
          <w:iCs/>
          <w:color w:val="FF0000"/>
          <w:u w:val="single"/>
        </w:rPr>
        <w:t>:</w:t>
      </w:r>
    </w:p>
    <w:p w14:paraId="2D5D7E83" w14:textId="77777777" w:rsidR="00B45BEB" w:rsidRPr="00063C5C" w:rsidRDefault="00B45BEB" w:rsidP="00B45BEB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063C5C">
        <w:rPr>
          <w:rFonts w:ascii="Arial" w:hAnsi="Arial" w:cs="Arial"/>
          <w:sz w:val="22"/>
          <w:szCs w:val="22"/>
        </w:rPr>
        <w:t>Podle § 149 odst. 1 zákona o státní službě lze státnímu zaměstnanci osobní příplatek přiznat, zvýšit, snížit nebo odejmout v závislosti na výsledku jeho služebního hodnocení. Podle § 149 odst. 2 zákona o státní službě lze státnímu zaměstnanci do jeho prvního služebního hodnocení přiznat, zvýšit, snížit nebo odejmout osobní příplatek, a to na návrh představeného. Podle §</w:t>
      </w:r>
      <w:r>
        <w:rPr>
          <w:rFonts w:ascii="Arial" w:hAnsi="Arial" w:cs="Arial"/>
          <w:sz w:val="22"/>
          <w:szCs w:val="22"/>
        </w:rPr>
        <w:t> </w:t>
      </w:r>
      <w:r w:rsidRPr="00063C5C">
        <w:rPr>
          <w:rFonts w:ascii="Arial" w:hAnsi="Arial" w:cs="Arial"/>
          <w:sz w:val="22"/>
          <w:szCs w:val="22"/>
        </w:rPr>
        <w:t>149 odst. 3 zákona o státní službě lze státnímu zaměstnanci osobní příplatek přiznat, zvýšit nebo snížit též v souvislosti s jeho zařazením, převedením nebo jmenováním na jiné služební místo.</w:t>
      </w:r>
    </w:p>
    <w:p w14:paraId="76CB3F8D" w14:textId="77777777" w:rsidR="00B45BEB" w:rsidRPr="002235C8" w:rsidRDefault="00B45BEB" w:rsidP="00B45BEB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E520DDD" w14:textId="77777777" w:rsidR="00B45BEB" w:rsidRPr="002235C8" w:rsidRDefault="00B45BEB" w:rsidP="00B45BEB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2235C8">
        <w:rPr>
          <w:rFonts w:ascii="Arial" w:hAnsi="Arial" w:cs="Arial"/>
          <w:sz w:val="22"/>
          <w:szCs w:val="22"/>
        </w:rPr>
        <w:t xml:space="preserve">V návaznosti na návrh bezprostředně nadřízeného představeného, se </w:t>
      </w:r>
      <w:r w:rsidRPr="00741AF5">
        <w:rPr>
          <w:rFonts w:ascii="Arial" w:hAnsi="Arial" w:cs="Arial"/>
          <w:color w:val="FF0000"/>
          <w:sz w:val="22"/>
          <w:szCs w:val="22"/>
        </w:rPr>
        <w:t>žadateli/žadatelce</w:t>
      </w:r>
      <w:r w:rsidRPr="002235C8">
        <w:rPr>
          <w:rFonts w:ascii="Arial" w:hAnsi="Arial" w:cs="Arial"/>
          <w:sz w:val="22"/>
          <w:szCs w:val="22"/>
        </w:rPr>
        <w:t xml:space="preserve"> přiznává osobní příplatek ve výši </w:t>
      </w:r>
      <w:r w:rsidRPr="00741AF5">
        <w:rPr>
          <w:rFonts w:ascii="Arial" w:hAnsi="Arial" w:cs="Arial"/>
          <w:color w:val="FF0000"/>
          <w:sz w:val="22"/>
          <w:szCs w:val="22"/>
        </w:rPr>
        <w:t xml:space="preserve">X.000 </w:t>
      </w:r>
      <w:r w:rsidRPr="002235C8">
        <w:rPr>
          <w:rFonts w:ascii="Arial" w:hAnsi="Arial" w:cs="Arial"/>
          <w:sz w:val="22"/>
          <w:szCs w:val="22"/>
        </w:rPr>
        <w:t xml:space="preserve">Kč, tedy ve výši přibližně </w:t>
      </w:r>
      <w:r w:rsidRPr="00741AF5">
        <w:rPr>
          <w:rFonts w:ascii="Arial" w:hAnsi="Arial" w:cs="Arial"/>
          <w:color w:val="FF0000"/>
          <w:sz w:val="22"/>
          <w:szCs w:val="22"/>
        </w:rPr>
        <w:t>X</w:t>
      </w:r>
      <w:r w:rsidRPr="002235C8">
        <w:rPr>
          <w:rFonts w:ascii="Arial" w:hAnsi="Arial" w:cs="Arial"/>
          <w:sz w:val="22"/>
          <w:szCs w:val="22"/>
        </w:rPr>
        <w:t xml:space="preserve"> % platového tarifu nejvyššího platového stupně v </w:t>
      </w:r>
      <w:r w:rsidRPr="00741AF5">
        <w:rPr>
          <w:rFonts w:ascii="Arial" w:hAnsi="Arial" w:cs="Arial"/>
          <w:color w:val="FF0000"/>
          <w:sz w:val="22"/>
          <w:szCs w:val="22"/>
        </w:rPr>
        <w:t xml:space="preserve">X. </w:t>
      </w:r>
      <w:r w:rsidRPr="002235C8">
        <w:rPr>
          <w:rFonts w:ascii="Arial" w:hAnsi="Arial" w:cs="Arial"/>
          <w:sz w:val="22"/>
          <w:szCs w:val="22"/>
        </w:rPr>
        <w:t xml:space="preserve">platové třídě, do které je služební místo zařazeno. Osobní příplatek v uvedené výši byl přiznán s ohledem na dosavadní praxi </w:t>
      </w:r>
      <w:r w:rsidRPr="00741AF5">
        <w:rPr>
          <w:rFonts w:ascii="Arial" w:hAnsi="Arial" w:cs="Arial"/>
          <w:color w:val="FF0000"/>
          <w:sz w:val="22"/>
          <w:szCs w:val="22"/>
        </w:rPr>
        <w:t>žadatele/žadatelky</w:t>
      </w:r>
      <w:r w:rsidRPr="002235C8">
        <w:rPr>
          <w:rFonts w:ascii="Arial" w:hAnsi="Arial" w:cs="Arial"/>
          <w:sz w:val="22"/>
          <w:szCs w:val="22"/>
        </w:rPr>
        <w:t xml:space="preserve">, zejména </w:t>
      </w:r>
      <w:r w:rsidRPr="00741AF5">
        <w:rPr>
          <w:rFonts w:ascii="Arial" w:hAnsi="Arial" w:cs="Arial"/>
          <w:color w:val="FF0000"/>
          <w:sz w:val="22"/>
          <w:szCs w:val="22"/>
        </w:rPr>
        <w:t xml:space="preserve">(doplňte). </w:t>
      </w:r>
      <w:r w:rsidRPr="002235C8">
        <w:rPr>
          <w:rFonts w:ascii="Arial" w:hAnsi="Arial" w:cs="Arial"/>
          <w:sz w:val="22"/>
          <w:szCs w:val="22"/>
        </w:rPr>
        <w:t xml:space="preserve">Při stanovení výše osobního příplatku bylo rovněž přihlédnuto k povaze činností vykonávaných na služebním místě </w:t>
      </w:r>
      <w:r w:rsidRPr="002235C8">
        <w:rPr>
          <w:rFonts w:ascii="Arial" w:hAnsi="Arial" w:cs="Arial"/>
          <w:color w:val="FF0000"/>
          <w:sz w:val="22"/>
          <w:szCs w:val="22"/>
        </w:rPr>
        <w:t>(doplňte).</w:t>
      </w:r>
    </w:p>
    <w:p w14:paraId="04B0153A" w14:textId="77777777" w:rsidR="00B45BEB" w:rsidRDefault="00B45BEB" w:rsidP="0082611A">
      <w:pPr>
        <w:spacing w:after="0" w:line="240" w:lineRule="auto"/>
        <w:contextualSpacing/>
        <w:jc w:val="both"/>
        <w:rPr>
          <w:rFonts w:ascii="Arial" w:eastAsia="Times New Roman" w:hAnsi="Arial" w:cs="Arial"/>
          <w:i/>
          <w:iCs/>
          <w:color w:val="FF0000"/>
        </w:rPr>
      </w:pPr>
    </w:p>
    <w:p w14:paraId="1B1A553C" w14:textId="769BDB95" w:rsidR="0082611A" w:rsidRPr="00DC69F3" w:rsidRDefault="0082611A" w:rsidP="0082611A">
      <w:pPr>
        <w:spacing w:after="0" w:line="240" w:lineRule="auto"/>
        <w:contextualSpacing/>
        <w:jc w:val="both"/>
        <w:rPr>
          <w:rFonts w:ascii="Arial" w:hAnsi="Arial" w:cs="Arial"/>
          <w:b/>
          <w:bCs/>
          <w:i/>
          <w:iCs/>
          <w:u w:val="single"/>
        </w:rPr>
      </w:pPr>
      <w:r w:rsidRPr="00DC69F3">
        <w:rPr>
          <w:rFonts w:ascii="Arial" w:eastAsia="Times New Roman" w:hAnsi="Arial" w:cs="Arial"/>
          <w:b/>
          <w:bCs/>
          <w:i/>
          <w:iCs/>
          <w:color w:val="FF0000"/>
          <w:u w:val="single"/>
        </w:rPr>
        <w:t>Následující text se uvede v případě, že žadateli/žadatelce bude přiznán</w:t>
      </w:r>
      <w:r w:rsidRPr="00DC69F3">
        <w:rPr>
          <w:rFonts w:ascii="Arial" w:hAnsi="Arial" w:cs="Arial"/>
          <w:b/>
          <w:bCs/>
          <w:i/>
          <w:iCs/>
          <w:color w:val="FF0000"/>
          <w:u w:val="single"/>
        </w:rPr>
        <w:t xml:space="preserve"> příplatek za službu ve ztíženém pracovním prostředí</w:t>
      </w:r>
      <w:r w:rsidRPr="00DC69F3">
        <w:rPr>
          <w:rFonts w:ascii="Arial" w:eastAsia="Times New Roman" w:hAnsi="Arial" w:cs="Arial"/>
          <w:b/>
          <w:bCs/>
          <w:i/>
          <w:iCs/>
          <w:color w:val="FF0000"/>
          <w:u w:val="single"/>
        </w:rPr>
        <w:t>:</w:t>
      </w:r>
    </w:p>
    <w:p w14:paraId="2C9ABDD5" w14:textId="77777777" w:rsidR="006A7FD9" w:rsidRPr="006A7FD9" w:rsidRDefault="006A7FD9" w:rsidP="00950451">
      <w:pPr>
        <w:spacing w:after="0" w:line="240" w:lineRule="auto"/>
        <w:jc w:val="both"/>
        <w:rPr>
          <w:rFonts w:ascii="Arial" w:eastAsia="Aptos" w:hAnsi="Arial" w:cs="Arial"/>
        </w:rPr>
      </w:pPr>
      <w:bookmarkStart w:id="11" w:name="_Hlk187826033"/>
      <w:r w:rsidRPr="006A7FD9">
        <w:rPr>
          <w:rFonts w:ascii="Arial" w:eastAsia="Aptos" w:hAnsi="Arial" w:cs="Arial"/>
        </w:rPr>
        <w:t xml:space="preserve">Vzhledem k tomu, že </w:t>
      </w:r>
      <w:r w:rsidRPr="006A7FD9">
        <w:rPr>
          <w:rFonts w:ascii="Arial" w:eastAsia="Aptos" w:hAnsi="Arial" w:cs="Arial"/>
          <w:color w:val="FF0000"/>
        </w:rPr>
        <w:t xml:space="preserve">žadatel/žadatelka </w:t>
      </w:r>
      <w:r w:rsidRPr="006A7FD9">
        <w:rPr>
          <w:rFonts w:ascii="Arial" w:eastAsia="Aptos" w:hAnsi="Arial" w:cs="Arial"/>
        </w:rPr>
        <w:t xml:space="preserve">bude vykonávat službu ve ztíženém pracovním prostředí, určuje se </w:t>
      </w:r>
      <w:r w:rsidRPr="006A7FD9">
        <w:rPr>
          <w:rFonts w:ascii="Arial" w:eastAsia="Aptos" w:hAnsi="Arial" w:cs="Arial"/>
          <w:color w:val="FF0000"/>
        </w:rPr>
        <w:t xml:space="preserve">mu/jí </w:t>
      </w:r>
      <w:r w:rsidRPr="006A7FD9">
        <w:rPr>
          <w:rFonts w:ascii="Arial" w:eastAsia="Aptos" w:hAnsi="Arial" w:cs="Arial"/>
        </w:rPr>
        <w:t xml:space="preserve">v souladu s § 128 zákoníku práce a v návaznosti na sdělení Ministerstva práce a sociálních věcí, příplatek za službu ve ztíženém pracovním prostředí, který služební orgán určil ve výši </w:t>
      </w:r>
      <w:r w:rsidRPr="006A7FD9">
        <w:rPr>
          <w:rFonts w:ascii="Arial" w:eastAsia="Aptos" w:hAnsi="Arial" w:cs="Arial"/>
          <w:color w:val="FF0000"/>
        </w:rPr>
        <w:t>X XXX</w:t>
      </w:r>
      <w:r w:rsidRPr="006A7FD9">
        <w:rPr>
          <w:rFonts w:ascii="Arial" w:eastAsia="Aptos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 w:rsidRPr="006A7FD9">
        <w:rPr>
          <w:rFonts w:ascii="Arial" w:eastAsia="Aptos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  <w:bookmarkEnd w:id="11"/>
    </w:p>
    <w:p w14:paraId="71906AC6" w14:textId="77777777" w:rsidR="003E3709" w:rsidRPr="00ED69C8" w:rsidRDefault="003E3709" w:rsidP="003E3709">
      <w:pPr>
        <w:spacing w:after="0" w:line="240" w:lineRule="auto"/>
        <w:jc w:val="both"/>
        <w:rPr>
          <w:rFonts w:ascii="Arial" w:hAnsi="Arial" w:cs="Arial"/>
        </w:rPr>
      </w:pPr>
    </w:p>
    <w:p w14:paraId="02C9DBDF" w14:textId="7A61B4C7" w:rsidR="0082611A" w:rsidRPr="00DC69F3" w:rsidRDefault="0082611A" w:rsidP="00EE20CA">
      <w:pPr>
        <w:spacing w:after="0" w:line="240" w:lineRule="auto"/>
        <w:jc w:val="both"/>
        <w:rPr>
          <w:rFonts w:ascii="Arial" w:hAnsi="Arial" w:cs="Arial"/>
          <w:b/>
          <w:bCs/>
          <w:i/>
          <w:iCs/>
          <w:u w:val="single"/>
        </w:rPr>
      </w:pPr>
      <w:r w:rsidRPr="00DC69F3">
        <w:rPr>
          <w:rFonts w:ascii="Arial" w:eastAsia="Times New Roman" w:hAnsi="Arial" w:cs="Arial"/>
          <w:b/>
          <w:bCs/>
          <w:i/>
          <w:iCs/>
          <w:color w:val="FF0000"/>
          <w:u w:val="single"/>
        </w:rPr>
        <w:t>Následující text se uvede v případě, že žadateli/žadatelce bude přiznán zvláštní</w:t>
      </w:r>
      <w:r w:rsidRPr="00DC69F3">
        <w:rPr>
          <w:rFonts w:ascii="Arial" w:hAnsi="Arial" w:cs="Arial"/>
          <w:b/>
          <w:bCs/>
          <w:i/>
          <w:iCs/>
          <w:color w:val="FF0000"/>
          <w:u w:val="single"/>
        </w:rPr>
        <w:t xml:space="preserve"> příplatek</w:t>
      </w:r>
      <w:r w:rsidRPr="00DC69F3">
        <w:rPr>
          <w:rFonts w:ascii="Arial" w:eastAsia="Times New Roman" w:hAnsi="Arial" w:cs="Arial"/>
          <w:b/>
          <w:bCs/>
          <w:i/>
          <w:iCs/>
          <w:color w:val="FF0000"/>
          <w:u w:val="single"/>
        </w:rPr>
        <w:t>:</w:t>
      </w:r>
    </w:p>
    <w:p w14:paraId="6AA27145" w14:textId="453F4D5C" w:rsidR="001B7FBA" w:rsidRPr="00644DF3" w:rsidRDefault="001B7FBA" w:rsidP="00EE20CA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644DF3">
        <w:rPr>
          <w:rFonts w:ascii="Arial" w:hAnsi="Arial" w:cs="Arial"/>
          <w:color w:val="FF0000"/>
        </w:rPr>
        <w:lastRenderedPageBreak/>
        <w:t xml:space="preserve">Žadateli/Žadatelce </w:t>
      </w:r>
      <w:r w:rsidRPr="00644DF3">
        <w:rPr>
          <w:rFonts w:ascii="Arial" w:hAnsi="Arial" w:cs="Arial"/>
        </w:rPr>
        <w:t xml:space="preserve">se určuje podle </w:t>
      </w:r>
      <w:r w:rsidR="006006C1">
        <w:rPr>
          <w:rFonts w:ascii="Arial" w:hAnsi="Arial" w:cs="Arial"/>
        </w:rPr>
        <w:t>§ 148 zákona o státní službě ve spojení s</w:t>
      </w:r>
      <w:r w:rsidR="006006C1" w:rsidRPr="00644DF3">
        <w:rPr>
          <w:rFonts w:ascii="Arial" w:hAnsi="Arial" w:cs="Arial"/>
        </w:rPr>
        <w:t xml:space="preserve"> </w:t>
      </w:r>
      <w:r w:rsidRPr="00644DF3">
        <w:rPr>
          <w:rFonts w:ascii="Arial" w:hAnsi="Arial" w:cs="Arial"/>
        </w:rPr>
        <w:t>§ 6 nařízení č.</w:t>
      </w:r>
      <w:r w:rsidR="006006C1">
        <w:rPr>
          <w:rFonts w:ascii="Arial" w:hAnsi="Arial" w:cs="Arial"/>
        </w:rPr>
        <w:t> </w:t>
      </w:r>
      <w:r w:rsidRPr="00644DF3">
        <w:rPr>
          <w:rFonts w:ascii="Arial" w:hAnsi="Arial" w:cs="Arial"/>
        </w:rPr>
        <w:t>304/2014 Sb. zvláštní příplatek pro služební místo v rámci rozpětí stanoveného pro příslušnou skupinu správních činností podle podmínek výkonu služby. Vzhledem k tomu, že</w:t>
      </w:r>
      <w:r w:rsidR="0082611A">
        <w:rPr>
          <w:rFonts w:ascii="Arial" w:hAnsi="Arial" w:cs="Arial"/>
        </w:rPr>
        <w:t> </w:t>
      </w:r>
      <w:r w:rsidRPr="00644DF3">
        <w:rPr>
          <w:rFonts w:ascii="Arial" w:hAnsi="Arial" w:cs="Arial"/>
        </w:rPr>
        <w:t xml:space="preserve">podle přílohy č. </w:t>
      </w:r>
      <w:r w:rsidR="00D35E07">
        <w:rPr>
          <w:rFonts w:ascii="Arial" w:hAnsi="Arial" w:cs="Arial"/>
        </w:rPr>
        <w:t>2</w:t>
      </w:r>
      <w:r w:rsidRPr="00644DF3">
        <w:rPr>
          <w:rFonts w:ascii="Arial" w:hAnsi="Arial" w:cs="Arial"/>
        </w:rPr>
        <w:t xml:space="preserve"> nařízení č. 304/2014 Sb. je správní činnost, kterou bude </w:t>
      </w:r>
      <w:r w:rsidRPr="00644DF3">
        <w:rPr>
          <w:rFonts w:ascii="Arial" w:hAnsi="Arial" w:cs="Arial"/>
          <w:color w:val="FF0000"/>
        </w:rPr>
        <w:t xml:space="preserve">žadatel/žadatelka </w:t>
      </w:r>
      <w:r w:rsidRPr="00644DF3">
        <w:rPr>
          <w:rFonts w:ascii="Arial" w:hAnsi="Arial" w:cs="Arial"/>
        </w:rPr>
        <w:t xml:space="preserve">vykonávat, zařazena do skupiny </w:t>
      </w:r>
      <w:r w:rsidRPr="00644DF3">
        <w:rPr>
          <w:rFonts w:ascii="Arial" w:hAnsi="Arial" w:cs="Arial"/>
          <w:color w:val="FF0000"/>
        </w:rPr>
        <w:t>I. (doplňte dle názvu skupiny - např. I. skupina - služba se zvýšenou mírou neuropsychické zátěže nebo jiným možným rizikem ohrožení zdraví nebo života)</w:t>
      </w:r>
      <w:r w:rsidRPr="00644DF3">
        <w:rPr>
          <w:rFonts w:ascii="Arial" w:hAnsi="Arial" w:cs="Arial"/>
        </w:rPr>
        <w:t xml:space="preserve">, </w:t>
      </w:r>
      <w:r w:rsidRPr="00644DF3">
        <w:rPr>
          <w:rFonts w:ascii="Arial" w:hAnsi="Arial" w:cs="Arial"/>
          <w:color w:val="FF0000"/>
        </w:rPr>
        <w:t xml:space="preserve">žadateli/žadatelce </w:t>
      </w:r>
      <w:r w:rsidRPr="00644DF3">
        <w:rPr>
          <w:rFonts w:ascii="Arial" w:hAnsi="Arial" w:cs="Arial"/>
        </w:rPr>
        <w:t xml:space="preserve">se v rámci rozpětí stanoveného § 6 odst. 2 a v návaznosti na přílohu č. </w:t>
      </w:r>
      <w:r w:rsidR="00D35E07">
        <w:rPr>
          <w:rFonts w:ascii="Arial" w:hAnsi="Arial" w:cs="Arial"/>
        </w:rPr>
        <w:t>2</w:t>
      </w:r>
      <w:r w:rsidRPr="00644DF3">
        <w:rPr>
          <w:rFonts w:ascii="Arial" w:hAnsi="Arial" w:cs="Arial"/>
        </w:rPr>
        <w:t xml:space="preserve"> nařízení č. 304/2014 Sb. určuje </w:t>
      </w:r>
      <w:r w:rsidR="0082611A">
        <w:rPr>
          <w:rFonts w:ascii="Arial" w:hAnsi="Arial" w:cs="Arial"/>
        </w:rPr>
        <w:t xml:space="preserve">zvláštní </w:t>
      </w:r>
      <w:r w:rsidRPr="00644DF3">
        <w:rPr>
          <w:rFonts w:ascii="Arial" w:hAnsi="Arial" w:cs="Arial"/>
        </w:rPr>
        <w:t xml:space="preserve">příplatek ve výši </w:t>
      </w:r>
      <w:r w:rsidRPr="00644DF3">
        <w:rPr>
          <w:rFonts w:ascii="Arial" w:hAnsi="Arial" w:cs="Arial"/>
          <w:color w:val="FF0000"/>
        </w:rPr>
        <w:t>X XXX</w:t>
      </w:r>
      <w:r w:rsidRPr="00644DF3">
        <w:rPr>
          <w:rFonts w:ascii="Arial" w:eastAsia="Times New Roman" w:hAnsi="Arial" w:cs="Arial"/>
          <w:color w:val="FF0000"/>
        </w:rPr>
        <w:t> </w:t>
      </w:r>
      <w:r w:rsidRPr="00644DF3">
        <w:rPr>
          <w:rFonts w:ascii="Arial" w:hAnsi="Arial" w:cs="Arial"/>
        </w:rPr>
        <w:t xml:space="preserve"> Kč, a to podle </w:t>
      </w:r>
      <w:r w:rsidRPr="00644DF3">
        <w:rPr>
          <w:rFonts w:ascii="Arial" w:hAnsi="Arial" w:cs="Arial"/>
          <w:color w:val="FF0000"/>
        </w:rPr>
        <w:t xml:space="preserve">(doplňte podle Přílohy č. </w:t>
      </w:r>
      <w:r w:rsidR="00D35E07">
        <w:rPr>
          <w:rFonts w:ascii="Arial" w:hAnsi="Arial" w:cs="Arial"/>
          <w:color w:val="FF0000"/>
        </w:rPr>
        <w:t>2</w:t>
      </w:r>
      <w:r w:rsidRPr="00644DF3">
        <w:rPr>
          <w:rFonts w:ascii="Arial" w:hAnsi="Arial" w:cs="Arial"/>
          <w:color w:val="FF0000"/>
        </w:rPr>
        <w:t xml:space="preserve"> – např. intenzity, četnosti</w:t>
      </w:r>
      <w:r w:rsidR="00895CF8">
        <w:rPr>
          <w:rFonts w:ascii="Arial" w:hAnsi="Arial" w:cs="Arial"/>
          <w:color w:val="FF0000"/>
        </w:rPr>
        <w:t xml:space="preserve"> </w:t>
      </w:r>
      <w:r w:rsidRPr="00644DF3">
        <w:rPr>
          <w:rFonts w:ascii="Arial" w:hAnsi="Arial" w:cs="Arial"/>
          <w:color w:val="FF0000"/>
        </w:rPr>
        <w:t>apod</w:t>
      </w:r>
      <w:r w:rsidR="00895CF8">
        <w:rPr>
          <w:rFonts w:ascii="Arial" w:hAnsi="Arial" w:cs="Arial"/>
          <w:color w:val="FF0000"/>
        </w:rPr>
        <w:t>.</w:t>
      </w:r>
      <w:r w:rsidRPr="00644DF3">
        <w:rPr>
          <w:rFonts w:ascii="Arial" w:hAnsi="Arial" w:cs="Arial"/>
        </w:rPr>
        <w:t>).</w:t>
      </w:r>
    </w:p>
    <w:p w14:paraId="74E05102" w14:textId="77777777" w:rsidR="001B7FBA" w:rsidRPr="005B4239" w:rsidRDefault="001B7FBA" w:rsidP="00EE20CA">
      <w:pPr>
        <w:spacing w:after="0" w:line="240" w:lineRule="auto"/>
        <w:ind w:firstLine="709"/>
        <w:contextualSpacing/>
        <w:jc w:val="both"/>
        <w:rPr>
          <w:rFonts w:ascii="Arial" w:hAnsi="Arial" w:cs="Arial"/>
          <w:i/>
        </w:rPr>
      </w:pPr>
    </w:p>
    <w:p w14:paraId="5C90BDF9" w14:textId="77777777" w:rsidR="00053936" w:rsidRPr="007D104A" w:rsidRDefault="001B7FBA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454DF9">
        <w:rPr>
          <w:rFonts w:ascii="Arial" w:eastAsia="Times New Roman" w:hAnsi="Arial" w:cs="Arial"/>
        </w:rPr>
        <w:t xml:space="preserve">Na základě výše uvedených kritérií se tedy </w:t>
      </w:r>
      <w:r w:rsidRPr="00454DF9">
        <w:rPr>
          <w:rFonts w:ascii="Arial" w:eastAsia="Times New Roman" w:hAnsi="Arial" w:cs="Arial"/>
          <w:color w:val="FF0000"/>
        </w:rPr>
        <w:t xml:space="preserve">žadateli/žadatelce </w:t>
      </w:r>
      <w:r w:rsidRPr="00454DF9">
        <w:rPr>
          <w:rFonts w:ascii="Arial" w:eastAsia="Times New Roman" w:hAnsi="Arial" w:cs="Arial"/>
        </w:rPr>
        <w:t xml:space="preserve">určuje plat v celkové výši </w:t>
      </w:r>
      <w:r w:rsidRPr="00454DF9">
        <w:rPr>
          <w:rFonts w:ascii="Arial" w:eastAsia="Times New Roman" w:hAnsi="Arial" w:cs="Arial"/>
          <w:color w:val="FF0000"/>
        </w:rPr>
        <w:t>X</w:t>
      </w:r>
      <w:r w:rsidRPr="00454DF9">
        <w:rPr>
          <w:rFonts w:ascii="Arial" w:hAnsi="Arial" w:cs="Arial"/>
          <w:color w:val="FF0000"/>
        </w:rPr>
        <w:t>X XXX</w:t>
      </w:r>
      <w:r w:rsidRPr="00454DF9">
        <w:rPr>
          <w:rFonts w:ascii="Arial" w:eastAsia="Times New Roman" w:hAnsi="Arial" w:cs="Arial"/>
          <w:color w:val="FF0000"/>
        </w:rPr>
        <w:t> </w:t>
      </w:r>
      <w:r w:rsidRPr="00454DF9">
        <w:rPr>
          <w:rFonts w:ascii="Arial" w:eastAsia="Times New Roman" w:hAnsi="Arial" w:cs="Arial"/>
        </w:rPr>
        <w:t>Kč</w:t>
      </w:r>
      <w:r w:rsidRPr="00454DF9">
        <w:rPr>
          <w:rFonts w:ascii="Arial" w:hAnsi="Arial" w:cs="Arial"/>
        </w:rPr>
        <w:t>.</w:t>
      </w:r>
    </w:p>
    <w:p w14:paraId="37D4EA3A" w14:textId="77777777" w:rsidR="001B7FBA" w:rsidRDefault="001B7FBA">
      <w:pPr>
        <w:spacing w:after="0" w:line="240" w:lineRule="auto"/>
        <w:contextualSpacing/>
        <w:jc w:val="both"/>
        <w:rPr>
          <w:rFonts w:ascii="Arial" w:hAnsi="Arial" w:cs="Arial"/>
        </w:rPr>
      </w:pPr>
    </w:p>
    <w:p w14:paraId="7E2A74B4" w14:textId="77777777" w:rsidR="00B00F0D" w:rsidRPr="00B0365A" w:rsidRDefault="00B00F0D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0365A">
        <w:rPr>
          <w:rFonts w:ascii="Arial" w:eastAsia="Times New Roman" w:hAnsi="Arial" w:cs="Arial"/>
          <w:b/>
          <w:spacing w:val="40"/>
          <w:lang w:eastAsia="cs-CZ"/>
        </w:rPr>
        <w:t>Po</w:t>
      </w:r>
      <w:r>
        <w:rPr>
          <w:rFonts w:ascii="Arial" w:eastAsia="Times New Roman" w:hAnsi="Arial" w:cs="Arial"/>
          <w:b/>
          <w:spacing w:val="40"/>
          <w:lang w:eastAsia="cs-CZ"/>
        </w:rPr>
        <w:t>učení</w:t>
      </w:r>
      <w:r w:rsidRPr="00B0365A">
        <w:rPr>
          <w:rFonts w:ascii="Arial" w:eastAsia="Times New Roman" w:hAnsi="Arial" w:cs="Arial"/>
          <w:b/>
          <w:spacing w:val="40"/>
          <w:lang w:eastAsia="cs-CZ"/>
        </w:rPr>
        <w:t>:</w:t>
      </w:r>
    </w:p>
    <w:p w14:paraId="3DCC2217" w14:textId="77777777" w:rsidR="001B7FBA" w:rsidRPr="00240D34" w:rsidRDefault="00B00F0D">
      <w:pPr>
        <w:overflowPunct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</w:rPr>
        <w:t xml:space="preserve">Proti tomuto rozhodnutí lze </w:t>
      </w:r>
      <w:r>
        <w:rPr>
          <w:rFonts w:ascii="Arial" w:eastAsia="Times New Roman" w:hAnsi="Arial" w:cs="Arial"/>
          <w:lang w:eastAsia="cs-CZ"/>
        </w:rPr>
        <w:t xml:space="preserve">podle § 81 a násl. </w:t>
      </w:r>
      <w:r w:rsidRPr="009C2D33">
        <w:rPr>
          <w:rFonts w:ascii="Arial" w:eastAsia="Times New Roman" w:hAnsi="Arial" w:cs="Arial"/>
          <w:lang w:eastAsia="cs-CZ"/>
        </w:rPr>
        <w:t>zákona č. 500/2004 Sb., správní řád, ve znění pozdějších předpisů</w:t>
      </w:r>
      <w:r>
        <w:rPr>
          <w:rFonts w:ascii="Arial" w:eastAsia="Times New Roman" w:hAnsi="Arial" w:cs="Arial"/>
          <w:lang w:eastAsia="cs-CZ"/>
        </w:rPr>
        <w:t>,</w:t>
      </w:r>
      <w:r>
        <w:rPr>
          <w:rFonts w:ascii="Arial" w:hAnsi="Arial" w:cs="Arial"/>
        </w:rPr>
        <w:t xml:space="preserve"> podat odvolání u </w:t>
      </w:r>
      <w:r w:rsidRPr="00644DF3">
        <w:rPr>
          <w:rFonts w:ascii="Arial" w:hAnsi="Arial" w:cs="Arial"/>
          <w:color w:val="FF0000"/>
        </w:rPr>
        <w:t>(označení služebního orgánu, který napadené rozhodnutí vydal)</w:t>
      </w:r>
      <w:r>
        <w:rPr>
          <w:rFonts w:ascii="Arial" w:hAnsi="Arial" w:cs="Arial"/>
        </w:rPr>
        <w:t xml:space="preserve">, a to do 15 dnů ode dne jeho oznámení. Odvolacím orgánem je </w:t>
      </w:r>
      <w:r w:rsidRPr="00644DF3">
        <w:rPr>
          <w:rFonts w:ascii="Arial" w:eastAsia="Times New Roman" w:hAnsi="Arial" w:cs="Arial"/>
          <w:color w:val="FF0000"/>
          <w:lang w:eastAsia="cs-CZ"/>
        </w:rPr>
        <w:t>(označení nadřízeného služebního orgánu)</w:t>
      </w:r>
      <w:r w:rsidR="006006C1" w:rsidRPr="00E679AE">
        <w:rPr>
          <w:rFonts w:ascii="Arial" w:eastAsia="Times New Roman" w:hAnsi="Arial" w:cs="Arial"/>
          <w:lang w:eastAsia="cs-CZ"/>
        </w:rPr>
        <w:t>,</w:t>
      </w:r>
      <w:r>
        <w:rPr>
          <w:rFonts w:ascii="Arial" w:hAnsi="Arial" w:cs="Arial"/>
        </w:rPr>
        <w:t xml:space="preserve"> jako nadřízený služební orgán podle § 162 odst. 4 </w:t>
      </w:r>
      <w:r>
        <w:rPr>
          <w:rFonts w:ascii="Arial" w:eastAsia="Times New Roman" w:hAnsi="Arial" w:cs="Arial"/>
          <w:lang w:eastAsia="cs-CZ"/>
        </w:rPr>
        <w:t xml:space="preserve">písm. </w:t>
      </w:r>
      <w:r w:rsidRPr="00F05985">
        <w:rPr>
          <w:rFonts w:ascii="Arial" w:eastAsia="Times New Roman" w:hAnsi="Arial" w:cs="Arial"/>
          <w:color w:val="FF0000"/>
          <w:lang w:eastAsia="cs-CZ"/>
        </w:rPr>
        <w:t>x</w:t>
      </w:r>
      <w:r w:rsidRPr="00644DF3">
        <w:rPr>
          <w:rFonts w:ascii="Arial" w:eastAsia="Times New Roman" w:hAnsi="Arial" w:cs="Arial"/>
          <w:lang w:eastAsia="cs-CZ"/>
        </w:rPr>
        <w:t>)</w:t>
      </w:r>
      <w:r w:rsidRPr="00F05985"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hAnsi="Arial" w:cs="Arial"/>
        </w:rPr>
        <w:t>zákona o státní službě. Odvolání proti tomuto rozhodnutí nemá v souladu s § 168 odst. 2 zákona o státní službě odkladný účinek.</w:t>
      </w:r>
    </w:p>
    <w:p w14:paraId="5B449A34" w14:textId="77777777" w:rsidR="001B7FBA" w:rsidRPr="00240D34" w:rsidRDefault="001B7FB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1DCB286" w14:textId="77777777" w:rsidR="001B7FBA" w:rsidRDefault="001B7FBA">
      <w:pPr>
        <w:spacing w:line="240" w:lineRule="auto"/>
        <w:contextualSpacing/>
        <w:jc w:val="both"/>
        <w:rPr>
          <w:rFonts w:ascii="Arial" w:hAnsi="Arial" w:cs="Arial"/>
        </w:rPr>
      </w:pPr>
    </w:p>
    <w:p w14:paraId="3AB9C5A0" w14:textId="77777777" w:rsidR="001B7FBA" w:rsidRPr="004C67EB" w:rsidRDefault="001B7FBA">
      <w:pPr>
        <w:spacing w:line="240" w:lineRule="auto"/>
        <w:contextualSpacing/>
        <w:jc w:val="both"/>
        <w:rPr>
          <w:rFonts w:ascii="Arial" w:hAnsi="Arial" w:cs="Arial"/>
        </w:rPr>
      </w:pPr>
    </w:p>
    <w:p w14:paraId="03DF6A37" w14:textId="77777777" w:rsidR="00230887" w:rsidRDefault="00230887" w:rsidP="00230887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 w:rsidRPr="00230887">
        <w:rPr>
          <w:rFonts w:ascii="Arial" w:hAnsi="Arial" w:cs="Arial"/>
          <w:color w:val="FF0000"/>
        </w:rPr>
        <w:t xml:space="preserve">Titul </w:t>
      </w:r>
      <w:r w:rsidR="001B7FBA">
        <w:rPr>
          <w:rFonts w:ascii="Arial" w:hAnsi="Arial" w:cs="Arial"/>
          <w:color w:val="FF0000"/>
        </w:rPr>
        <w:t xml:space="preserve">Jméno </w:t>
      </w:r>
      <w:r w:rsidR="00EE20CA">
        <w:rPr>
          <w:rFonts w:ascii="Arial" w:hAnsi="Arial" w:cs="Arial"/>
          <w:color w:val="FF0000"/>
        </w:rPr>
        <w:t>P</w:t>
      </w:r>
      <w:r w:rsidR="001B7FBA" w:rsidRPr="00195525">
        <w:rPr>
          <w:rFonts w:ascii="Arial" w:hAnsi="Arial" w:cs="Arial"/>
          <w:color w:val="FF0000"/>
        </w:rPr>
        <w:t>říjmení</w:t>
      </w:r>
    </w:p>
    <w:p w14:paraId="2CFA605A" w14:textId="77777777" w:rsidR="001B7FBA" w:rsidRDefault="00230887" w:rsidP="00230887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1B7FBA" w:rsidRPr="00195525">
        <w:rPr>
          <w:rFonts w:ascii="Arial" w:hAnsi="Arial" w:cs="Arial"/>
          <w:color w:val="FF0000"/>
        </w:rPr>
        <w:t xml:space="preserve">funkce a </w:t>
      </w:r>
      <w:r w:rsidR="001B7FBA">
        <w:rPr>
          <w:rFonts w:ascii="Arial" w:hAnsi="Arial" w:cs="Arial"/>
          <w:color w:val="FF0000"/>
        </w:rPr>
        <w:t>p</w:t>
      </w:r>
      <w:r w:rsidR="001B7FBA" w:rsidRPr="00BE5E0F">
        <w:rPr>
          <w:rFonts w:ascii="Arial" w:hAnsi="Arial" w:cs="Arial"/>
          <w:color w:val="FF0000"/>
        </w:rPr>
        <w:t>odpis</w:t>
      </w:r>
    </w:p>
    <w:p w14:paraId="1C4F2228" w14:textId="77777777" w:rsidR="001B7FBA" w:rsidRPr="00BE5E0F" w:rsidRDefault="00230887" w:rsidP="00230887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1B7FBA">
        <w:rPr>
          <w:rFonts w:ascii="Arial" w:hAnsi="Arial" w:cs="Arial"/>
          <w:color w:val="FF0000"/>
        </w:rPr>
        <w:t>oprávněné úřední osoby</w:t>
      </w:r>
    </w:p>
    <w:p w14:paraId="22DE1A9F" w14:textId="77777777" w:rsidR="001B7FBA" w:rsidRPr="00BE5E0F" w:rsidRDefault="00230887" w:rsidP="00230887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1B7FBA">
        <w:rPr>
          <w:rFonts w:ascii="Arial" w:hAnsi="Arial" w:cs="Arial"/>
          <w:color w:val="FF0000"/>
        </w:rPr>
        <w:t>(</w:t>
      </w:r>
      <w:r w:rsidR="001B7FBA" w:rsidRPr="00BE5E0F">
        <w:rPr>
          <w:rFonts w:ascii="Arial" w:hAnsi="Arial" w:cs="Arial"/>
          <w:color w:val="FF0000"/>
        </w:rPr>
        <w:t>služebního orgánu</w:t>
      </w:r>
      <w:r w:rsidR="001B7FBA">
        <w:rPr>
          <w:rFonts w:ascii="Arial" w:hAnsi="Arial" w:cs="Arial"/>
          <w:color w:val="FF0000"/>
        </w:rPr>
        <w:t>)</w:t>
      </w:r>
      <w:r w:rsidR="001B7FBA">
        <w:rPr>
          <w:rStyle w:val="Znakapoznpodarou"/>
          <w:rFonts w:ascii="Arial" w:hAnsi="Arial" w:cs="Arial"/>
          <w:color w:val="FF0000"/>
        </w:rPr>
        <w:footnoteReference w:id="14"/>
      </w:r>
    </w:p>
    <w:p w14:paraId="3DB0012E" w14:textId="6FC9174E" w:rsidR="001B7FBA" w:rsidRDefault="001B7FBA">
      <w:pPr>
        <w:spacing w:line="240" w:lineRule="auto"/>
        <w:contextualSpacing/>
        <w:jc w:val="both"/>
        <w:rPr>
          <w:rFonts w:ascii="Arial" w:hAnsi="Arial" w:cs="Arial"/>
        </w:rPr>
      </w:pPr>
    </w:p>
    <w:p w14:paraId="109010C9" w14:textId="77777777" w:rsidR="0082611A" w:rsidRDefault="0082611A">
      <w:pPr>
        <w:spacing w:line="240" w:lineRule="auto"/>
        <w:contextualSpacing/>
        <w:jc w:val="both"/>
        <w:rPr>
          <w:rFonts w:ascii="Arial" w:hAnsi="Arial" w:cs="Arial"/>
        </w:rPr>
      </w:pPr>
    </w:p>
    <w:p w14:paraId="242A1D20" w14:textId="77777777" w:rsidR="00E676C8" w:rsidRDefault="001B7FBA">
      <w:pPr>
        <w:spacing w:line="240" w:lineRule="auto"/>
        <w:contextualSpacing/>
        <w:jc w:val="center"/>
      </w:pPr>
      <w:r w:rsidRPr="00BE5E0F">
        <w:rPr>
          <w:rFonts w:ascii="Arial" w:hAnsi="Arial" w:cs="Arial"/>
          <w:color w:val="FF0000"/>
        </w:rPr>
        <w:t>Otisk úředního razítka</w:t>
      </w:r>
    </w:p>
    <w:sectPr w:rsidR="00E676C8" w:rsidSect="006A5B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A582C" w14:textId="77777777" w:rsidR="00B12266" w:rsidRDefault="00B12266" w:rsidP="00D54400">
      <w:pPr>
        <w:spacing w:after="0" w:line="240" w:lineRule="auto"/>
      </w:pPr>
      <w:r>
        <w:separator/>
      </w:r>
    </w:p>
  </w:endnote>
  <w:endnote w:type="continuationSeparator" w:id="0">
    <w:p w14:paraId="56FB4CAD" w14:textId="77777777" w:rsidR="00B12266" w:rsidRDefault="00B12266" w:rsidP="00D54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7497" w14:textId="77777777" w:rsidR="006A7FD9" w:rsidRDefault="006A7F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95B5E" w14:textId="77777777" w:rsidR="00FA4302" w:rsidRPr="00406D51" w:rsidRDefault="00E44E08" w:rsidP="00406D51">
    <w:pPr>
      <w:pStyle w:val="Zpat"/>
      <w:jc w:val="center"/>
      <w:rPr>
        <w:rFonts w:ascii="Arial" w:hAnsi="Arial" w:cs="Arial"/>
        <w:sz w:val="24"/>
        <w:szCs w:val="24"/>
      </w:rPr>
    </w:pPr>
    <w:r w:rsidRPr="00406D51">
      <w:rPr>
        <w:rFonts w:ascii="Arial" w:hAnsi="Arial" w:cs="Arial"/>
        <w:sz w:val="24"/>
        <w:szCs w:val="24"/>
      </w:rPr>
      <w:fldChar w:fldCharType="begin"/>
    </w:r>
    <w:r w:rsidRPr="00406D51">
      <w:rPr>
        <w:rFonts w:ascii="Arial" w:hAnsi="Arial" w:cs="Arial"/>
        <w:sz w:val="24"/>
        <w:szCs w:val="24"/>
      </w:rPr>
      <w:instrText xml:space="preserve"> PAGE   \* MERGEFORMAT </w:instrText>
    </w:r>
    <w:r w:rsidRPr="00406D51">
      <w:rPr>
        <w:rFonts w:ascii="Arial" w:hAnsi="Arial" w:cs="Arial"/>
        <w:sz w:val="24"/>
        <w:szCs w:val="24"/>
      </w:rPr>
      <w:fldChar w:fldCharType="separate"/>
    </w:r>
    <w:r w:rsidR="00230887">
      <w:rPr>
        <w:rFonts w:ascii="Arial" w:hAnsi="Arial" w:cs="Arial"/>
        <w:noProof/>
        <w:sz w:val="24"/>
        <w:szCs w:val="24"/>
      </w:rPr>
      <w:t>2</w:t>
    </w:r>
    <w:r w:rsidRPr="00406D51">
      <w:rPr>
        <w:rFonts w:ascii="Arial" w:hAnsi="Arial" w:cs="Arial"/>
        <w:noProof/>
        <w:sz w:val="24"/>
        <w:szCs w:val="24"/>
      </w:rPr>
      <w:fldChar w:fldCharType="end"/>
    </w:r>
  </w:p>
  <w:p w14:paraId="035315FF" w14:textId="77777777" w:rsidR="00FA4302" w:rsidRDefault="00FA430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D84B2" w14:textId="77777777" w:rsidR="006A7FD9" w:rsidRDefault="006A7F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602CF" w14:textId="77777777" w:rsidR="00B12266" w:rsidRDefault="00B12266" w:rsidP="00D54400">
      <w:pPr>
        <w:spacing w:after="0" w:line="240" w:lineRule="auto"/>
      </w:pPr>
      <w:r>
        <w:separator/>
      </w:r>
    </w:p>
  </w:footnote>
  <w:footnote w:type="continuationSeparator" w:id="0">
    <w:p w14:paraId="574E30E9" w14:textId="77777777" w:rsidR="00B12266" w:rsidRDefault="00B12266" w:rsidP="00D54400">
      <w:pPr>
        <w:spacing w:after="0" w:line="240" w:lineRule="auto"/>
      </w:pPr>
      <w:r>
        <w:continuationSeparator/>
      </w:r>
    </w:p>
  </w:footnote>
  <w:footnote w:id="1">
    <w:p w14:paraId="390D23CB" w14:textId="77777777" w:rsidR="008E445D" w:rsidRPr="00E76E9C" w:rsidRDefault="008E445D" w:rsidP="008E445D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E76E9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76E9C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E76E9C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 a bez doplnění či úpravy splňující podmínky § 68 a 69 zákona č. 500/2004 Sb., správní řád, ve znění pozdějších předpisů.</w:t>
      </w:r>
    </w:p>
  </w:footnote>
  <w:footnote w:id="2">
    <w:p w14:paraId="482304D4" w14:textId="77777777" w:rsidR="00CC0C2D" w:rsidRDefault="00CC0C2D" w:rsidP="008E445D">
      <w:pPr>
        <w:pStyle w:val="Textpoznpodarou"/>
        <w:spacing w:after="120"/>
        <w:ind w:left="142" w:hanging="142"/>
        <w:jc w:val="both"/>
      </w:pPr>
      <w:r w:rsidRPr="00644DF3">
        <w:rPr>
          <w:rStyle w:val="Znakapoznpodarou"/>
          <w:color w:val="FF0000"/>
        </w:rPr>
        <w:footnoteRef/>
      </w:r>
      <w: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E341F7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027D09F1" w14:textId="561B8FA9" w:rsidR="00D54400" w:rsidRPr="008E445D" w:rsidRDefault="00D54400" w:rsidP="008E445D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</w:rPr>
      </w:pPr>
      <w:r w:rsidRPr="00454DF9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54DF9">
        <w:rPr>
          <w:rFonts w:ascii="Arial" w:hAnsi="Arial" w:cs="Arial"/>
          <w:color w:val="FF0000"/>
          <w:sz w:val="18"/>
          <w:szCs w:val="18"/>
        </w:rPr>
        <w:t xml:space="preserve"> </w:t>
      </w:r>
      <w:r w:rsidRPr="00644DF3">
        <w:rPr>
          <w:rFonts w:ascii="Arial" w:hAnsi="Arial" w:cs="Arial"/>
          <w:color w:val="FF0000"/>
          <w:sz w:val="18"/>
          <w:szCs w:val="18"/>
        </w:rPr>
        <w:t>Vzor nereflektuje situaci, kdy je již žadatel ve služebním poměru. V takovém případě se bude rozhodovat pouze o jmenování na služební místo a text rozhodnutí bude nutno této skutečnosti přizpůsobit</w:t>
      </w:r>
      <w:r w:rsidR="00CC0C2D" w:rsidRPr="00644DF3">
        <w:rPr>
          <w:rFonts w:ascii="Arial" w:hAnsi="Arial" w:cs="Arial"/>
          <w:color w:val="FF0000"/>
          <w:sz w:val="18"/>
          <w:szCs w:val="18"/>
        </w:rPr>
        <w:t>.</w:t>
      </w:r>
      <w:r w:rsidR="008E445D" w:rsidRPr="008E445D">
        <w:rPr>
          <w:rFonts w:ascii="Arial" w:hAnsi="Arial" w:cs="Arial"/>
          <w:color w:val="FF0000"/>
          <w:sz w:val="18"/>
          <w:szCs w:val="18"/>
        </w:rPr>
        <w:t xml:space="preserve"> Vzor rozhodnutí o </w:t>
      </w:r>
      <w:r w:rsidR="008E445D">
        <w:rPr>
          <w:rFonts w:ascii="Arial" w:hAnsi="Arial" w:cs="Arial"/>
          <w:color w:val="FF0000"/>
          <w:sz w:val="18"/>
          <w:szCs w:val="18"/>
        </w:rPr>
        <w:t>jmenování</w:t>
      </w:r>
      <w:r w:rsidR="008E445D" w:rsidRPr="008E445D">
        <w:rPr>
          <w:rFonts w:ascii="Arial" w:hAnsi="Arial" w:cs="Arial"/>
          <w:color w:val="FF0000"/>
          <w:sz w:val="18"/>
          <w:szCs w:val="18"/>
        </w:rPr>
        <w:t xml:space="preserve"> na služební místo</w:t>
      </w:r>
      <w:r w:rsidR="008E445D">
        <w:rPr>
          <w:rFonts w:ascii="Arial" w:hAnsi="Arial" w:cs="Arial"/>
          <w:color w:val="FF0000"/>
          <w:sz w:val="18"/>
          <w:szCs w:val="18"/>
        </w:rPr>
        <w:t xml:space="preserve"> představeného</w:t>
      </w:r>
      <w:r w:rsidR="008E445D" w:rsidRPr="008E445D">
        <w:rPr>
          <w:rFonts w:ascii="Arial" w:hAnsi="Arial" w:cs="Arial"/>
          <w:color w:val="FF0000"/>
          <w:sz w:val="18"/>
          <w:szCs w:val="18"/>
        </w:rPr>
        <w:t xml:space="preserve"> je přílohou Metodického pokynu </w:t>
      </w:r>
      <w:r w:rsidR="00832F58">
        <w:rPr>
          <w:rFonts w:ascii="Arial" w:hAnsi="Arial" w:cs="Arial"/>
          <w:color w:val="FF0000"/>
          <w:sz w:val="18"/>
          <w:szCs w:val="18"/>
        </w:rPr>
        <w:t>nejvyššího státního tajemníka</w:t>
      </w:r>
      <w:r w:rsidR="008E445D" w:rsidRPr="008E445D">
        <w:rPr>
          <w:rFonts w:ascii="Arial" w:hAnsi="Arial" w:cs="Arial"/>
          <w:color w:val="FF0000"/>
          <w:sz w:val="18"/>
          <w:szCs w:val="18"/>
        </w:rPr>
        <w:t>, kterým se stanoví podrobnosti ke změnám služebního poměru.</w:t>
      </w:r>
    </w:p>
  </w:footnote>
  <w:footnote w:id="4">
    <w:p w14:paraId="18D67F92" w14:textId="0D274796" w:rsidR="007D2604" w:rsidRDefault="007D2604" w:rsidP="00110AFF">
      <w:pPr>
        <w:pStyle w:val="Textpoznpodarou"/>
        <w:spacing w:after="120"/>
        <w:ind w:left="142" w:hanging="142"/>
        <w:jc w:val="both"/>
      </w:pPr>
      <w:r w:rsidRPr="00110AF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110AFF">
        <w:rPr>
          <w:rFonts w:ascii="Arial" w:hAnsi="Arial" w:cs="Arial"/>
          <w:color w:val="FF0000"/>
          <w:sz w:val="18"/>
          <w:szCs w:val="18"/>
        </w:rPr>
        <w:t xml:space="preserve"> Bude-li žadatel přijímán jako zástup za dočasně nepřítomného státního zaměstnance. Trvání služebního poměru i jmenování na dobu určitou bude vymezeno společně časovým určením nepřítomnosti představeného, kterého bude žadatel zastupovat. </w:t>
      </w:r>
    </w:p>
  </w:footnote>
  <w:footnote w:id="5">
    <w:p w14:paraId="4B60C444" w14:textId="69FEEC0C" w:rsidR="005C4989" w:rsidRDefault="005C4989" w:rsidP="00110AFF">
      <w:pPr>
        <w:pStyle w:val="Textpoznpodarou"/>
        <w:spacing w:after="120"/>
        <w:ind w:left="142" w:hanging="142"/>
        <w:jc w:val="both"/>
      </w:pPr>
      <w:r w:rsidRPr="008769B5">
        <w:rPr>
          <w:rStyle w:val="Znakapoznpodarou"/>
          <w:color w:val="FF0000"/>
        </w:rPr>
        <w:footnoteRef/>
      </w:r>
      <w:r w:rsidRPr="008769B5">
        <w:rPr>
          <w:color w:val="FF0000"/>
        </w:rPr>
        <w:t xml:space="preserve"> </w:t>
      </w:r>
      <w:r w:rsidRPr="008769B5">
        <w:rPr>
          <w:rFonts w:ascii="Arial" w:hAnsi="Arial" w:cs="Arial"/>
          <w:color w:val="FF0000"/>
          <w:sz w:val="18"/>
          <w:szCs w:val="18"/>
        </w:rPr>
        <w:t>Délka funkčního období je stanovena pro všechny představené</w:t>
      </w:r>
      <w:r>
        <w:rPr>
          <w:rFonts w:ascii="Arial" w:hAnsi="Arial" w:cs="Arial"/>
          <w:color w:val="FF0000"/>
          <w:sz w:val="18"/>
          <w:szCs w:val="18"/>
        </w:rPr>
        <w:t xml:space="preserve"> - </w:t>
      </w:r>
      <w:r w:rsidRPr="008769B5">
        <w:rPr>
          <w:rFonts w:ascii="Arial" w:hAnsi="Arial" w:cs="Arial"/>
          <w:color w:val="FF0000"/>
          <w:sz w:val="18"/>
          <w:szCs w:val="18"/>
        </w:rPr>
        <w:t>vyjma služebního místa vedoucího oddělení</w:t>
      </w:r>
      <w:r>
        <w:rPr>
          <w:rFonts w:ascii="Arial" w:hAnsi="Arial" w:cs="Arial"/>
          <w:color w:val="FF0000"/>
          <w:sz w:val="18"/>
          <w:szCs w:val="18"/>
        </w:rPr>
        <w:t>, kdy se délka funkčního období neuvede</w:t>
      </w:r>
      <w:r w:rsidRPr="008769B5">
        <w:rPr>
          <w:rFonts w:ascii="Arial" w:hAnsi="Arial" w:cs="Arial"/>
          <w:color w:val="FF0000"/>
          <w:sz w:val="18"/>
          <w:szCs w:val="18"/>
        </w:rPr>
        <w:t>. V případě odlišné délky funkčního období (např. u vedoucího služebního úřadu, kdy tak stanoví speciální zákon), uveďte správný časový údaj.</w:t>
      </w:r>
      <w:r w:rsidRPr="008769B5">
        <w:rPr>
          <w:color w:val="FF0000"/>
        </w:rPr>
        <w:t xml:space="preserve"> </w:t>
      </w:r>
    </w:p>
  </w:footnote>
  <w:footnote w:id="6">
    <w:p w14:paraId="369DD0D6" w14:textId="77777777" w:rsidR="006B41E5" w:rsidRPr="00401198" w:rsidRDefault="006B41E5" w:rsidP="008E445D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</w:t>
      </w:r>
      <w:r w:rsidR="00A532D9">
        <w:rPr>
          <w:rFonts w:ascii="Arial" w:hAnsi="Arial" w:cs="Arial"/>
          <w:color w:val="FF0000"/>
          <w:sz w:val="18"/>
          <w:szCs w:val="18"/>
        </w:rPr>
        <w:t>,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</w:t>
      </w:r>
      <w:r w:rsidR="00BA2E29" w:rsidRPr="00644DF3">
        <w:rPr>
          <w:rFonts w:ascii="Arial" w:hAnsi="Arial" w:cs="Arial"/>
          <w:color w:val="FF0000"/>
          <w:sz w:val="18"/>
          <w:szCs w:val="18"/>
        </w:rPr>
        <w:t>U představených se jako vhodné jeví označení prostřednictvím jeho služebního označení podle § 9 odst. 2 a 3 zákona o státní službě (např. vedoucí oddělení) s uvedením názvu konkrétního organizačního útvaru (např. názvu oddělení) správního úřadu, jehož je účastník představeným.</w:t>
      </w:r>
      <w:r w:rsidR="00BA2E29" w:rsidRPr="00644DF3">
        <w:rPr>
          <w:rFonts w:ascii="Arial" w:hAnsi="Arial" w:cs="Arial"/>
          <w:color w:val="FF0000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>Lze rovněž využít i</w:t>
      </w:r>
      <w:r w:rsidR="00B00F0D">
        <w:rPr>
          <w:rFonts w:ascii="Arial" w:hAnsi="Arial" w:cs="Arial"/>
          <w:color w:val="FF0000"/>
          <w:sz w:val="18"/>
          <w:szCs w:val="18"/>
        </w:rPr>
        <w:t> </w:t>
      </w:r>
      <w:r w:rsidRPr="00401198">
        <w:rPr>
          <w:rFonts w:ascii="Arial" w:hAnsi="Arial" w:cs="Arial"/>
          <w:color w:val="FF0000"/>
          <w:sz w:val="18"/>
          <w:szCs w:val="18"/>
        </w:rPr>
        <w:t>jiný identifikátor služebního místa uvedený ve vnitřní systemizaci správního úřadu (např. číselné označení služebního místa, pokud je takto služební místo ve vnitřní systemizaci označeno).</w:t>
      </w:r>
    </w:p>
  </w:footnote>
  <w:footnote w:id="7">
    <w:p w14:paraId="5F6180C0" w14:textId="39A167E7" w:rsidR="00B94489" w:rsidRPr="00CA6BE5" w:rsidRDefault="00B94489" w:rsidP="00BA2E29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CA6BE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6BE5">
        <w:rPr>
          <w:rFonts w:ascii="Arial" w:hAnsi="Arial" w:cs="Arial"/>
          <w:color w:val="FF0000"/>
          <w:sz w:val="18"/>
          <w:szCs w:val="18"/>
        </w:rPr>
        <w:t xml:space="preserve"> </w:t>
      </w:r>
      <w:r w:rsidR="00557570">
        <w:rPr>
          <w:rFonts w:ascii="Arial" w:hAnsi="Arial" w:cs="Arial"/>
          <w:color w:val="FF0000"/>
          <w:sz w:val="18"/>
          <w:szCs w:val="18"/>
        </w:rPr>
        <w:t>U</w:t>
      </w:r>
      <w:r w:rsidRPr="00CA6BE5">
        <w:rPr>
          <w:rFonts w:ascii="Arial" w:hAnsi="Arial" w:cs="Arial"/>
          <w:color w:val="FF0000"/>
          <w:sz w:val="18"/>
          <w:szCs w:val="18"/>
        </w:rPr>
        <w:t xml:space="preserve">vede </w:t>
      </w:r>
      <w:r w:rsidR="00557570">
        <w:rPr>
          <w:rFonts w:ascii="Arial" w:hAnsi="Arial" w:cs="Arial"/>
          <w:color w:val="FF0000"/>
          <w:sz w:val="18"/>
          <w:szCs w:val="18"/>
        </w:rPr>
        <w:t>se</w:t>
      </w:r>
      <w:r w:rsidRPr="00CA6BE5">
        <w:rPr>
          <w:rFonts w:ascii="Arial" w:hAnsi="Arial" w:cs="Arial"/>
          <w:color w:val="FF0000"/>
          <w:sz w:val="18"/>
          <w:szCs w:val="18"/>
        </w:rPr>
        <w:t xml:space="preserve"> služební označení představeného podle § 9 zákona o státní službě.</w:t>
      </w:r>
    </w:p>
  </w:footnote>
  <w:footnote w:id="8">
    <w:p w14:paraId="3A952BE1" w14:textId="2C9D8DE0" w:rsidR="00BC4C4D" w:rsidRDefault="00BC4C4D" w:rsidP="00BA2E29">
      <w:pPr>
        <w:pStyle w:val="Textpoznpodarou"/>
        <w:spacing w:after="120"/>
        <w:ind w:left="142" w:hanging="142"/>
        <w:jc w:val="both"/>
      </w:pPr>
      <w:r w:rsidRPr="00A97292">
        <w:rPr>
          <w:rStyle w:val="Znakapoznpodarou"/>
          <w:color w:val="FF0000"/>
        </w:rPr>
        <w:footnoteRef/>
      </w:r>
      <w:r w:rsidRPr="00A97292">
        <w:rPr>
          <w:color w:val="FF0000"/>
        </w:rPr>
        <w:t xml:space="preserve"> </w:t>
      </w:r>
      <w:r w:rsidR="00BA2E29" w:rsidRPr="00F37F94">
        <w:rPr>
          <w:rFonts w:ascii="Arial" w:hAnsi="Arial" w:cs="Arial"/>
          <w:color w:val="FF0000"/>
          <w:sz w:val="18"/>
          <w:szCs w:val="18"/>
        </w:rPr>
        <w:t xml:space="preserve">Podle § 29 odst. </w:t>
      </w:r>
      <w:r w:rsidR="00557570">
        <w:rPr>
          <w:rFonts w:ascii="Arial" w:hAnsi="Arial" w:cs="Arial"/>
          <w:color w:val="FF0000"/>
          <w:sz w:val="18"/>
          <w:szCs w:val="18"/>
        </w:rPr>
        <w:t>1</w:t>
      </w:r>
      <w:r w:rsidR="00BA2E29" w:rsidRPr="00F37F94">
        <w:rPr>
          <w:rFonts w:ascii="Arial" w:hAnsi="Arial" w:cs="Arial"/>
          <w:color w:val="FF0000"/>
          <w:sz w:val="18"/>
          <w:szCs w:val="18"/>
        </w:rPr>
        <w:t xml:space="preserve"> zákona o státní službě se zkušební doba stanoví v délce 6 měsíců. Nestanoví se konkrétním datem, kdy uplyne, s ohledem na možnosti jejího prodloužení podle § 29 odst. </w:t>
      </w:r>
      <w:r w:rsidR="00557570">
        <w:rPr>
          <w:rFonts w:ascii="Arial" w:hAnsi="Arial" w:cs="Arial"/>
          <w:color w:val="FF0000"/>
          <w:sz w:val="18"/>
          <w:szCs w:val="18"/>
        </w:rPr>
        <w:t>1</w:t>
      </w:r>
      <w:r w:rsidR="00557570" w:rsidRPr="00F37F94">
        <w:rPr>
          <w:rFonts w:ascii="Arial" w:hAnsi="Arial" w:cs="Arial"/>
          <w:color w:val="FF0000"/>
          <w:sz w:val="18"/>
          <w:szCs w:val="18"/>
        </w:rPr>
        <w:t xml:space="preserve"> </w:t>
      </w:r>
      <w:r w:rsidR="00BA2E29" w:rsidRPr="00F37F94">
        <w:rPr>
          <w:rFonts w:ascii="Arial" w:hAnsi="Arial" w:cs="Arial"/>
          <w:color w:val="FF0000"/>
          <w:sz w:val="18"/>
          <w:szCs w:val="18"/>
        </w:rPr>
        <w:t xml:space="preserve">zákona o státní službě. Osobě, která není státním zaměstnancem, se zkušební doba stanoví vždy. Státnímu zaměstnanci, který je </w:t>
      </w:r>
      <w:r w:rsidR="00BA2E29">
        <w:rPr>
          <w:rFonts w:ascii="Arial" w:hAnsi="Arial" w:cs="Arial"/>
          <w:color w:val="FF0000"/>
          <w:sz w:val="18"/>
          <w:szCs w:val="18"/>
        </w:rPr>
        <w:t>jmenován</w:t>
      </w:r>
      <w:r w:rsidR="00BA2E29" w:rsidRPr="00F37F94">
        <w:rPr>
          <w:rFonts w:ascii="Arial" w:hAnsi="Arial" w:cs="Arial"/>
          <w:color w:val="FF0000"/>
          <w:sz w:val="18"/>
          <w:szCs w:val="18"/>
        </w:rPr>
        <w:t xml:space="preserve"> na</w:t>
      </w:r>
      <w:r w:rsidR="0082611A">
        <w:rPr>
          <w:rFonts w:ascii="Arial" w:hAnsi="Arial" w:cs="Arial"/>
          <w:color w:val="FF0000"/>
          <w:sz w:val="18"/>
          <w:szCs w:val="18"/>
        </w:rPr>
        <w:t> </w:t>
      </w:r>
      <w:r w:rsidR="00BA2E29" w:rsidRPr="00F37F94">
        <w:rPr>
          <w:rFonts w:ascii="Arial" w:hAnsi="Arial" w:cs="Arial"/>
          <w:color w:val="FF0000"/>
          <w:sz w:val="18"/>
          <w:szCs w:val="18"/>
        </w:rPr>
        <w:t xml:space="preserve">jiné služební místo </w:t>
      </w:r>
      <w:r w:rsidR="00BA2E29">
        <w:rPr>
          <w:rFonts w:ascii="Arial" w:hAnsi="Arial" w:cs="Arial"/>
          <w:color w:val="FF0000"/>
          <w:sz w:val="18"/>
          <w:szCs w:val="18"/>
        </w:rPr>
        <w:t>představeného</w:t>
      </w:r>
      <w:r w:rsidR="00BA2E29" w:rsidRPr="00F37F94">
        <w:rPr>
          <w:rFonts w:ascii="Arial" w:hAnsi="Arial" w:cs="Arial"/>
          <w:color w:val="FF0000"/>
          <w:sz w:val="18"/>
          <w:szCs w:val="18"/>
        </w:rPr>
        <w:t xml:space="preserve">, se již znovu nestanoví zkušební doba. Pokud však ještě plyne zkušební doba stanovená podle § 29 odst. </w:t>
      </w:r>
      <w:r w:rsidR="00557570">
        <w:rPr>
          <w:rFonts w:ascii="Arial" w:hAnsi="Arial" w:cs="Arial"/>
          <w:color w:val="FF0000"/>
          <w:sz w:val="18"/>
          <w:szCs w:val="18"/>
        </w:rPr>
        <w:t>1</w:t>
      </w:r>
      <w:r w:rsidR="00557570" w:rsidRPr="00F37F94">
        <w:rPr>
          <w:rFonts w:ascii="Arial" w:hAnsi="Arial" w:cs="Arial"/>
          <w:color w:val="FF0000"/>
          <w:sz w:val="18"/>
          <w:szCs w:val="18"/>
        </w:rPr>
        <w:t xml:space="preserve"> </w:t>
      </w:r>
      <w:r w:rsidR="00BA2E29" w:rsidRPr="00F37F94">
        <w:rPr>
          <w:rFonts w:ascii="Arial" w:hAnsi="Arial" w:cs="Arial"/>
          <w:color w:val="FF0000"/>
          <w:sz w:val="18"/>
          <w:szCs w:val="18"/>
        </w:rPr>
        <w:t xml:space="preserve">zákona o státní službě, není její trvání </w:t>
      </w:r>
      <w:r w:rsidR="00BA2E29">
        <w:rPr>
          <w:rFonts w:ascii="Arial" w:hAnsi="Arial" w:cs="Arial"/>
          <w:color w:val="FF0000"/>
          <w:sz w:val="18"/>
          <w:szCs w:val="18"/>
        </w:rPr>
        <w:t xml:space="preserve">jmenováním </w:t>
      </w:r>
      <w:r w:rsidR="00BA2E29" w:rsidRPr="00F37F94">
        <w:rPr>
          <w:rFonts w:ascii="Arial" w:hAnsi="Arial" w:cs="Arial"/>
          <w:color w:val="FF0000"/>
          <w:sz w:val="18"/>
          <w:szCs w:val="18"/>
        </w:rPr>
        <w:t xml:space="preserve">na jiné služební místo </w:t>
      </w:r>
      <w:r w:rsidR="00BA2E29">
        <w:rPr>
          <w:rFonts w:ascii="Arial" w:hAnsi="Arial" w:cs="Arial"/>
          <w:color w:val="FF0000"/>
          <w:sz w:val="18"/>
          <w:szCs w:val="18"/>
        </w:rPr>
        <w:t>představeného</w:t>
      </w:r>
      <w:r w:rsidR="00BA2E29" w:rsidRPr="00F37F94">
        <w:rPr>
          <w:rFonts w:ascii="Arial" w:hAnsi="Arial" w:cs="Arial"/>
          <w:color w:val="FF0000"/>
          <w:sz w:val="18"/>
          <w:szCs w:val="18"/>
        </w:rPr>
        <w:t xml:space="preserve"> dotčeno a zkušební doba doběhne.</w:t>
      </w:r>
    </w:p>
  </w:footnote>
  <w:footnote w:id="9">
    <w:p w14:paraId="07C12052" w14:textId="14A6C60C" w:rsidR="007C5157" w:rsidRPr="00195525" w:rsidRDefault="007C5157" w:rsidP="00BA2E29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195525">
        <w:rPr>
          <w:rFonts w:ascii="Arial" w:hAnsi="Arial" w:cs="Arial"/>
          <w:color w:val="FF0000"/>
          <w:sz w:val="18"/>
          <w:szCs w:val="18"/>
        </w:rPr>
        <w:t xml:space="preserve"> </w:t>
      </w:r>
      <w:r w:rsidR="00BA2E29" w:rsidRPr="00195525">
        <w:rPr>
          <w:rFonts w:ascii="Arial" w:hAnsi="Arial" w:cs="Arial"/>
          <w:color w:val="FF0000"/>
          <w:sz w:val="18"/>
          <w:szCs w:val="18"/>
        </w:rPr>
        <w:t>V případě povolení kratší služební doby podle § 116 zákona o státní službě je uvedené nutno odrazit i</w:t>
      </w:r>
      <w:r w:rsidR="00BA2E29">
        <w:rPr>
          <w:rFonts w:ascii="Arial" w:hAnsi="Arial" w:cs="Arial"/>
          <w:color w:val="FF0000"/>
          <w:sz w:val="18"/>
          <w:szCs w:val="18"/>
        </w:rPr>
        <w:t> </w:t>
      </w:r>
      <w:r w:rsidR="00BA2E29" w:rsidRPr="00195525">
        <w:rPr>
          <w:rFonts w:ascii="Arial" w:hAnsi="Arial" w:cs="Arial"/>
          <w:color w:val="FF0000"/>
          <w:sz w:val="18"/>
          <w:szCs w:val="18"/>
        </w:rPr>
        <w:t>v odůvodnění rozhodnutí.</w:t>
      </w:r>
      <w:r w:rsidR="00BA2E29"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  <w:footnote w:id="10">
    <w:p w14:paraId="1701AB81" w14:textId="77777777" w:rsidR="00CC0C2D" w:rsidRDefault="00CC0C2D" w:rsidP="00D23A23">
      <w:pPr>
        <w:pStyle w:val="Textpoznpodarou"/>
        <w:spacing w:after="120"/>
        <w:ind w:left="142" w:hanging="142"/>
        <w:jc w:val="both"/>
      </w:pPr>
      <w:r w:rsidRPr="00FE61A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E61AF">
        <w:rPr>
          <w:rFonts w:ascii="Arial" w:hAnsi="Arial" w:cs="Arial"/>
          <w:color w:val="FF0000"/>
          <w:sz w:val="18"/>
          <w:szCs w:val="18"/>
        </w:rPr>
        <w:t xml:space="preserve"> Je-li den vzniku pracovního poměru dnem pracovního klidu, je třeba stanovit jako den nástupu do služby nejbližší následující pracovní den – to se projeví též v odůvodnění rozhodnutí.</w:t>
      </w:r>
    </w:p>
  </w:footnote>
  <w:footnote w:id="11">
    <w:p w14:paraId="6C6136D0" w14:textId="2C6672D4" w:rsidR="005C4989" w:rsidRPr="0072602A" w:rsidRDefault="005C4989" w:rsidP="0072602A">
      <w:pPr>
        <w:pStyle w:val="Textpoznpodarou"/>
        <w:spacing w:after="120"/>
        <w:ind w:left="142" w:hanging="142"/>
        <w:jc w:val="both"/>
        <w:rPr>
          <w:rFonts w:ascii="Arial" w:hAnsi="Arial" w:cs="Arial"/>
        </w:rPr>
      </w:pPr>
      <w:r w:rsidRPr="0072602A">
        <w:rPr>
          <w:rStyle w:val="Znakapoznpodarou"/>
          <w:rFonts w:ascii="Arial" w:hAnsi="Arial" w:cs="Arial"/>
          <w:color w:val="FF0000"/>
        </w:rPr>
        <w:footnoteRef/>
      </w:r>
      <w:r w:rsidRPr="0072602A">
        <w:rPr>
          <w:rFonts w:ascii="Arial" w:hAnsi="Arial" w:cs="Arial"/>
          <w:color w:val="FF0000"/>
        </w:rPr>
        <w:t xml:space="preserve"> </w:t>
      </w:r>
      <w:r w:rsidR="0072602A" w:rsidRPr="0072602A">
        <w:rPr>
          <w:rFonts w:ascii="Arial" w:hAnsi="Arial" w:cs="Arial"/>
          <w:color w:val="FF0000"/>
          <w:sz w:val="18"/>
          <w:szCs w:val="18"/>
        </w:rPr>
        <w:t xml:space="preserve">Tato věta se neuvede v případě jmenování vedoucího </w:t>
      </w:r>
      <w:r w:rsidR="0072602A" w:rsidRPr="004B466A">
        <w:rPr>
          <w:rFonts w:ascii="Arial" w:hAnsi="Arial" w:cs="Arial"/>
          <w:color w:val="FF0000"/>
          <w:sz w:val="18"/>
          <w:szCs w:val="18"/>
        </w:rPr>
        <w:t>oddělení. V případě odlišné délky funkčního období (např. u vedoucího služebního úřadu, kdy tak stanoví speciální zákon), uveďte správný časový údaj. V případě, kdy státní zaměstnanec je jmenován pouze na část funkčního období, neboť bude na služebním místě zastupovat jiného státního zaměstnance, je třeba uvedené promítnout v odůvodnění rozhodnutí.</w:t>
      </w:r>
    </w:p>
  </w:footnote>
  <w:footnote w:id="12">
    <w:p w14:paraId="361D32CE" w14:textId="77777777" w:rsidR="0075591F" w:rsidRPr="00644DF3" w:rsidRDefault="0075591F" w:rsidP="00EE20CA">
      <w:pPr>
        <w:pStyle w:val="Textpoznpodarou"/>
        <w:spacing w:after="120"/>
        <w:ind w:left="142" w:hanging="142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EE20CA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E20CA">
        <w:rPr>
          <w:rFonts w:ascii="Arial" w:hAnsi="Arial" w:cs="Arial"/>
          <w:color w:val="FF0000"/>
          <w:sz w:val="18"/>
          <w:szCs w:val="18"/>
        </w:rPr>
        <w:t xml:space="preserve"> Použije se pouze v případě, že je povolována kratší služební doba</w:t>
      </w:r>
      <w:r w:rsidR="00E00F9B" w:rsidRPr="00EE20CA">
        <w:rPr>
          <w:rFonts w:ascii="Arial" w:hAnsi="Arial" w:cs="Arial"/>
          <w:color w:val="FF0000"/>
          <w:sz w:val="18"/>
          <w:szCs w:val="18"/>
        </w:rPr>
        <w:t xml:space="preserve"> současně s přijetím do služebního poměru</w:t>
      </w:r>
      <w:r w:rsidRPr="00EE20CA">
        <w:rPr>
          <w:rFonts w:ascii="Arial" w:hAnsi="Arial" w:cs="Arial"/>
          <w:color w:val="FF0000"/>
          <w:sz w:val="18"/>
          <w:szCs w:val="18"/>
        </w:rPr>
        <w:t xml:space="preserve">. </w:t>
      </w:r>
    </w:p>
  </w:footnote>
  <w:footnote w:id="13">
    <w:p w14:paraId="1932D27E" w14:textId="3DC23633" w:rsidR="0097032D" w:rsidRPr="00C1375A" w:rsidRDefault="0097032D" w:rsidP="0097032D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C1375A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1375A">
        <w:rPr>
          <w:rFonts w:ascii="Arial" w:hAnsi="Arial" w:cs="Arial"/>
          <w:color w:val="FF0000"/>
          <w:sz w:val="18"/>
          <w:szCs w:val="18"/>
        </w:rPr>
        <w:t xml:space="preserve"> Podle okolností případu je třeba doplnit odůvodnění zápočtu </w:t>
      </w:r>
      <w:r>
        <w:rPr>
          <w:rFonts w:ascii="Arial" w:hAnsi="Arial" w:cs="Arial"/>
          <w:color w:val="FF0000"/>
          <w:sz w:val="18"/>
          <w:szCs w:val="18"/>
        </w:rPr>
        <w:t xml:space="preserve">doby </w:t>
      </w:r>
      <w:r w:rsidRPr="00C1375A">
        <w:rPr>
          <w:rFonts w:ascii="Arial" w:hAnsi="Arial" w:cs="Arial"/>
          <w:color w:val="FF0000"/>
          <w:sz w:val="18"/>
          <w:szCs w:val="18"/>
        </w:rPr>
        <w:t xml:space="preserve">praxe pro účely zařazení do platového stupně v návaznosti na kritéria stanovená </w:t>
      </w:r>
      <w:r>
        <w:rPr>
          <w:rFonts w:ascii="Arial" w:hAnsi="Arial" w:cs="Arial"/>
          <w:color w:val="FF0000"/>
          <w:sz w:val="18"/>
          <w:szCs w:val="18"/>
        </w:rPr>
        <w:t xml:space="preserve">v </w:t>
      </w:r>
      <w:r w:rsidRPr="00C1375A">
        <w:rPr>
          <w:rFonts w:ascii="Arial" w:hAnsi="Arial" w:cs="Arial"/>
          <w:color w:val="FF0000"/>
          <w:sz w:val="18"/>
          <w:szCs w:val="18"/>
        </w:rPr>
        <w:t>§ 3 nařízení vlády č. 304/2014 Sb., tj. zejména uvést, jaké doby praxe byly započítány v plném rozsahu a jaké v rozsahu dvou třetin</w:t>
      </w:r>
      <w:r w:rsidR="0082611A">
        <w:rPr>
          <w:rFonts w:ascii="Arial" w:hAnsi="Arial" w:cs="Arial"/>
          <w:color w:val="FF0000"/>
          <w:sz w:val="18"/>
          <w:szCs w:val="18"/>
        </w:rPr>
        <w:t xml:space="preserve"> apod</w:t>
      </w:r>
      <w:r w:rsidRPr="00C1375A">
        <w:rPr>
          <w:rFonts w:ascii="Arial" w:hAnsi="Arial" w:cs="Arial"/>
          <w:color w:val="FF0000"/>
          <w:sz w:val="18"/>
          <w:szCs w:val="18"/>
        </w:rPr>
        <w:t xml:space="preserve">. </w:t>
      </w:r>
    </w:p>
  </w:footnote>
  <w:footnote w:id="14">
    <w:p w14:paraId="4DC1F474" w14:textId="77777777" w:rsidR="001B7FBA" w:rsidRPr="00CA27AC" w:rsidRDefault="001B7FBA" w:rsidP="00EE20CA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DFF7A" w14:textId="77777777" w:rsidR="006A7FD9" w:rsidRDefault="006A7F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9C6D0" w14:textId="7C423189" w:rsidR="008E445D" w:rsidRPr="008130CC" w:rsidRDefault="008E445D" w:rsidP="008E445D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832F58">
      <w:rPr>
        <w:rFonts w:ascii="Arial" w:hAnsi="Arial" w:cs="Arial"/>
      </w:rPr>
      <w:t>22</w:t>
    </w:r>
  </w:p>
  <w:p w14:paraId="1E1D15B9" w14:textId="6F7FB796" w:rsidR="008E445D" w:rsidRPr="008130CC" w:rsidRDefault="008E445D" w:rsidP="008E445D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</w:t>
    </w:r>
    <w:r w:rsidRPr="003B68A6">
      <w:rPr>
        <w:rFonts w:ascii="Arial" w:hAnsi="Arial" w:cs="Arial"/>
      </w:rPr>
      <w:t xml:space="preserve">pokynu č. </w:t>
    </w:r>
    <w:r w:rsidR="006A7FD9">
      <w:rPr>
        <w:rFonts w:ascii="Arial" w:hAnsi="Arial" w:cs="Arial"/>
      </w:rPr>
      <w:t>2</w:t>
    </w:r>
    <w:r w:rsidRPr="003B68A6">
      <w:rPr>
        <w:rFonts w:ascii="Arial" w:hAnsi="Arial" w:cs="Arial"/>
      </w:rPr>
      <w:t>/20</w:t>
    </w:r>
    <w:r w:rsidR="00832F58" w:rsidRPr="003B68A6">
      <w:rPr>
        <w:rFonts w:ascii="Arial" w:hAnsi="Arial" w:cs="Arial"/>
      </w:rPr>
      <w:t>2</w:t>
    </w:r>
    <w:r w:rsidR="00F23BF0">
      <w:rPr>
        <w:rFonts w:ascii="Arial" w:hAnsi="Arial" w:cs="Arial"/>
      </w:rPr>
      <w:t>5</w:t>
    </w:r>
  </w:p>
  <w:p w14:paraId="5CD70CEF" w14:textId="77777777" w:rsidR="008E445D" w:rsidRDefault="008E445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A3A61" w14:textId="77777777" w:rsidR="006A7FD9" w:rsidRDefault="006A7F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A7052"/>
    <w:multiLevelType w:val="hybridMultilevel"/>
    <w:tmpl w:val="5C42E9E8"/>
    <w:lvl w:ilvl="0" w:tplc="0888ADDC">
      <w:start w:val="1"/>
      <w:numFmt w:val="decimal"/>
      <w:pStyle w:val="ZmenBod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163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75B02"/>
    <w:multiLevelType w:val="hybridMultilevel"/>
    <w:tmpl w:val="54FCE048"/>
    <w:lvl w:ilvl="0" w:tplc="CEFE63C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13358D"/>
    <w:multiLevelType w:val="hybridMultilevel"/>
    <w:tmpl w:val="91FAA49C"/>
    <w:lvl w:ilvl="0" w:tplc="5F584270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626255">
    <w:abstractNumId w:val="0"/>
  </w:num>
  <w:num w:numId="2" w16cid:durableId="1933587346">
    <w:abstractNumId w:val="2"/>
  </w:num>
  <w:num w:numId="3" w16cid:durableId="1643315987">
    <w:abstractNumId w:val="3"/>
  </w:num>
  <w:num w:numId="4" w16cid:durableId="420761930">
    <w:abstractNumId w:val="4"/>
  </w:num>
  <w:num w:numId="5" w16cid:durableId="116929793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láhová Pavla, Mgr.">
    <w15:presenceInfo w15:providerId="AD" w15:userId="S::pavla.blahova@mvcr.cz::dd2c4fdb-4eb7-4667-bc84-fb654dafa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80D"/>
    <w:rsid w:val="000019BA"/>
    <w:rsid w:val="000070E1"/>
    <w:rsid w:val="00053936"/>
    <w:rsid w:val="00055AEF"/>
    <w:rsid w:val="00082524"/>
    <w:rsid w:val="00096B79"/>
    <w:rsid w:val="000A47F2"/>
    <w:rsid w:val="000A7DD5"/>
    <w:rsid w:val="000D3EAD"/>
    <w:rsid w:val="000D70A6"/>
    <w:rsid w:val="000D7D65"/>
    <w:rsid w:val="000F6C8C"/>
    <w:rsid w:val="00110AFF"/>
    <w:rsid w:val="001172E0"/>
    <w:rsid w:val="00134BFD"/>
    <w:rsid w:val="001A4EC3"/>
    <w:rsid w:val="001B7FBA"/>
    <w:rsid w:val="001C7232"/>
    <w:rsid w:val="001E78D1"/>
    <w:rsid w:val="00203192"/>
    <w:rsid w:val="00206244"/>
    <w:rsid w:val="00212E98"/>
    <w:rsid w:val="00230887"/>
    <w:rsid w:val="002423AF"/>
    <w:rsid w:val="002864DD"/>
    <w:rsid w:val="002A130B"/>
    <w:rsid w:val="002B54F6"/>
    <w:rsid w:val="002C1092"/>
    <w:rsid w:val="003279E9"/>
    <w:rsid w:val="00355357"/>
    <w:rsid w:val="00390D84"/>
    <w:rsid w:val="0039374D"/>
    <w:rsid w:val="00397FEB"/>
    <w:rsid w:val="003B68A6"/>
    <w:rsid w:val="003D6A7D"/>
    <w:rsid w:val="003E3709"/>
    <w:rsid w:val="00406CBE"/>
    <w:rsid w:val="004379F4"/>
    <w:rsid w:val="00445FC8"/>
    <w:rsid w:val="004521EB"/>
    <w:rsid w:val="00454DF9"/>
    <w:rsid w:val="004904BF"/>
    <w:rsid w:val="004B466A"/>
    <w:rsid w:val="004C01E4"/>
    <w:rsid w:val="004E13E9"/>
    <w:rsid w:val="005110F7"/>
    <w:rsid w:val="00535BD0"/>
    <w:rsid w:val="00536A00"/>
    <w:rsid w:val="00557570"/>
    <w:rsid w:val="005A2FE0"/>
    <w:rsid w:val="005A4DA7"/>
    <w:rsid w:val="005A560D"/>
    <w:rsid w:val="005C4989"/>
    <w:rsid w:val="006006C1"/>
    <w:rsid w:val="00603A43"/>
    <w:rsid w:val="0061715C"/>
    <w:rsid w:val="00622C6B"/>
    <w:rsid w:val="006271CC"/>
    <w:rsid w:val="00644DF3"/>
    <w:rsid w:val="00651F2D"/>
    <w:rsid w:val="00657481"/>
    <w:rsid w:val="0066154C"/>
    <w:rsid w:val="00664FD0"/>
    <w:rsid w:val="006748C6"/>
    <w:rsid w:val="006765A5"/>
    <w:rsid w:val="00693F99"/>
    <w:rsid w:val="006A40C1"/>
    <w:rsid w:val="006A7FD9"/>
    <w:rsid w:val="006B41E5"/>
    <w:rsid w:val="006B46E0"/>
    <w:rsid w:val="00700FE3"/>
    <w:rsid w:val="0072103D"/>
    <w:rsid w:val="00724606"/>
    <w:rsid w:val="0072602A"/>
    <w:rsid w:val="00731897"/>
    <w:rsid w:val="007413FD"/>
    <w:rsid w:val="00747946"/>
    <w:rsid w:val="0075591F"/>
    <w:rsid w:val="00760747"/>
    <w:rsid w:val="00775812"/>
    <w:rsid w:val="007A46E5"/>
    <w:rsid w:val="007A7606"/>
    <w:rsid w:val="007C5157"/>
    <w:rsid w:val="007D104A"/>
    <w:rsid w:val="007D2604"/>
    <w:rsid w:val="007D64A9"/>
    <w:rsid w:val="007E711C"/>
    <w:rsid w:val="00801C26"/>
    <w:rsid w:val="0082611A"/>
    <w:rsid w:val="00832F58"/>
    <w:rsid w:val="00895CF8"/>
    <w:rsid w:val="008A204C"/>
    <w:rsid w:val="008E39C8"/>
    <w:rsid w:val="008E445D"/>
    <w:rsid w:val="00900714"/>
    <w:rsid w:val="0091540C"/>
    <w:rsid w:val="00920AC0"/>
    <w:rsid w:val="00950451"/>
    <w:rsid w:val="0097032D"/>
    <w:rsid w:val="00974157"/>
    <w:rsid w:val="009771CD"/>
    <w:rsid w:val="00991C9D"/>
    <w:rsid w:val="009A27F6"/>
    <w:rsid w:val="009B2B57"/>
    <w:rsid w:val="009D71B5"/>
    <w:rsid w:val="00A258A3"/>
    <w:rsid w:val="00A37AC9"/>
    <w:rsid w:val="00A532D9"/>
    <w:rsid w:val="00AF1149"/>
    <w:rsid w:val="00B00F0D"/>
    <w:rsid w:val="00B12266"/>
    <w:rsid w:val="00B36B93"/>
    <w:rsid w:val="00B45BEB"/>
    <w:rsid w:val="00B524C6"/>
    <w:rsid w:val="00B54FA2"/>
    <w:rsid w:val="00B94489"/>
    <w:rsid w:val="00BA14F4"/>
    <w:rsid w:val="00BA1F76"/>
    <w:rsid w:val="00BA2E29"/>
    <w:rsid w:val="00BB778A"/>
    <w:rsid w:val="00BC4C4D"/>
    <w:rsid w:val="00BE5C04"/>
    <w:rsid w:val="00C32F5E"/>
    <w:rsid w:val="00C47022"/>
    <w:rsid w:val="00C52E6F"/>
    <w:rsid w:val="00C63345"/>
    <w:rsid w:val="00C95625"/>
    <w:rsid w:val="00CA17A6"/>
    <w:rsid w:val="00CA6C67"/>
    <w:rsid w:val="00CB4F31"/>
    <w:rsid w:val="00CC0C2D"/>
    <w:rsid w:val="00CC3716"/>
    <w:rsid w:val="00CC63B4"/>
    <w:rsid w:val="00CE59FC"/>
    <w:rsid w:val="00D01AA2"/>
    <w:rsid w:val="00D23A23"/>
    <w:rsid w:val="00D35E07"/>
    <w:rsid w:val="00D54400"/>
    <w:rsid w:val="00D917BD"/>
    <w:rsid w:val="00D97935"/>
    <w:rsid w:val="00DC1444"/>
    <w:rsid w:val="00DC69F3"/>
    <w:rsid w:val="00DD4154"/>
    <w:rsid w:val="00E00F9B"/>
    <w:rsid w:val="00E2105A"/>
    <w:rsid w:val="00E341F7"/>
    <w:rsid w:val="00E44E08"/>
    <w:rsid w:val="00E645D8"/>
    <w:rsid w:val="00E676C8"/>
    <w:rsid w:val="00E679AE"/>
    <w:rsid w:val="00E76F90"/>
    <w:rsid w:val="00E80402"/>
    <w:rsid w:val="00EC780D"/>
    <w:rsid w:val="00ED70A6"/>
    <w:rsid w:val="00EE20CA"/>
    <w:rsid w:val="00EF3C1E"/>
    <w:rsid w:val="00F04B44"/>
    <w:rsid w:val="00F23BF0"/>
    <w:rsid w:val="00F7750F"/>
    <w:rsid w:val="00F80E44"/>
    <w:rsid w:val="00F949B5"/>
    <w:rsid w:val="00FA4302"/>
    <w:rsid w:val="00FB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D413B"/>
  <w15:docId w15:val="{8D82CE36-2162-4943-8E7B-F608B6E38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4400"/>
  </w:style>
  <w:style w:type="paragraph" w:styleId="Nadpis1">
    <w:name w:val="heading 1"/>
    <w:basedOn w:val="Normln"/>
    <w:next w:val="Normln"/>
    <w:link w:val="Nadpis1Char"/>
    <w:uiPriority w:val="9"/>
    <w:qFormat/>
    <w:rsid w:val="00E76F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D5440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544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D54400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5440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menBod">
    <w:name w:val="ZmenBod"/>
    <w:basedOn w:val="Normln"/>
    <w:link w:val="ZmenBodChar"/>
    <w:rsid w:val="00D54400"/>
    <w:pPr>
      <w:numPr>
        <w:numId w:val="1"/>
      </w:numPr>
      <w:spacing w:before="4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menBodChar">
    <w:name w:val="ZmenBod Char"/>
    <w:link w:val="ZmenBod"/>
    <w:rsid w:val="00D5440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D5440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440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D54400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C0C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C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C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C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C2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C2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521EB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8E44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445D"/>
  </w:style>
  <w:style w:type="character" w:customStyle="1" w:styleId="Nadpis1Char">
    <w:name w:val="Nadpis 1 Char"/>
    <w:basedOn w:val="Standardnpsmoodstavce"/>
    <w:link w:val="Nadpis1"/>
    <w:uiPriority w:val="9"/>
    <w:rsid w:val="00E76F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97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82407-7A9F-4443-94AE-143AE9DC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2154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Bláhová Pavla, Mgr.</cp:lastModifiedBy>
  <cp:revision>16</cp:revision>
  <dcterms:created xsi:type="dcterms:W3CDTF">2024-12-20T08:08:00Z</dcterms:created>
  <dcterms:modified xsi:type="dcterms:W3CDTF">2025-05-28T12:35:00Z</dcterms:modified>
</cp:coreProperties>
</file>