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4B6A50" w14:textId="77777777" w:rsidR="007D7CCA" w:rsidRDefault="006568C4" w:rsidP="00ED69C8">
      <w:pPr>
        <w:spacing w:after="120" w:line="240" w:lineRule="auto"/>
        <w:jc w:val="center"/>
        <w:rPr>
          <w:rFonts w:ascii="Arial" w:hAnsi="Arial" w:cs="Arial"/>
          <w:b/>
          <w:color w:val="FF0000"/>
        </w:rPr>
      </w:pPr>
      <w:r w:rsidRPr="008130CC">
        <w:rPr>
          <w:rFonts w:ascii="Arial" w:hAnsi="Arial" w:cs="Arial"/>
          <w:b/>
          <w:color w:val="FF0000"/>
        </w:rPr>
        <w:t>VZOR</w:t>
      </w:r>
      <w:r w:rsidR="007D7CCA">
        <w:rPr>
          <w:rStyle w:val="Znakapoznpodarou"/>
          <w:rFonts w:ascii="Arial" w:hAnsi="Arial" w:cs="Arial"/>
          <w:b/>
          <w:color w:val="FF0000"/>
        </w:rPr>
        <w:footnoteReference w:id="1"/>
      </w:r>
      <w:r w:rsidR="009D166A">
        <w:rPr>
          <w:rFonts w:ascii="Arial" w:hAnsi="Arial" w:cs="Arial"/>
          <w:b/>
          <w:color w:val="FF0000"/>
        </w:rPr>
        <w:t xml:space="preserve"> </w:t>
      </w:r>
    </w:p>
    <w:p w14:paraId="623A699C" w14:textId="77777777" w:rsidR="006568C4" w:rsidRPr="008130CC" w:rsidRDefault="007D7CCA" w:rsidP="007D1A68">
      <w:pPr>
        <w:spacing w:after="0" w:line="240" w:lineRule="auto"/>
        <w:jc w:val="center"/>
        <w:rPr>
          <w:rFonts w:ascii="Arial" w:hAnsi="Arial" w:cs="Arial"/>
          <w:b/>
          <w:color w:val="FF0000"/>
        </w:rPr>
      </w:pPr>
      <w:r>
        <w:rPr>
          <w:rFonts w:ascii="Arial" w:hAnsi="Arial" w:cs="Arial"/>
          <w:b/>
          <w:color w:val="FF0000"/>
        </w:rPr>
        <w:t>Rozhodnutí o přijetí do služebního poměru a zařazení na</w:t>
      </w:r>
      <w:r w:rsidR="009239C5">
        <w:rPr>
          <w:rFonts w:ascii="Arial" w:hAnsi="Arial" w:cs="Arial"/>
          <w:b/>
          <w:color w:val="FF0000"/>
        </w:rPr>
        <w:t> </w:t>
      </w:r>
      <w:r>
        <w:rPr>
          <w:rFonts w:ascii="Arial" w:hAnsi="Arial" w:cs="Arial"/>
          <w:b/>
          <w:color w:val="FF0000"/>
        </w:rPr>
        <w:t>služební místo</w:t>
      </w:r>
      <w:r w:rsidR="006568C4">
        <w:rPr>
          <w:rFonts w:ascii="Arial" w:hAnsi="Arial" w:cs="Arial"/>
          <w:b/>
          <w:color w:val="FF0000"/>
        </w:rPr>
        <w:t xml:space="preserve"> </w:t>
      </w:r>
    </w:p>
    <w:p w14:paraId="75F26ABF" w14:textId="77777777" w:rsidR="006568C4" w:rsidRDefault="006568C4">
      <w:pPr>
        <w:spacing w:line="240" w:lineRule="auto"/>
        <w:contextualSpacing/>
        <w:jc w:val="center"/>
        <w:rPr>
          <w:rFonts w:ascii="Arial" w:hAnsi="Arial" w:cs="Arial"/>
          <w:b/>
          <w:color w:val="FF0000"/>
        </w:rPr>
      </w:pPr>
    </w:p>
    <w:p w14:paraId="6FF622DC" w14:textId="77777777" w:rsidR="006568C4" w:rsidRPr="00BE5E0F" w:rsidRDefault="006568C4">
      <w:pPr>
        <w:spacing w:line="240" w:lineRule="auto"/>
        <w:contextualSpacing/>
        <w:jc w:val="center"/>
        <w:rPr>
          <w:rFonts w:ascii="Arial" w:hAnsi="Arial" w:cs="Arial"/>
          <w:b/>
          <w:color w:val="FF0000"/>
        </w:rPr>
      </w:pPr>
      <w:r w:rsidRPr="00BE5E0F">
        <w:rPr>
          <w:rFonts w:ascii="Arial" w:hAnsi="Arial" w:cs="Arial"/>
          <w:b/>
          <w:color w:val="FF0000"/>
        </w:rPr>
        <w:t>Označení služebního orgánu</w:t>
      </w:r>
      <w:r>
        <w:rPr>
          <w:rStyle w:val="Znakapoznpodarou"/>
          <w:rFonts w:ascii="Arial" w:hAnsi="Arial" w:cs="Arial"/>
          <w:b/>
          <w:color w:val="FF0000"/>
        </w:rPr>
        <w:footnoteReference w:id="2"/>
      </w:r>
    </w:p>
    <w:p w14:paraId="50A44D54" w14:textId="77777777" w:rsidR="006568C4" w:rsidRPr="00BE5E0F" w:rsidRDefault="006568C4">
      <w:pPr>
        <w:pBdr>
          <w:bottom w:val="single" w:sz="4" w:space="1" w:color="auto"/>
        </w:pBdr>
        <w:spacing w:line="240" w:lineRule="auto"/>
        <w:contextualSpacing/>
        <w:jc w:val="center"/>
        <w:rPr>
          <w:rFonts w:ascii="Arial" w:hAnsi="Arial" w:cs="Arial"/>
          <w:b/>
          <w:color w:val="FF0000"/>
        </w:rPr>
      </w:pPr>
      <w:r w:rsidRPr="00BE5E0F">
        <w:rPr>
          <w:rFonts w:ascii="Arial" w:hAnsi="Arial" w:cs="Arial"/>
          <w:b/>
          <w:color w:val="FF0000"/>
        </w:rPr>
        <w:t xml:space="preserve">adresa služebního </w:t>
      </w:r>
      <w:r>
        <w:rPr>
          <w:rFonts w:ascii="Arial" w:hAnsi="Arial" w:cs="Arial"/>
          <w:b/>
          <w:color w:val="FF0000"/>
        </w:rPr>
        <w:t>úřadu</w:t>
      </w:r>
    </w:p>
    <w:p w14:paraId="4A376FA6" w14:textId="77777777" w:rsidR="006568C4" w:rsidRDefault="006568C4">
      <w:pPr>
        <w:spacing w:line="240" w:lineRule="auto"/>
        <w:ind w:left="1416" w:hanging="1416"/>
        <w:contextualSpacing/>
        <w:jc w:val="both"/>
        <w:rPr>
          <w:rFonts w:ascii="Arial" w:hAnsi="Arial" w:cs="Arial"/>
        </w:rPr>
      </w:pPr>
    </w:p>
    <w:p w14:paraId="4BC30EDE" w14:textId="77777777" w:rsidR="006568C4" w:rsidRPr="00240D34" w:rsidRDefault="006568C4">
      <w:pPr>
        <w:tabs>
          <w:tab w:val="left" w:pos="5812"/>
        </w:tabs>
        <w:spacing w:after="0" w:line="240" w:lineRule="auto"/>
        <w:ind w:left="4962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  <w:color w:val="FF0000"/>
        </w:rPr>
        <w:t>Místo</w:t>
      </w:r>
      <w:r w:rsidRPr="00240D34">
        <w:rPr>
          <w:rFonts w:ascii="Arial" w:eastAsia="Times New Roman" w:hAnsi="Arial" w:cs="Arial"/>
        </w:rPr>
        <w:t xml:space="preserve"> </w:t>
      </w:r>
      <w:r w:rsidRPr="005A3524">
        <w:rPr>
          <w:rFonts w:ascii="Arial" w:eastAsia="Times New Roman" w:hAnsi="Arial" w:cs="Arial"/>
          <w:color w:val="FF0000"/>
        </w:rPr>
        <w:t>X</w:t>
      </w:r>
      <w:r>
        <w:rPr>
          <w:rFonts w:ascii="Arial" w:eastAsia="Times New Roman" w:hAnsi="Arial" w:cs="Arial"/>
          <w:color w:val="FF0000"/>
        </w:rPr>
        <w:t>. měsíc</w:t>
      </w:r>
      <w:r>
        <w:rPr>
          <w:rFonts w:ascii="Arial" w:eastAsia="Times New Roman" w:hAnsi="Arial" w:cs="Arial"/>
        </w:rPr>
        <w:t xml:space="preserve"> 20</w:t>
      </w:r>
      <w:r w:rsidRPr="00F776C7">
        <w:rPr>
          <w:rFonts w:ascii="Arial" w:eastAsia="Times New Roman" w:hAnsi="Arial" w:cs="Arial"/>
          <w:color w:val="FF0000"/>
        </w:rPr>
        <w:t>XX</w:t>
      </w:r>
    </w:p>
    <w:p w14:paraId="151E3324" w14:textId="77777777" w:rsidR="006568C4" w:rsidRDefault="006568C4">
      <w:pPr>
        <w:tabs>
          <w:tab w:val="left" w:pos="5812"/>
        </w:tabs>
        <w:spacing w:after="0" w:line="240" w:lineRule="auto"/>
        <w:ind w:left="4962"/>
        <w:rPr>
          <w:rFonts w:ascii="Arial" w:eastAsia="Times New Roman" w:hAnsi="Arial" w:cs="Arial"/>
          <w:color w:val="FF0000"/>
        </w:rPr>
      </w:pPr>
      <w:r w:rsidRPr="00240D34">
        <w:rPr>
          <w:rFonts w:ascii="Arial" w:eastAsia="Times New Roman" w:hAnsi="Arial" w:cs="Arial"/>
        </w:rPr>
        <w:tab/>
        <w:t xml:space="preserve">Č.j.: </w:t>
      </w:r>
      <w:r>
        <w:rPr>
          <w:rFonts w:ascii="Arial" w:eastAsia="Times New Roman" w:hAnsi="Arial" w:cs="Arial"/>
          <w:color w:val="FF0000"/>
        </w:rPr>
        <w:t>XXXX</w:t>
      </w:r>
    </w:p>
    <w:p w14:paraId="429CB369" w14:textId="77777777" w:rsidR="006568C4" w:rsidRPr="00240D34" w:rsidRDefault="006568C4">
      <w:pPr>
        <w:tabs>
          <w:tab w:val="left" w:pos="5812"/>
        </w:tabs>
        <w:spacing w:after="0" w:line="240" w:lineRule="auto"/>
        <w:ind w:left="4962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ab/>
        <w:t xml:space="preserve">Počet </w:t>
      </w:r>
      <w:r w:rsidR="007D7CCA">
        <w:rPr>
          <w:rFonts w:ascii="Arial" w:eastAsia="Times New Roman" w:hAnsi="Arial" w:cs="Arial"/>
        </w:rPr>
        <w:t>stran</w:t>
      </w:r>
      <w:r>
        <w:rPr>
          <w:rFonts w:ascii="Arial" w:eastAsia="Times New Roman" w:hAnsi="Arial" w:cs="Arial"/>
        </w:rPr>
        <w:t xml:space="preserve">: </w:t>
      </w:r>
      <w:r w:rsidRPr="00F36824">
        <w:rPr>
          <w:rFonts w:ascii="Arial" w:eastAsia="Times New Roman" w:hAnsi="Arial" w:cs="Arial"/>
          <w:color w:val="FF0000"/>
        </w:rPr>
        <w:t>X</w:t>
      </w:r>
      <w:r w:rsidRPr="00240D34">
        <w:rPr>
          <w:rFonts w:ascii="Arial" w:eastAsia="Times New Roman" w:hAnsi="Arial" w:cs="Arial"/>
        </w:rPr>
        <w:tab/>
      </w:r>
      <w:r w:rsidRPr="00240D34">
        <w:rPr>
          <w:rFonts w:ascii="Arial" w:eastAsia="Times New Roman" w:hAnsi="Arial" w:cs="Arial"/>
        </w:rPr>
        <w:tab/>
      </w:r>
    </w:p>
    <w:p w14:paraId="109B99FD" w14:textId="77777777" w:rsidR="00B4264E" w:rsidRDefault="00B4264E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color w:val="FF0000"/>
          <w:u w:val="single"/>
          <w:lang w:eastAsia="cs-CZ"/>
        </w:rPr>
      </w:pPr>
    </w:p>
    <w:p w14:paraId="3C6F4664" w14:textId="77777777" w:rsidR="006568C4" w:rsidRPr="00A97292" w:rsidRDefault="00333A74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color w:val="FF0000"/>
          <w:lang w:eastAsia="cs-CZ"/>
        </w:rPr>
      </w:pPr>
      <w:r w:rsidRPr="00A97292">
        <w:rPr>
          <w:rFonts w:ascii="Arial" w:eastAsia="Times New Roman" w:hAnsi="Arial" w:cs="Arial"/>
          <w:color w:val="FF0000"/>
          <w:u w:val="single"/>
          <w:lang w:eastAsia="cs-CZ"/>
        </w:rPr>
        <w:t>Žadatel/Žadatelka</w:t>
      </w:r>
      <w:r w:rsidR="006568C4" w:rsidRPr="00A97292">
        <w:rPr>
          <w:rFonts w:ascii="Arial" w:eastAsia="Times New Roman" w:hAnsi="Arial" w:cs="Arial"/>
          <w:color w:val="FF0000"/>
          <w:lang w:eastAsia="cs-CZ"/>
        </w:rPr>
        <w:t>:</w:t>
      </w:r>
    </w:p>
    <w:p w14:paraId="13EC4F1C" w14:textId="77777777" w:rsidR="006568C4" w:rsidRPr="005A3524" w:rsidRDefault="006568C4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color w:val="FF0000"/>
          <w:lang w:eastAsia="cs-CZ"/>
        </w:rPr>
      </w:pPr>
      <w:r w:rsidRPr="005A3524">
        <w:rPr>
          <w:rFonts w:ascii="Arial" w:eastAsia="Times New Roman" w:hAnsi="Arial" w:cs="Arial"/>
          <w:color w:val="FF0000"/>
          <w:lang w:eastAsia="cs-CZ"/>
        </w:rPr>
        <w:t>Tit</w:t>
      </w:r>
      <w:r w:rsidR="007D7CCA">
        <w:rPr>
          <w:rFonts w:ascii="Arial" w:eastAsia="Times New Roman" w:hAnsi="Arial" w:cs="Arial"/>
          <w:color w:val="FF0000"/>
          <w:lang w:eastAsia="cs-CZ"/>
        </w:rPr>
        <w:t>u</w:t>
      </w:r>
      <w:r w:rsidRPr="005A3524">
        <w:rPr>
          <w:rFonts w:ascii="Arial" w:eastAsia="Times New Roman" w:hAnsi="Arial" w:cs="Arial"/>
          <w:color w:val="FF0000"/>
          <w:lang w:eastAsia="cs-CZ"/>
        </w:rPr>
        <w:t>l Jméno Příjmení</w:t>
      </w:r>
    </w:p>
    <w:p w14:paraId="6BA3A469" w14:textId="77777777" w:rsidR="006568C4" w:rsidRPr="005A3524" w:rsidRDefault="007D7CCA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color w:val="FF0000"/>
          <w:lang w:eastAsia="cs-CZ"/>
        </w:rPr>
      </w:pPr>
      <w:r>
        <w:rPr>
          <w:rFonts w:ascii="Arial" w:eastAsia="Times New Roman" w:hAnsi="Arial" w:cs="Arial"/>
          <w:color w:val="FF0000"/>
          <w:lang w:eastAsia="cs-CZ"/>
        </w:rPr>
        <w:t>n</w:t>
      </w:r>
      <w:r w:rsidR="006568C4" w:rsidRPr="005A3524">
        <w:rPr>
          <w:rFonts w:ascii="Arial" w:eastAsia="Times New Roman" w:hAnsi="Arial" w:cs="Arial"/>
          <w:color w:val="FF0000"/>
          <w:lang w:eastAsia="cs-CZ"/>
        </w:rPr>
        <w:t>arozen</w:t>
      </w:r>
      <w:r>
        <w:rPr>
          <w:rFonts w:ascii="Arial" w:eastAsia="Times New Roman" w:hAnsi="Arial" w:cs="Arial"/>
          <w:color w:val="FF0000"/>
          <w:lang w:eastAsia="cs-CZ"/>
        </w:rPr>
        <w:t>/a</w:t>
      </w:r>
      <w:r w:rsidR="006568C4" w:rsidRPr="005A3524">
        <w:rPr>
          <w:rFonts w:ascii="Arial" w:eastAsia="Times New Roman" w:hAnsi="Arial" w:cs="Arial"/>
          <w:color w:val="FF0000"/>
          <w:lang w:eastAsia="cs-CZ"/>
        </w:rPr>
        <w:t xml:space="preserve">: X. </w:t>
      </w:r>
      <w:r w:rsidR="006568C4">
        <w:rPr>
          <w:rFonts w:ascii="Arial" w:eastAsia="Times New Roman" w:hAnsi="Arial" w:cs="Arial"/>
          <w:color w:val="FF0000"/>
          <w:lang w:eastAsia="cs-CZ"/>
        </w:rPr>
        <w:t>měsíc</w:t>
      </w:r>
      <w:r w:rsidR="006568C4" w:rsidRPr="005A3524">
        <w:rPr>
          <w:rFonts w:ascii="Arial" w:eastAsia="Times New Roman" w:hAnsi="Arial" w:cs="Arial"/>
          <w:color w:val="FF0000"/>
          <w:lang w:eastAsia="cs-CZ"/>
        </w:rPr>
        <w:t xml:space="preserve"> 19XX</w:t>
      </w:r>
    </w:p>
    <w:p w14:paraId="7FE735AB" w14:textId="77777777" w:rsidR="006568C4" w:rsidRDefault="006568C4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 xml:space="preserve">adresa </w:t>
      </w:r>
      <w:r w:rsidRPr="005B6981">
        <w:rPr>
          <w:rFonts w:ascii="Arial" w:eastAsia="Times New Roman" w:hAnsi="Arial" w:cs="Arial"/>
          <w:color w:val="FF0000"/>
          <w:lang w:eastAsia="cs-CZ"/>
        </w:rPr>
        <w:t>místa</w:t>
      </w:r>
      <w:r>
        <w:rPr>
          <w:rFonts w:ascii="Arial" w:eastAsia="Times New Roman" w:hAnsi="Arial" w:cs="Arial"/>
          <w:lang w:eastAsia="cs-CZ"/>
        </w:rPr>
        <w:t xml:space="preserve"> </w:t>
      </w:r>
      <w:r w:rsidRPr="00C27588">
        <w:rPr>
          <w:rFonts w:ascii="Arial" w:eastAsia="Times New Roman" w:hAnsi="Arial" w:cs="Arial"/>
          <w:color w:val="FF0000"/>
          <w:lang w:eastAsia="cs-CZ"/>
        </w:rPr>
        <w:t>trvalého pobytu / pro doručování</w:t>
      </w:r>
      <w:r>
        <w:rPr>
          <w:rFonts w:ascii="Arial" w:eastAsia="Times New Roman" w:hAnsi="Arial" w:cs="Arial"/>
          <w:lang w:eastAsia="cs-CZ"/>
        </w:rPr>
        <w:t>:</w:t>
      </w:r>
    </w:p>
    <w:p w14:paraId="6402E61E" w14:textId="77777777" w:rsidR="006568C4" w:rsidRPr="005A3524" w:rsidRDefault="007D7CCA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color w:val="FF0000"/>
          <w:lang w:eastAsia="cs-CZ"/>
        </w:rPr>
      </w:pPr>
      <w:r>
        <w:rPr>
          <w:rFonts w:ascii="Arial" w:eastAsia="Times New Roman" w:hAnsi="Arial" w:cs="Arial"/>
          <w:color w:val="FF0000"/>
          <w:lang w:eastAsia="cs-CZ"/>
        </w:rPr>
        <w:t>U</w:t>
      </w:r>
      <w:r w:rsidR="006568C4" w:rsidRPr="005A3524">
        <w:rPr>
          <w:rFonts w:ascii="Arial" w:eastAsia="Times New Roman" w:hAnsi="Arial" w:cs="Arial"/>
          <w:color w:val="FF0000"/>
          <w:lang w:eastAsia="cs-CZ"/>
        </w:rPr>
        <w:t>lice č</w:t>
      </w:r>
      <w:r>
        <w:rPr>
          <w:rFonts w:ascii="Arial" w:eastAsia="Times New Roman" w:hAnsi="Arial" w:cs="Arial"/>
          <w:color w:val="FF0000"/>
          <w:lang w:eastAsia="cs-CZ"/>
        </w:rPr>
        <w:t>.</w:t>
      </w:r>
      <w:r w:rsidR="006568C4" w:rsidRPr="005A3524">
        <w:rPr>
          <w:rFonts w:ascii="Arial" w:eastAsia="Times New Roman" w:hAnsi="Arial" w:cs="Arial"/>
          <w:color w:val="FF0000"/>
          <w:lang w:eastAsia="cs-CZ"/>
        </w:rPr>
        <w:t xml:space="preserve">p. </w:t>
      </w:r>
    </w:p>
    <w:p w14:paraId="5E42F69F" w14:textId="216A2D01" w:rsidR="006568C4" w:rsidRDefault="006568C4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color w:val="FF0000"/>
          <w:lang w:eastAsia="cs-CZ"/>
        </w:rPr>
      </w:pPr>
      <w:r w:rsidRPr="005A3524">
        <w:rPr>
          <w:rFonts w:ascii="Arial" w:eastAsia="Times New Roman" w:hAnsi="Arial" w:cs="Arial"/>
          <w:color w:val="FF0000"/>
          <w:lang w:eastAsia="cs-CZ"/>
        </w:rPr>
        <w:t>PSČ Město</w:t>
      </w:r>
    </w:p>
    <w:p w14:paraId="49FC16EA" w14:textId="77777777" w:rsidR="006568C4" w:rsidRPr="005A3524" w:rsidRDefault="006568C4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color w:val="FF0000"/>
          <w:lang w:eastAsia="cs-CZ"/>
        </w:rPr>
      </w:pPr>
      <w:r w:rsidRPr="005A3524">
        <w:rPr>
          <w:rFonts w:ascii="Arial" w:eastAsia="Times New Roman" w:hAnsi="Arial" w:cs="Arial"/>
          <w:color w:val="FF0000"/>
          <w:lang w:eastAsia="cs-CZ"/>
        </w:rPr>
        <w:t>ID datové schránky: XXXX</w:t>
      </w:r>
    </w:p>
    <w:p w14:paraId="6707F116" w14:textId="77777777" w:rsidR="00B4264E" w:rsidRPr="00240D34" w:rsidRDefault="00B4264E" w:rsidP="00ED69C8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lang w:eastAsia="cs-CZ"/>
        </w:rPr>
      </w:pPr>
    </w:p>
    <w:p w14:paraId="36B8D047" w14:textId="77777777" w:rsidR="006568C4" w:rsidRPr="00287D4C" w:rsidRDefault="006568C4" w:rsidP="007D1A68">
      <w:pPr>
        <w:spacing w:after="120" w:line="240" w:lineRule="auto"/>
        <w:jc w:val="center"/>
        <w:rPr>
          <w:rFonts w:ascii="Arial" w:eastAsia="Times New Roman" w:hAnsi="Arial" w:cs="Arial"/>
          <w:b/>
          <w:spacing w:val="56"/>
          <w:sz w:val="36"/>
          <w:szCs w:val="36"/>
          <w:lang w:eastAsia="cs-CZ"/>
        </w:rPr>
      </w:pPr>
      <w:r w:rsidRPr="00287D4C">
        <w:rPr>
          <w:rFonts w:ascii="Arial" w:eastAsia="Times New Roman" w:hAnsi="Arial" w:cs="Arial"/>
          <w:b/>
          <w:spacing w:val="56"/>
          <w:sz w:val="36"/>
          <w:szCs w:val="36"/>
          <w:lang w:eastAsia="cs-CZ"/>
        </w:rPr>
        <w:t>ROZHODNUTÍ</w:t>
      </w:r>
    </w:p>
    <w:p w14:paraId="6B1B1439" w14:textId="77777777" w:rsidR="006568C4" w:rsidRPr="00ED69C8" w:rsidRDefault="006568C4" w:rsidP="007D1A68">
      <w:pPr>
        <w:tabs>
          <w:tab w:val="left" w:pos="993"/>
        </w:tabs>
        <w:overflowPunct w:val="0"/>
        <w:autoSpaceDE w:val="0"/>
        <w:autoSpaceDN w:val="0"/>
        <w:adjustRightInd w:val="0"/>
        <w:spacing w:after="120" w:line="240" w:lineRule="auto"/>
        <w:jc w:val="center"/>
        <w:rPr>
          <w:rFonts w:ascii="Arial" w:eastAsia="Times New Roman" w:hAnsi="Arial" w:cs="Arial"/>
          <w:b/>
          <w:color w:val="000000" w:themeColor="text1"/>
          <w:spacing w:val="56"/>
          <w:sz w:val="24"/>
          <w:szCs w:val="24"/>
          <w:lang w:eastAsia="cs-CZ"/>
        </w:rPr>
      </w:pPr>
      <w:r w:rsidRPr="00ED69C8">
        <w:rPr>
          <w:rFonts w:ascii="Arial" w:eastAsia="Times New Roman" w:hAnsi="Arial" w:cs="Arial"/>
          <w:b/>
          <w:spacing w:val="56"/>
          <w:sz w:val="24"/>
          <w:szCs w:val="24"/>
          <w:lang w:eastAsia="cs-CZ"/>
        </w:rPr>
        <w:t>o přijetí do služebního poměru</w:t>
      </w:r>
      <w:r w:rsidR="00074BB3" w:rsidRPr="00ED69C8">
        <w:rPr>
          <w:rStyle w:val="Znakapoznpodarou"/>
          <w:rFonts w:ascii="Arial" w:eastAsia="Times New Roman" w:hAnsi="Arial" w:cs="Arial"/>
          <w:b/>
          <w:color w:val="FF0000"/>
          <w:spacing w:val="56"/>
          <w:sz w:val="24"/>
          <w:szCs w:val="24"/>
          <w:lang w:eastAsia="cs-CZ"/>
        </w:rPr>
        <w:footnoteReference w:id="3"/>
      </w:r>
      <w:r w:rsidRPr="00ED69C8">
        <w:rPr>
          <w:rFonts w:ascii="Arial" w:eastAsia="Times New Roman" w:hAnsi="Arial" w:cs="Arial"/>
          <w:b/>
          <w:color w:val="000000" w:themeColor="text1"/>
          <w:spacing w:val="56"/>
          <w:sz w:val="24"/>
          <w:szCs w:val="24"/>
          <w:lang w:eastAsia="cs-CZ"/>
        </w:rPr>
        <w:t xml:space="preserve"> </w:t>
      </w:r>
    </w:p>
    <w:p w14:paraId="08E3C625" w14:textId="77777777" w:rsidR="006568C4" w:rsidRPr="00240D34" w:rsidRDefault="006568C4" w:rsidP="00ED69C8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pacing w:val="56"/>
          <w:lang w:eastAsia="cs-CZ"/>
        </w:rPr>
      </w:pPr>
      <w:r w:rsidRPr="00ED69C8">
        <w:rPr>
          <w:rFonts w:ascii="Arial" w:eastAsia="Times New Roman" w:hAnsi="Arial" w:cs="Arial"/>
          <w:b/>
          <w:spacing w:val="56"/>
          <w:sz w:val="24"/>
          <w:szCs w:val="24"/>
          <w:lang w:eastAsia="cs-CZ"/>
        </w:rPr>
        <w:t>a zařazení na služební místo</w:t>
      </w:r>
    </w:p>
    <w:p w14:paraId="25354199" w14:textId="77777777" w:rsidR="006568C4" w:rsidRDefault="006568C4" w:rsidP="007D1A68">
      <w:pPr>
        <w:spacing w:line="240" w:lineRule="auto"/>
        <w:ind w:left="1416" w:hanging="1416"/>
        <w:contextualSpacing/>
        <w:jc w:val="both"/>
        <w:rPr>
          <w:rFonts w:ascii="Arial" w:hAnsi="Arial" w:cs="Arial"/>
        </w:rPr>
      </w:pPr>
    </w:p>
    <w:p w14:paraId="0722615A" w14:textId="71A58D09" w:rsidR="006568C4" w:rsidRPr="00240D34" w:rsidRDefault="00830272">
      <w:pPr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r w:rsidRPr="00CB67EC">
        <w:rPr>
          <w:rFonts w:ascii="Arial" w:eastAsia="Times New Roman" w:hAnsi="Arial" w:cs="Arial"/>
          <w:color w:val="FF0000"/>
          <w:lang w:eastAsia="cs-CZ"/>
        </w:rPr>
        <w:t>(Označení služebního orgánu)</w:t>
      </w:r>
      <w:r w:rsidR="00F26EB0" w:rsidRPr="00ED69C8">
        <w:rPr>
          <w:rFonts w:ascii="Arial" w:eastAsia="Times New Roman" w:hAnsi="Arial" w:cs="Arial"/>
          <w:lang w:eastAsia="cs-CZ"/>
        </w:rPr>
        <w:t>,</w:t>
      </w:r>
      <w:r>
        <w:rPr>
          <w:rFonts w:ascii="Arial" w:eastAsia="Times New Roman" w:hAnsi="Arial" w:cs="Arial"/>
          <w:color w:val="FF0000"/>
          <w:lang w:eastAsia="cs-CZ"/>
        </w:rPr>
        <w:t xml:space="preserve"> </w:t>
      </w:r>
      <w:r>
        <w:rPr>
          <w:rFonts w:ascii="Arial" w:eastAsia="Times New Roman" w:hAnsi="Arial" w:cs="Arial"/>
          <w:lang w:eastAsia="cs-CZ"/>
        </w:rPr>
        <w:t xml:space="preserve">jako příslušný </w:t>
      </w:r>
      <w:r w:rsidRPr="00240D34">
        <w:rPr>
          <w:rFonts w:ascii="Arial" w:eastAsia="Times New Roman" w:hAnsi="Arial" w:cs="Arial"/>
        </w:rPr>
        <w:t xml:space="preserve">služební orgán podle </w:t>
      </w:r>
      <w:r>
        <w:rPr>
          <w:rFonts w:ascii="Arial" w:eastAsia="Times New Roman" w:hAnsi="Arial" w:cs="Arial"/>
        </w:rPr>
        <w:t xml:space="preserve">§ 162 odst. </w:t>
      </w:r>
      <w:r w:rsidR="002414E2">
        <w:rPr>
          <w:rFonts w:ascii="Arial" w:eastAsia="Times New Roman" w:hAnsi="Arial" w:cs="Arial"/>
        </w:rPr>
        <w:t>1</w:t>
      </w:r>
      <w:r>
        <w:rPr>
          <w:rFonts w:ascii="Arial" w:eastAsia="Times New Roman" w:hAnsi="Arial" w:cs="Arial"/>
        </w:rPr>
        <w:t xml:space="preserve"> ve spojení s </w:t>
      </w:r>
      <w:r w:rsidRPr="00240D34">
        <w:rPr>
          <w:rFonts w:ascii="Arial" w:eastAsia="Times New Roman" w:hAnsi="Arial" w:cs="Arial"/>
        </w:rPr>
        <w:t>§</w:t>
      </w:r>
      <w:r>
        <w:rPr>
          <w:rFonts w:ascii="Arial" w:eastAsia="Times New Roman" w:hAnsi="Arial" w:cs="Arial"/>
        </w:rPr>
        <w:t> </w:t>
      </w:r>
      <w:r w:rsidRPr="00240D34">
        <w:rPr>
          <w:rFonts w:ascii="Arial" w:eastAsia="Times New Roman" w:hAnsi="Arial" w:cs="Arial"/>
        </w:rPr>
        <w:t xml:space="preserve">10 odst. 1 písm. </w:t>
      </w:r>
      <w:r w:rsidRPr="00694529">
        <w:rPr>
          <w:rFonts w:ascii="Arial" w:eastAsia="Times New Roman" w:hAnsi="Arial" w:cs="Arial"/>
          <w:color w:val="FF0000"/>
        </w:rPr>
        <w:t>x</w:t>
      </w:r>
      <w:r w:rsidRPr="00287D4C">
        <w:rPr>
          <w:rFonts w:ascii="Arial" w:eastAsia="Times New Roman" w:hAnsi="Arial" w:cs="Arial"/>
        </w:rPr>
        <w:t>)</w:t>
      </w:r>
      <w:r w:rsidRPr="00694529">
        <w:rPr>
          <w:rFonts w:ascii="Arial" w:eastAsia="Times New Roman" w:hAnsi="Arial" w:cs="Arial"/>
          <w:color w:val="FF0000"/>
        </w:rPr>
        <w:t xml:space="preserve"> </w:t>
      </w:r>
      <w:r w:rsidRPr="00240D34">
        <w:rPr>
          <w:rFonts w:ascii="Arial" w:eastAsia="Times New Roman" w:hAnsi="Arial" w:cs="Arial"/>
        </w:rPr>
        <w:t xml:space="preserve">zákona </w:t>
      </w:r>
      <w:r>
        <w:rPr>
          <w:rFonts w:ascii="Arial" w:eastAsia="Times New Roman" w:hAnsi="Arial" w:cs="Arial"/>
          <w:lang w:eastAsia="cs-CZ"/>
        </w:rPr>
        <w:t xml:space="preserve">č. 234/2014 Sb., </w:t>
      </w:r>
      <w:r>
        <w:rPr>
          <w:rFonts w:ascii="Arial" w:eastAsia="Times New Roman" w:hAnsi="Arial" w:cs="Arial"/>
        </w:rPr>
        <w:t>o</w:t>
      </w:r>
      <w:r w:rsidRPr="00240D34">
        <w:rPr>
          <w:rFonts w:ascii="Arial" w:eastAsia="Times New Roman" w:hAnsi="Arial" w:cs="Arial"/>
        </w:rPr>
        <w:t xml:space="preserve"> státní službě</w:t>
      </w:r>
      <w:r w:rsidR="000B0440">
        <w:rPr>
          <w:rFonts w:ascii="Arial" w:eastAsia="Times New Roman" w:hAnsi="Arial" w:cs="Arial"/>
        </w:rPr>
        <w:t>, ve znění pozdějších předpisů</w:t>
      </w:r>
      <w:r>
        <w:rPr>
          <w:rFonts w:ascii="Arial" w:eastAsia="Times New Roman" w:hAnsi="Arial" w:cs="Arial"/>
          <w:lang w:eastAsia="cs-CZ"/>
        </w:rPr>
        <w:t xml:space="preserve"> (dále jen „zákon o státní službě</w:t>
      </w:r>
      <w:r w:rsidRPr="00584776">
        <w:rPr>
          <w:rFonts w:ascii="Arial" w:eastAsia="Times New Roman" w:hAnsi="Arial" w:cs="Arial"/>
          <w:lang w:eastAsia="cs-CZ"/>
        </w:rPr>
        <w:t>“</w:t>
      </w:r>
      <w:r>
        <w:rPr>
          <w:rFonts w:ascii="Arial" w:eastAsia="Times New Roman" w:hAnsi="Arial" w:cs="Arial"/>
          <w:lang w:eastAsia="cs-CZ"/>
        </w:rPr>
        <w:t>)</w:t>
      </w:r>
      <w:r w:rsidR="000B0440">
        <w:rPr>
          <w:rFonts w:ascii="Arial" w:eastAsia="Times New Roman" w:hAnsi="Arial" w:cs="Arial"/>
          <w:lang w:eastAsia="cs-CZ"/>
        </w:rPr>
        <w:t>,</w:t>
      </w:r>
      <w:r>
        <w:rPr>
          <w:rFonts w:ascii="Arial" w:eastAsia="Times New Roman" w:hAnsi="Arial" w:cs="Arial"/>
          <w:lang w:eastAsia="cs-CZ"/>
        </w:rPr>
        <w:t xml:space="preserve"> ve věci </w:t>
      </w:r>
      <w:r w:rsidRPr="005A3524">
        <w:rPr>
          <w:rFonts w:ascii="Arial" w:eastAsia="Times New Roman" w:hAnsi="Arial" w:cs="Arial"/>
          <w:lang w:eastAsia="cs-CZ"/>
        </w:rPr>
        <w:t>žádosti</w:t>
      </w:r>
      <w:r>
        <w:rPr>
          <w:rFonts w:ascii="Arial" w:eastAsia="Times New Roman" w:hAnsi="Arial" w:cs="Arial"/>
          <w:lang w:eastAsia="cs-CZ"/>
        </w:rPr>
        <w:t xml:space="preserve"> o přijetí do služebního poměru a zařazení na služební místo podle § 24 odst. 4 zákona o státní službě, kterou </w:t>
      </w:r>
      <w:r w:rsidRPr="00827E03">
        <w:rPr>
          <w:rFonts w:ascii="Arial" w:eastAsia="Times New Roman" w:hAnsi="Arial" w:cs="Arial"/>
          <w:color w:val="FF0000"/>
          <w:lang w:eastAsia="cs-CZ"/>
        </w:rPr>
        <w:t>podal/a</w:t>
      </w:r>
      <w:r w:rsidRPr="001273E8">
        <w:rPr>
          <w:rFonts w:ascii="Arial" w:eastAsia="Times New Roman" w:hAnsi="Arial" w:cs="Arial"/>
          <w:color w:val="FF0000"/>
          <w:lang w:eastAsia="cs-CZ"/>
        </w:rPr>
        <w:t xml:space="preserve"> </w:t>
      </w:r>
      <w:r w:rsidRPr="005A3524">
        <w:rPr>
          <w:rFonts w:ascii="Arial" w:hAnsi="Arial" w:cs="Arial"/>
          <w:color w:val="FF0000"/>
        </w:rPr>
        <w:t xml:space="preserve">pan/paní </w:t>
      </w:r>
      <w:r w:rsidRPr="00195525">
        <w:rPr>
          <w:rFonts w:ascii="Arial" w:hAnsi="Arial" w:cs="Arial"/>
          <w:b/>
          <w:color w:val="FF0000"/>
        </w:rPr>
        <w:t>Tit</w:t>
      </w:r>
      <w:r w:rsidR="002B2460">
        <w:rPr>
          <w:rFonts w:ascii="Arial" w:hAnsi="Arial" w:cs="Arial"/>
          <w:b/>
          <w:color w:val="FF0000"/>
        </w:rPr>
        <w:t>u</w:t>
      </w:r>
      <w:r w:rsidRPr="00195525">
        <w:rPr>
          <w:rFonts w:ascii="Arial" w:hAnsi="Arial" w:cs="Arial"/>
          <w:b/>
          <w:color w:val="FF0000"/>
        </w:rPr>
        <w:t>l Jméno Příjmení</w:t>
      </w:r>
      <w:r w:rsidRPr="005A3524">
        <w:rPr>
          <w:rFonts w:ascii="Arial" w:eastAsia="Times New Roman" w:hAnsi="Arial" w:cs="Arial"/>
          <w:color w:val="FF0000"/>
          <w:lang w:eastAsia="cs-CZ"/>
        </w:rPr>
        <w:t>,</w:t>
      </w:r>
      <w:r w:rsidRPr="00240D34">
        <w:rPr>
          <w:rFonts w:ascii="Arial" w:eastAsia="Times New Roman" w:hAnsi="Arial" w:cs="Arial"/>
          <w:lang w:eastAsia="cs-CZ"/>
        </w:rPr>
        <w:t xml:space="preserve"> </w:t>
      </w:r>
      <w:r w:rsidRPr="00AA0725">
        <w:rPr>
          <w:rFonts w:ascii="Arial" w:eastAsia="Times New Roman" w:hAnsi="Arial" w:cs="Arial"/>
          <w:color w:val="FF0000"/>
        </w:rPr>
        <w:t>narozen/</w:t>
      </w:r>
      <w:r>
        <w:rPr>
          <w:rFonts w:ascii="Arial" w:eastAsia="Times New Roman" w:hAnsi="Arial" w:cs="Arial"/>
          <w:color w:val="FF0000"/>
        </w:rPr>
        <w:t>a</w:t>
      </w:r>
      <w:r w:rsidRPr="00AA0725">
        <w:rPr>
          <w:rFonts w:ascii="Arial" w:eastAsia="Times New Roman" w:hAnsi="Arial" w:cs="Arial"/>
          <w:color w:val="FF0000"/>
        </w:rPr>
        <w:t xml:space="preserve"> </w:t>
      </w:r>
      <w:r w:rsidRPr="00AA0725">
        <w:rPr>
          <w:rFonts w:ascii="Arial" w:eastAsia="Times New Roman" w:hAnsi="Arial" w:cs="Arial"/>
        </w:rPr>
        <w:t xml:space="preserve">dne </w:t>
      </w:r>
      <w:r w:rsidRPr="00AA0725">
        <w:rPr>
          <w:rFonts w:ascii="Arial" w:eastAsia="Times New Roman" w:hAnsi="Arial" w:cs="Arial"/>
          <w:color w:val="FF0000"/>
        </w:rPr>
        <w:t>X. </w:t>
      </w:r>
      <w:r>
        <w:rPr>
          <w:rFonts w:ascii="Arial" w:eastAsia="Times New Roman" w:hAnsi="Arial" w:cs="Arial"/>
          <w:color w:val="FF0000"/>
        </w:rPr>
        <w:t>měsíc</w:t>
      </w:r>
      <w:r w:rsidRPr="00AA0725">
        <w:rPr>
          <w:rFonts w:ascii="Arial" w:eastAsia="Times New Roman" w:hAnsi="Arial" w:cs="Arial"/>
          <w:color w:val="FF0000"/>
        </w:rPr>
        <w:t xml:space="preserve"> 19XX</w:t>
      </w:r>
      <w:r w:rsidRPr="00AA0725">
        <w:rPr>
          <w:rFonts w:ascii="Arial" w:eastAsia="Times New Roman" w:hAnsi="Arial" w:cs="Arial"/>
        </w:rPr>
        <w:t xml:space="preserve"> v </w:t>
      </w:r>
      <w:r>
        <w:rPr>
          <w:rFonts w:ascii="Arial" w:eastAsia="Times New Roman" w:hAnsi="Arial" w:cs="Arial"/>
          <w:color w:val="FF0000"/>
        </w:rPr>
        <w:t>Město</w:t>
      </w:r>
      <w:r w:rsidRPr="00AA0725">
        <w:rPr>
          <w:rFonts w:ascii="Arial" w:eastAsia="Times New Roman" w:hAnsi="Arial" w:cs="Arial"/>
        </w:rPr>
        <w:t xml:space="preserve">, trvale bytem </w:t>
      </w:r>
      <w:r w:rsidRPr="000326E6">
        <w:rPr>
          <w:rFonts w:ascii="Arial" w:eastAsia="Times New Roman" w:hAnsi="Arial" w:cs="Arial"/>
          <w:color w:val="FF0000"/>
          <w:lang w:eastAsia="cs-CZ"/>
        </w:rPr>
        <w:t>Ulice</w:t>
      </w:r>
      <w:r>
        <w:rPr>
          <w:rFonts w:ascii="Arial" w:eastAsia="Times New Roman" w:hAnsi="Arial" w:cs="Arial"/>
          <w:color w:val="FF0000"/>
          <w:lang w:eastAsia="cs-CZ"/>
        </w:rPr>
        <w:t xml:space="preserve"> č.p.</w:t>
      </w:r>
      <w:r w:rsidRPr="00AA0725">
        <w:rPr>
          <w:rFonts w:ascii="Arial" w:eastAsia="Times New Roman" w:hAnsi="Arial" w:cs="Arial"/>
          <w:color w:val="FF0000"/>
        </w:rPr>
        <w:t xml:space="preserve">, PSČ </w:t>
      </w:r>
      <w:r>
        <w:rPr>
          <w:rFonts w:ascii="Arial" w:eastAsia="Times New Roman" w:hAnsi="Arial" w:cs="Arial"/>
          <w:color w:val="FF0000"/>
        </w:rPr>
        <w:t>Město</w:t>
      </w:r>
      <w:r w:rsidRPr="00240D34">
        <w:rPr>
          <w:rFonts w:ascii="Arial" w:eastAsia="Times New Roman" w:hAnsi="Arial" w:cs="Arial"/>
          <w:lang w:eastAsia="cs-CZ"/>
        </w:rPr>
        <w:t xml:space="preserve"> (dále jen „</w:t>
      </w:r>
      <w:r w:rsidRPr="00AA0725">
        <w:rPr>
          <w:rFonts w:ascii="Arial" w:eastAsia="Times New Roman" w:hAnsi="Arial" w:cs="Arial"/>
          <w:color w:val="FF0000"/>
          <w:lang w:eastAsia="cs-CZ"/>
        </w:rPr>
        <w:t>žadatel/</w:t>
      </w:r>
      <w:r>
        <w:rPr>
          <w:rFonts w:ascii="Arial" w:eastAsia="Times New Roman" w:hAnsi="Arial" w:cs="Arial"/>
          <w:color w:val="FF0000"/>
          <w:lang w:eastAsia="cs-CZ"/>
        </w:rPr>
        <w:t>žadatel</w:t>
      </w:r>
      <w:r w:rsidRPr="00AA0725">
        <w:rPr>
          <w:rFonts w:ascii="Arial" w:eastAsia="Times New Roman" w:hAnsi="Arial" w:cs="Arial"/>
          <w:color w:val="FF0000"/>
          <w:lang w:eastAsia="cs-CZ"/>
        </w:rPr>
        <w:t>ka</w:t>
      </w:r>
      <w:r w:rsidRPr="00240D34">
        <w:rPr>
          <w:rFonts w:ascii="Arial" w:eastAsia="Times New Roman" w:hAnsi="Arial" w:cs="Arial"/>
          <w:lang w:eastAsia="cs-CZ"/>
        </w:rPr>
        <w:t>“)</w:t>
      </w:r>
      <w:r>
        <w:rPr>
          <w:rFonts w:ascii="Arial" w:eastAsia="Times New Roman" w:hAnsi="Arial" w:cs="Arial"/>
          <w:lang w:eastAsia="cs-CZ"/>
        </w:rPr>
        <w:t xml:space="preserve">, rozhodl </w:t>
      </w:r>
      <w:r w:rsidRPr="00240D34">
        <w:rPr>
          <w:rFonts w:ascii="Arial" w:eastAsia="Times New Roman" w:hAnsi="Arial" w:cs="Arial"/>
          <w:lang w:eastAsia="cs-CZ"/>
        </w:rPr>
        <w:t>takto:</w:t>
      </w:r>
    </w:p>
    <w:p w14:paraId="4CFD7A35" w14:textId="77777777" w:rsidR="006568C4" w:rsidRDefault="006568C4">
      <w:pPr>
        <w:spacing w:after="0" w:line="240" w:lineRule="auto"/>
        <w:ind w:left="1418" w:hanging="1418"/>
        <w:contextualSpacing/>
        <w:jc w:val="both"/>
        <w:rPr>
          <w:rFonts w:ascii="Arial" w:hAnsi="Arial" w:cs="Arial"/>
        </w:rPr>
      </w:pPr>
    </w:p>
    <w:p w14:paraId="33462C28" w14:textId="2CD7948B" w:rsidR="006568C4" w:rsidRPr="00CB0864" w:rsidRDefault="00830272">
      <w:pPr>
        <w:pStyle w:val="Odstavecseseznamem"/>
        <w:numPr>
          <w:ilvl w:val="0"/>
          <w:numId w:val="1"/>
        </w:numPr>
        <w:ind w:left="714" w:hanging="357"/>
        <w:jc w:val="both"/>
        <w:outlineLvl w:val="0"/>
        <w:rPr>
          <w:rFonts w:ascii="Arial" w:hAnsi="Arial" w:cs="Arial"/>
          <w:b/>
          <w:color w:val="FF0000"/>
          <w:sz w:val="22"/>
          <w:szCs w:val="22"/>
        </w:rPr>
      </w:pPr>
      <w:r>
        <w:rPr>
          <w:rFonts w:ascii="Arial" w:hAnsi="Arial" w:cs="Arial"/>
          <w:b/>
          <w:color w:val="FF0000"/>
          <w:sz w:val="22"/>
          <w:szCs w:val="22"/>
        </w:rPr>
        <w:t>žadatel</w:t>
      </w:r>
      <w:r w:rsidRPr="00195525">
        <w:rPr>
          <w:rFonts w:ascii="Arial" w:hAnsi="Arial" w:cs="Arial"/>
          <w:b/>
          <w:color w:val="FF0000"/>
          <w:sz w:val="22"/>
          <w:szCs w:val="22"/>
        </w:rPr>
        <w:t>/</w:t>
      </w:r>
      <w:r>
        <w:rPr>
          <w:rFonts w:ascii="Arial" w:hAnsi="Arial" w:cs="Arial"/>
          <w:b/>
          <w:color w:val="FF0000"/>
          <w:sz w:val="22"/>
          <w:szCs w:val="22"/>
        </w:rPr>
        <w:t>žadatelka</w:t>
      </w:r>
      <w:r w:rsidRPr="00240D34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 xml:space="preserve">se </w:t>
      </w:r>
      <w:r w:rsidR="006568C4">
        <w:rPr>
          <w:rFonts w:ascii="Arial" w:hAnsi="Arial" w:cs="Arial"/>
          <w:b/>
          <w:sz w:val="22"/>
          <w:szCs w:val="22"/>
        </w:rPr>
        <w:t>podle § 23 odst. 1</w:t>
      </w:r>
      <w:r w:rsidR="006568C4" w:rsidRPr="00240D34">
        <w:rPr>
          <w:rFonts w:ascii="Arial" w:hAnsi="Arial" w:cs="Arial"/>
          <w:b/>
          <w:sz w:val="22"/>
          <w:szCs w:val="22"/>
        </w:rPr>
        <w:t xml:space="preserve"> zákona o státní službě</w:t>
      </w:r>
      <w:r>
        <w:rPr>
          <w:rFonts w:ascii="Arial" w:hAnsi="Arial" w:cs="Arial"/>
          <w:b/>
          <w:sz w:val="22"/>
          <w:szCs w:val="22"/>
        </w:rPr>
        <w:t xml:space="preserve"> přijímá</w:t>
      </w:r>
      <w:r w:rsidR="006568C4" w:rsidRPr="00240D34">
        <w:rPr>
          <w:rFonts w:ascii="Arial" w:hAnsi="Arial" w:cs="Arial"/>
          <w:b/>
          <w:sz w:val="22"/>
          <w:szCs w:val="22"/>
        </w:rPr>
        <w:t xml:space="preserve"> do</w:t>
      </w:r>
      <w:r w:rsidR="00870AF6">
        <w:rPr>
          <w:rFonts w:ascii="Arial" w:hAnsi="Arial" w:cs="Arial"/>
          <w:b/>
          <w:sz w:val="22"/>
          <w:szCs w:val="22"/>
        </w:rPr>
        <w:t> </w:t>
      </w:r>
      <w:r w:rsidR="006568C4" w:rsidRPr="00240D34">
        <w:rPr>
          <w:rFonts w:ascii="Arial" w:hAnsi="Arial" w:cs="Arial"/>
          <w:b/>
          <w:sz w:val="22"/>
          <w:szCs w:val="22"/>
        </w:rPr>
        <w:t xml:space="preserve">služebního poměru </w:t>
      </w:r>
      <w:r w:rsidR="006568C4" w:rsidRPr="00A97292">
        <w:rPr>
          <w:rFonts w:ascii="Arial" w:hAnsi="Arial" w:cs="Arial"/>
          <w:b/>
          <w:sz w:val="22"/>
          <w:szCs w:val="22"/>
        </w:rPr>
        <w:t xml:space="preserve">na dobu </w:t>
      </w:r>
      <w:r w:rsidR="006568C4" w:rsidRPr="00CB0864">
        <w:rPr>
          <w:rFonts w:ascii="Arial" w:hAnsi="Arial" w:cs="Arial"/>
          <w:b/>
          <w:color w:val="FF0000"/>
          <w:sz w:val="22"/>
          <w:szCs w:val="22"/>
        </w:rPr>
        <w:t xml:space="preserve">určitou s trváním do </w:t>
      </w:r>
      <w:r w:rsidR="00CB0864" w:rsidRPr="00CB0864">
        <w:rPr>
          <w:rFonts w:ascii="Arial" w:hAnsi="Arial" w:cs="Arial"/>
          <w:b/>
          <w:color w:val="FF0000"/>
          <w:sz w:val="22"/>
          <w:szCs w:val="22"/>
        </w:rPr>
        <w:t>X</w:t>
      </w:r>
      <w:r w:rsidR="00A97292" w:rsidRPr="00CB0864">
        <w:rPr>
          <w:rFonts w:ascii="Arial" w:hAnsi="Arial" w:cs="Arial"/>
          <w:b/>
          <w:color w:val="FF0000"/>
          <w:sz w:val="22"/>
          <w:szCs w:val="22"/>
        </w:rPr>
        <w:t>.</w:t>
      </w:r>
      <w:r w:rsidR="00A97292">
        <w:rPr>
          <w:rFonts w:ascii="Arial" w:hAnsi="Arial" w:cs="Arial"/>
          <w:b/>
          <w:color w:val="FF0000"/>
          <w:sz w:val="22"/>
          <w:szCs w:val="22"/>
        </w:rPr>
        <w:t> </w:t>
      </w:r>
      <w:r w:rsidR="00CB0864" w:rsidRPr="00CB0864">
        <w:rPr>
          <w:rFonts w:ascii="Arial" w:hAnsi="Arial" w:cs="Arial"/>
          <w:b/>
          <w:color w:val="FF0000"/>
          <w:sz w:val="22"/>
          <w:szCs w:val="22"/>
        </w:rPr>
        <w:t>měsíc 20XX</w:t>
      </w:r>
      <w:r w:rsidR="001A10EF">
        <w:rPr>
          <w:rFonts w:ascii="Arial" w:hAnsi="Arial" w:cs="Arial"/>
          <w:b/>
          <w:color w:val="FF0000"/>
          <w:sz w:val="22"/>
          <w:szCs w:val="22"/>
        </w:rPr>
        <w:t xml:space="preserve"> / neurčitou</w:t>
      </w:r>
      <w:r w:rsidR="00827E03">
        <w:rPr>
          <w:rFonts w:ascii="Arial" w:hAnsi="Arial" w:cs="Arial"/>
          <w:b/>
          <w:color w:val="FF0000"/>
          <w:sz w:val="22"/>
          <w:szCs w:val="22"/>
        </w:rPr>
        <w:t>;</w:t>
      </w:r>
    </w:p>
    <w:p w14:paraId="2618B966" w14:textId="77777777" w:rsidR="006568C4" w:rsidRPr="00195525" w:rsidRDefault="00830272">
      <w:pPr>
        <w:pStyle w:val="Odstavecseseznamem"/>
        <w:numPr>
          <w:ilvl w:val="0"/>
          <w:numId w:val="1"/>
        </w:numPr>
        <w:spacing w:after="120"/>
        <w:jc w:val="both"/>
        <w:outlineLvl w:val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color w:val="FF0000"/>
          <w:sz w:val="22"/>
          <w:szCs w:val="22"/>
        </w:rPr>
        <w:t>žadatel</w:t>
      </w:r>
      <w:r w:rsidRPr="00195525">
        <w:rPr>
          <w:rFonts w:ascii="Arial" w:hAnsi="Arial" w:cs="Arial"/>
          <w:b/>
          <w:color w:val="FF0000"/>
          <w:sz w:val="22"/>
          <w:szCs w:val="22"/>
        </w:rPr>
        <w:t>/</w:t>
      </w:r>
      <w:r>
        <w:rPr>
          <w:rFonts w:ascii="Arial" w:hAnsi="Arial" w:cs="Arial"/>
          <w:b/>
          <w:color w:val="FF0000"/>
          <w:sz w:val="22"/>
          <w:szCs w:val="22"/>
        </w:rPr>
        <w:t>žadatelka</w:t>
      </w:r>
      <w:r w:rsidRPr="00240D34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 xml:space="preserve">se </w:t>
      </w:r>
      <w:r w:rsidR="006568C4">
        <w:rPr>
          <w:rFonts w:ascii="Arial" w:hAnsi="Arial" w:cs="Arial"/>
          <w:b/>
          <w:sz w:val="22"/>
          <w:szCs w:val="22"/>
        </w:rPr>
        <w:t>podle § 23 odst. 1 zákona o státní službě</w:t>
      </w:r>
      <w:r>
        <w:rPr>
          <w:rFonts w:ascii="Arial" w:hAnsi="Arial" w:cs="Arial"/>
          <w:b/>
          <w:sz w:val="22"/>
          <w:szCs w:val="22"/>
        </w:rPr>
        <w:t xml:space="preserve"> zařazuje</w:t>
      </w:r>
      <w:r w:rsidR="006568C4">
        <w:rPr>
          <w:rFonts w:ascii="Arial" w:hAnsi="Arial" w:cs="Arial"/>
          <w:b/>
          <w:color w:val="FF0000"/>
          <w:sz w:val="22"/>
          <w:szCs w:val="22"/>
        </w:rPr>
        <w:t xml:space="preserve"> </w:t>
      </w:r>
    </w:p>
    <w:p w14:paraId="1D8D40BE" w14:textId="6FB292DE" w:rsidR="006568C4" w:rsidRPr="00195525" w:rsidRDefault="006568C4">
      <w:pPr>
        <w:pStyle w:val="Odstavecseseznamem"/>
        <w:numPr>
          <w:ilvl w:val="0"/>
          <w:numId w:val="2"/>
        </w:numPr>
        <w:spacing w:after="120"/>
        <w:jc w:val="both"/>
        <w:outlineLvl w:val="0"/>
        <w:rPr>
          <w:rFonts w:ascii="Arial" w:hAnsi="Arial" w:cs="Arial"/>
          <w:b/>
          <w:sz w:val="22"/>
          <w:szCs w:val="22"/>
        </w:rPr>
      </w:pPr>
      <w:r w:rsidRPr="00195525">
        <w:rPr>
          <w:rFonts w:ascii="Arial" w:hAnsi="Arial" w:cs="Arial"/>
          <w:b/>
          <w:sz w:val="22"/>
          <w:szCs w:val="22"/>
        </w:rPr>
        <w:t>na služební místo</w:t>
      </w:r>
      <w:r>
        <w:rPr>
          <w:rFonts w:ascii="Arial" w:hAnsi="Arial" w:cs="Arial"/>
          <w:b/>
          <w:sz w:val="22"/>
          <w:szCs w:val="22"/>
        </w:rPr>
        <w:t>:</w:t>
      </w:r>
      <w:r w:rsidRPr="00195525">
        <w:rPr>
          <w:rFonts w:ascii="Arial" w:hAnsi="Arial" w:cs="Arial"/>
          <w:b/>
          <w:sz w:val="22"/>
          <w:szCs w:val="22"/>
        </w:rPr>
        <w:t xml:space="preserve"> </w:t>
      </w:r>
      <w:r w:rsidRPr="00ED69C8">
        <w:rPr>
          <w:rFonts w:ascii="Arial" w:hAnsi="Arial" w:cs="Arial"/>
          <w:b/>
          <w:color w:val="FF0000"/>
          <w:sz w:val="22"/>
          <w:szCs w:val="22"/>
        </w:rPr>
        <w:t>(</w:t>
      </w:r>
      <w:r w:rsidR="009C2E28">
        <w:rPr>
          <w:rFonts w:ascii="Arial" w:hAnsi="Arial" w:cs="Arial"/>
          <w:b/>
          <w:color w:val="FF0000"/>
          <w:sz w:val="22"/>
          <w:szCs w:val="22"/>
        </w:rPr>
        <w:t>název</w:t>
      </w:r>
      <w:r w:rsidR="009C2E28" w:rsidRPr="00ED69C8">
        <w:rPr>
          <w:rFonts w:ascii="Arial" w:hAnsi="Arial" w:cs="Arial"/>
          <w:b/>
          <w:color w:val="FF0000"/>
          <w:sz w:val="22"/>
          <w:szCs w:val="22"/>
        </w:rPr>
        <w:t xml:space="preserve"> </w:t>
      </w:r>
      <w:r w:rsidRPr="00ED69C8">
        <w:rPr>
          <w:rFonts w:ascii="Arial" w:hAnsi="Arial" w:cs="Arial"/>
          <w:b/>
          <w:color w:val="FF0000"/>
          <w:sz w:val="22"/>
          <w:szCs w:val="22"/>
        </w:rPr>
        <w:t>služebního místa)</w:t>
      </w:r>
      <w:r w:rsidRPr="000B0440">
        <w:rPr>
          <w:rStyle w:val="Znakapoznpodarou"/>
          <w:rFonts w:ascii="Arial" w:hAnsi="Arial" w:cs="Arial"/>
          <w:b/>
          <w:color w:val="FF0000"/>
          <w:sz w:val="22"/>
          <w:szCs w:val="22"/>
        </w:rPr>
        <w:footnoteReference w:id="4"/>
      </w:r>
      <w:r w:rsidRPr="000B0440">
        <w:rPr>
          <w:rFonts w:ascii="Arial" w:hAnsi="Arial" w:cs="Arial"/>
          <w:b/>
          <w:sz w:val="22"/>
          <w:szCs w:val="22"/>
        </w:rPr>
        <w:t>,</w:t>
      </w:r>
      <w:r w:rsidRPr="00195525">
        <w:rPr>
          <w:rFonts w:ascii="Arial" w:hAnsi="Arial" w:cs="Arial"/>
          <w:b/>
          <w:sz w:val="22"/>
          <w:szCs w:val="22"/>
        </w:rPr>
        <w:t xml:space="preserve"> </w:t>
      </w:r>
    </w:p>
    <w:p w14:paraId="4EF985D3" w14:textId="77777777" w:rsidR="006568C4" w:rsidRPr="00195525" w:rsidRDefault="006568C4">
      <w:pPr>
        <w:pStyle w:val="Odstavecseseznamem"/>
        <w:numPr>
          <w:ilvl w:val="0"/>
          <w:numId w:val="2"/>
        </w:numPr>
        <w:spacing w:after="120"/>
        <w:jc w:val="both"/>
        <w:outlineLvl w:val="0"/>
        <w:rPr>
          <w:rFonts w:ascii="Arial" w:hAnsi="Arial" w:cs="Arial"/>
          <w:b/>
          <w:sz w:val="22"/>
          <w:szCs w:val="22"/>
        </w:rPr>
      </w:pPr>
      <w:r w:rsidRPr="00195525">
        <w:rPr>
          <w:rFonts w:ascii="Arial" w:hAnsi="Arial" w:cs="Arial"/>
          <w:b/>
          <w:sz w:val="22"/>
          <w:szCs w:val="22"/>
        </w:rPr>
        <w:lastRenderedPageBreak/>
        <w:t>v</w:t>
      </w:r>
      <w:r>
        <w:rPr>
          <w:rFonts w:ascii="Arial" w:hAnsi="Arial" w:cs="Arial"/>
          <w:b/>
          <w:sz w:val="22"/>
          <w:szCs w:val="22"/>
        </w:rPr>
        <w:t> </w:t>
      </w:r>
      <w:r w:rsidRPr="00B8200C">
        <w:rPr>
          <w:rFonts w:ascii="Arial" w:hAnsi="Arial" w:cs="Arial"/>
          <w:b/>
          <w:color w:val="FF0000"/>
          <w:sz w:val="22"/>
          <w:szCs w:val="22"/>
        </w:rPr>
        <w:t xml:space="preserve">oboru/oborech </w:t>
      </w:r>
      <w:r w:rsidRPr="00195525">
        <w:rPr>
          <w:rFonts w:ascii="Arial" w:hAnsi="Arial" w:cs="Arial"/>
          <w:b/>
          <w:sz w:val="22"/>
          <w:szCs w:val="22"/>
        </w:rPr>
        <w:t>služby</w:t>
      </w:r>
      <w:r>
        <w:rPr>
          <w:rFonts w:ascii="Arial" w:hAnsi="Arial" w:cs="Arial"/>
          <w:b/>
          <w:sz w:val="22"/>
          <w:szCs w:val="22"/>
        </w:rPr>
        <w:t>:</w:t>
      </w:r>
      <w:r w:rsidRPr="00195525">
        <w:rPr>
          <w:rFonts w:ascii="Arial" w:hAnsi="Arial" w:cs="Arial"/>
          <w:b/>
          <w:sz w:val="22"/>
          <w:szCs w:val="22"/>
        </w:rPr>
        <w:t xml:space="preserve"> </w:t>
      </w:r>
      <w:r w:rsidRPr="00ED69C8">
        <w:rPr>
          <w:rFonts w:ascii="Arial" w:hAnsi="Arial" w:cs="Arial"/>
          <w:b/>
          <w:color w:val="FF0000"/>
          <w:sz w:val="22"/>
          <w:szCs w:val="22"/>
        </w:rPr>
        <w:t>(označení oboru/oborů služby)</w:t>
      </w:r>
      <w:r w:rsidRPr="00195525">
        <w:rPr>
          <w:rFonts w:ascii="Arial" w:hAnsi="Arial" w:cs="Arial"/>
          <w:b/>
          <w:sz w:val="22"/>
          <w:szCs w:val="22"/>
        </w:rPr>
        <w:t xml:space="preserve">, </w:t>
      </w:r>
    </w:p>
    <w:p w14:paraId="558FD075" w14:textId="12109C1D" w:rsidR="006568C4" w:rsidRPr="00195525" w:rsidRDefault="006568C4">
      <w:pPr>
        <w:pStyle w:val="Odstavecseseznamem"/>
        <w:numPr>
          <w:ilvl w:val="0"/>
          <w:numId w:val="2"/>
        </w:numPr>
        <w:spacing w:after="120"/>
        <w:jc w:val="both"/>
        <w:outlineLvl w:val="0"/>
        <w:rPr>
          <w:rFonts w:ascii="Arial" w:hAnsi="Arial" w:cs="Arial"/>
          <w:b/>
          <w:sz w:val="22"/>
          <w:szCs w:val="22"/>
        </w:rPr>
      </w:pPr>
      <w:r w:rsidRPr="00195525">
        <w:rPr>
          <w:rFonts w:ascii="Arial" w:hAnsi="Arial" w:cs="Arial"/>
          <w:b/>
          <w:sz w:val="22"/>
          <w:szCs w:val="22"/>
        </w:rPr>
        <w:t xml:space="preserve">se služebním označením: </w:t>
      </w:r>
      <w:r w:rsidRPr="00195525">
        <w:rPr>
          <w:rFonts w:ascii="Arial" w:hAnsi="Arial" w:cs="Arial"/>
          <w:b/>
          <w:i/>
          <w:color w:val="FF0000"/>
          <w:sz w:val="22"/>
          <w:szCs w:val="22"/>
        </w:rPr>
        <w:t>(referent/rada</w:t>
      </w:r>
      <w:r w:rsidR="00A91022">
        <w:rPr>
          <w:rFonts w:ascii="Arial" w:hAnsi="Arial" w:cs="Arial"/>
          <w:b/>
          <w:i/>
          <w:color w:val="FF0000"/>
          <w:sz w:val="22"/>
          <w:szCs w:val="22"/>
        </w:rPr>
        <w:t>/ministerský rada</w:t>
      </w:r>
      <w:r w:rsidRPr="00195525">
        <w:rPr>
          <w:rFonts w:ascii="Arial" w:hAnsi="Arial" w:cs="Arial"/>
          <w:b/>
          <w:i/>
          <w:color w:val="FF0000"/>
          <w:sz w:val="22"/>
          <w:szCs w:val="22"/>
        </w:rPr>
        <w:t>)</w:t>
      </w:r>
      <w:r w:rsidRPr="00195525">
        <w:rPr>
          <w:rFonts w:ascii="Arial" w:hAnsi="Arial" w:cs="Arial"/>
          <w:b/>
          <w:sz w:val="22"/>
          <w:szCs w:val="22"/>
        </w:rPr>
        <w:t>;</w:t>
      </w:r>
    </w:p>
    <w:p w14:paraId="093D0C6C" w14:textId="77777777" w:rsidR="006568C4" w:rsidRPr="00A97292" w:rsidRDefault="006568C4">
      <w:pPr>
        <w:pStyle w:val="Odstavecseseznamem"/>
        <w:numPr>
          <w:ilvl w:val="0"/>
          <w:numId w:val="1"/>
        </w:numPr>
        <w:spacing w:after="120"/>
        <w:ind w:left="714" w:hanging="357"/>
        <w:jc w:val="both"/>
        <w:outlineLvl w:val="0"/>
        <w:rPr>
          <w:rFonts w:ascii="Arial" w:hAnsi="Arial" w:cs="Arial"/>
          <w:b/>
          <w:sz w:val="22"/>
          <w:szCs w:val="22"/>
        </w:rPr>
      </w:pPr>
      <w:r w:rsidRPr="00240D34">
        <w:rPr>
          <w:rFonts w:ascii="Arial" w:hAnsi="Arial" w:cs="Arial"/>
          <w:b/>
          <w:color w:val="000000"/>
          <w:sz w:val="22"/>
          <w:szCs w:val="22"/>
        </w:rPr>
        <w:t xml:space="preserve">služební poměr </w:t>
      </w:r>
      <w:r w:rsidRPr="00AA0725">
        <w:rPr>
          <w:rFonts w:ascii="Arial" w:hAnsi="Arial" w:cs="Arial"/>
          <w:b/>
          <w:color w:val="FF0000"/>
          <w:sz w:val="22"/>
          <w:szCs w:val="22"/>
        </w:rPr>
        <w:t>žadateli/žadatelce</w:t>
      </w:r>
      <w:r w:rsidRPr="00240D34">
        <w:rPr>
          <w:rFonts w:ascii="Arial" w:hAnsi="Arial" w:cs="Arial"/>
          <w:b/>
          <w:color w:val="000000"/>
          <w:sz w:val="22"/>
          <w:szCs w:val="22"/>
        </w:rPr>
        <w:t xml:space="preserve"> vzniká ke dni </w:t>
      </w:r>
      <w:r w:rsidRPr="005A3524">
        <w:rPr>
          <w:rFonts w:ascii="Arial" w:hAnsi="Arial" w:cs="Arial"/>
          <w:b/>
          <w:color w:val="FF0000"/>
          <w:sz w:val="22"/>
          <w:szCs w:val="22"/>
        </w:rPr>
        <w:t xml:space="preserve">X. </w:t>
      </w:r>
      <w:r>
        <w:rPr>
          <w:rFonts w:ascii="Arial" w:hAnsi="Arial" w:cs="Arial"/>
          <w:b/>
          <w:color w:val="FF0000"/>
          <w:sz w:val="22"/>
          <w:szCs w:val="22"/>
        </w:rPr>
        <w:t>měsíc</w:t>
      </w:r>
      <w:r w:rsidRPr="00240D34">
        <w:rPr>
          <w:rFonts w:ascii="Arial" w:hAnsi="Arial" w:cs="Arial"/>
          <w:b/>
          <w:color w:val="000000"/>
          <w:sz w:val="22"/>
          <w:szCs w:val="22"/>
        </w:rPr>
        <w:t xml:space="preserve"> 20</w:t>
      </w:r>
      <w:r w:rsidR="002E2882" w:rsidRPr="00A97292">
        <w:rPr>
          <w:rFonts w:ascii="Arial" w:hAnsi="Arial" w:cs="Arial"/>
          <w:b/>
          <w:color w:val="FF0000"/>
          <w:sz w:val="22"/>
          <w:szCs w:val="22"/>
        </w:rPr>
        <w:t>XX</w:t>
      </w:r>
      <w:r w:rsidRPr="00240D34">
        <w:rPr>
          <w:rFonts w:ascii="Arial" w:hAnsi="Arial" w:cs="Arial"/>
          <w:b/>
          <w:color w:val="000000"/>
          <w:sz w:val="22"/>
          <w:szCs w:val="22"/>
        </w:rPr>
        <w:t xml:space="preserve">, dnem nástupu </w:t>
      </w:r>
      <w:r w:rsidRPr="00240D34">
        <w:rPr>
          <w:rFonts w:ascii="Arial" w:hAnsi="Arial" w:cs="Arial"/>
          <w:b/>
          <w:color w:val="000000"/>
          <w:sz w:val="22"/>
          <w:szCs w:val="22"/>
        </w:rPr>
        <w:br/>
        <w:t>do služby</w:t>
      </w:r>
      <w:r>
        <w:rPr>
          <w:rFonts w:ascii="Arial" w:hAnsi="Arial" w:cs="Arial"/>
          <w:b/>
          <w:color w:val="000000"/>
          <w:sz w:val="22"/>
          <w:szCs w:val="22"/>
        </w:rPr>
        <w:t xml:space="preserve"> na služebním místě</w:t>
      </w:r>
      <w:r w:rsidRPr="00240D34">
        <w:rPr>
          <w:rFonts w:ascii="Arial" w:hAnsi="Arial" w:cs="Arial"/>
          <w:b/>
          <w:color w:val="000000"/>
          <w:sz w:val="22"/>
          <w:szCs w:val="22"/>
        </w:rPr>
        <w:t xml:space="preserve"> je </w:t>
      </w:r>
      <w:r w:rsidRPr="005A3524">
        <w:rPr>
          <w:rFonts w:ascii="Arial" w:hAnsi="Arial" w:cs="Arial"/>
          <w:b/>
          <w:color w:val="FF0000"/>
          <w:sz w:val="22"/>
          <w:szCs w:val="22"/>
        </w:rPr>
        <w:t xml:space="preserve">X. </w:t>
      </w:r>
      <w:r>
        <w:rPr>
          <w:rFonts w:ascii="Arial" w:hAnsi="Arial" w:cs="Arial"/>
          <w:b/>
          <w:color w:val="FF0000"/>
          <w:sz w:val="22"/>
          <w:szCs w:val="22"/>
        </w:rPr>
        <w:t>měsíc</w:t>
      </w:r>
      <w:r w:rsidRPr="00240D34">
        <w:rPr>
          <w:rFonts w:ascii="Arial" w:hAnsi="Arial" w:cs="Arial"/>
          <w:b/>
          <w:color w:val="000000"/>
          <w:sz w:val="22"/>
          <w:szCs w:val="22"/>
        </w:rPr>
        <w:t xml:space="preserve"> 20</w:t>
      </w:r>
      <w:r w:rsidR="002E2882" w:rsidRPr="00A97292">
        <w:rPr>
          <w:rFonts w:ascii="Arial" w:hAnsi="Arial" w:cs="Arial"/>
          <w:b/>
          <w:color w:val="FF0000"/>
          <w:sz w:val="22"/>
          <w:szCs w:val="22"/>
        </w:rPr>
        <w:t>XX</w:t>
      </w:r>
      <w:r w:rsidRPr="00240D34">
        <w:rPr>
          <w:rFonts w:ascii="Arial" w:hAnsi="Arial" w:cs="Arial"/>
          <w:b/>
          <w:color w:val="000000"/>
          <w:sz w:val="22"/>
          <w:szCs w:val="22"/>
        </w:rPr>
        <w:t>;</w:t>
      </w:r>
    </w:p>
    <w:p w14:paraId="06123EA4" w14:textId="2F18212A" w:rsidR="00B3329E" w:rsidRPr="00240D34" w:rsidRDefault="00B3329E">
      <w:pPr>
        <w:pStyle w:val="Odstavecseseznamem"/>
        <w:numPr>
          <w:ilvl w:val="0"/>
          <w:numId w:val="1"/>
        </w:numPr>
        <w:spacing w:after="120"/>
        <w:ind w:left="714" w:hanging="357"/>
        <w:jc w:val="both"/>
        <w:outlineLvl w:val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 xml:space="preserve">podle § 29 odst. </w:t>
      </w:r>
      <w:r w:rsidR="009F476A">
        <w:rPr>
          <w:rFonts w:ascii="Arial" w:hAnsi="Arial" w:cs="Arial"/>
          <w:b/>
          <w:color w:val="000000"/>
          <w:sz w:val="22"/>
          <w:szCs w:val="22"/>
        </w:rPr>
        <w:t>1</w:t>
      </w:r>
      <w:r>
        <w:rPr>
          <w:rFonts w:ascii="Arial" w:hAnsi="Arial" w:cs="Arial"/>
          <w:b/>
          <w:color w:val="000000"/>
          <w:sz w:val="22"/>
          <w:szCs w:val="22"/>
        </w:rPr>
        <w:t xml:space="preserve"> zákona o státní službě </w:t>
      </w:r>
      <w:r w:rsidR="0083141F">
        <w:rPr>
          <w:rFonts w:ascii="Arial" w:hAnsi="Arial" w:cs="Arial"/>
          <w:b/>
          <w:color w:val="000000"/>
          <w:sz w:val="22"/>
          <w:szCs w:val="22"/>
        </w:rPr>
        <w:t xml:space="preserve">se </w:t>
      </w:r>
      <w:r w:rsidR="00870AF6" w:rsidRPr="00ED69C8">
        <w:rPr>
          <w:rFonts w:ascii="Arial" w:hAnsi="Arial" w:cs="Arial"/>
          <w:b/>
          <w:sz w:val="22"/>
          <w:szCs w:val="22"/>
        </w:rPr>
        <w:t>stanov</w:t>
      </w:r>
      <w:r w:rsidR="002B2460">
        <w:rPr>
          <w:rFonts w:ascii="Arial" w:hAnsi="Arial" w:cs="Arial"/>
          <w:b/>
          <w:sz w:val="22"/>
          <w:szCs w:val="22"/>
        </w:rPr>
        <w:t>í</w:t>
      </w:r>
      <w:r w:rsidR="000B0440" w:rsidRPr="000B0440">
        <w:rPr>
          <w:rFonts w:ascii="Arial" w:hAnsi="Arial" w:cs="Arial"/>
          <w:b/>
          <w:sz w:val="22"/>
          <w:szCs w:val="22"/>
        </w:rPr>
        <w:t xml:space="preserve"> </w:t>
      </w:r>
      <w:r w:rsidR="0083141F">
        <w:rPr>
          <w:rFonts w:ascii="Arial" w:hAnsi="Arial" w:cs="Arial"/>
          <w:b/>
          <w:color w:val="000000"/>
          <w:sz w:val="22"/>
          <w:szCs w:val="22"/>
        </w:rPr>
        <w:t>zkušební doba</w:t>
      </w:r>
      <w:r w:rsidR="0083141F" w:rsidRPr="000B0440">
        <w:rPr>
          <w:rFonts w:ascii="Arial" w:hAnsi="Arial" w:cs="Arial"/>
          <w:b/>
          <w:sz w:val="22"/>
          <w:szCs w:val="22"/>
        </w:rPr>
        <w:t xml:space="preserve"> </w:t>
      </w:r>
      <w:r w:rsidR="000B0440" w:rsidRPr="000B0440">
        <w:rPr>
          <w:rFonts w:ascii="Arial" w:hAnsi="Arial" w:cs="Arial"/>
          <w:b/>
          <w:sz w:val="22"/>
          <w:szCs w:val="22"/>
        </w:rPr>
        <w:t>v délce 6</w:t>
      </w:r>
      <w:r w:rsidR="000B0440">
        <w:rPr>
          <w:rFonts w:ascii="Arial" w:hAnsi="Arial" w:cs="Arial"/>
          <w:b/>
          <w:sz w:val="22"/>
          <w:szCs w:val="22"/>
        </w:rPr>
        <w:t> </w:t>
      </w:r>
      <w:r w:rsidR="00870AF6" w:rsidRPr="00ED69C8">
        <w:rPr>
          <w:rFonts w:ascii="Arial" w:hAnsi="Arial" w:cs="Arial"/>
          <w:b/>
          <w:sz w:val="22"/>
          <w:szCs w:val="22"/>
        </w:rPr>
        <w:t>měsíců</w:t>
      </w:r>
      <w:r w:rsidR="001C0DA2">
        <w:rPr>
          <w:rStyle w:val="Znakapoznpodarou"/>
          <w:rFonts w:ascii="Arial" w:hAnsi="Arial" w:cs="Arial"/>
          <w:b/>
          <w:color w:val="FF0000"/>
          <w:sz w:val="22"/>
          <w:szCs w:val="22"/>
        </w:rPr>
        <w:footnoteReference w:id="5"/>
      </w:r>
      <w:r w:rsidRPr="00ED69C8">
        <w:rPr>
          <w:rFonts w:ascii="Arial" w:hAnsi="Arial" w:cs="Arial"/>
          <w:b/>
          <w:sz w:val="22"/>
          <w:szCs w:val="22"/>
        </w:rPr>
        <w:t>;</w:t>
      </w:r>
    </w:p>
    <w:p w14:paraId="1E1DB71F" w14:textId="7E9004BC" w:rsidR="00463D9B" w:rsidRPr="001145AE" w:rsidRDefault="006568C4" w:rsidP="00613D2B">
      <w:pPr>
        <w:pStyle w:val="Odstavecseseznamem"/>
        <w:numPr>
          <w:ilvl w:val="0"/>
          <w:numId w:val="1"/>
        </w:numPr>
        <w:spacing w:after="120"/>
        <w:ind w:left="714" w:hanging="357"/>
        <w:jc w:val="both"/>
        <w:outlineLvl w:val="0"/>
        <w:rPr>
          <w:rFonts w:ascii="Arial" w:hAnsi="Arial" w:cs="Arial"/>
          <w:b/>
        </w:rPr>
      </w:pPr>
      <w:r w:rsidRPr="00240D34">
        <w:rPr>
          <w:rFonts w:ascii="Arial" w:hAnsi="Arial" w:cs="Arial"/>
          <w:b/>
          <w:sz w:val="22"/>
          <w:szCs w:val="22"/>
        </w:rPr>
        <w:t xml:space="preserve">služba bude vykonávána </w:t>
      </w:r>
      <w:r w:rsidRPr="00B8200C">
        <w:rPr>
          <w:rFonts w:ascii="Arial" w:hAnsi="Arial" w:cs="Arial"/>
          <w:b/>
          <w:color w:val="FF0000"/>
          <w:sz w:val="22"/>
          <w:szCs w:val="22"/>
        </w:rPr>
        <w:t xml:space="preserve">na/v </w:t>
      </w:r>
      <w:r w:rsidRPr="00ED69C8">
        <w:rPr>
          <w:rFonts w:ascii="Arial" w:hAnsi="Arial" w:cs="Arial"/>
          <w:b/>
          <w:color w:val="FF0000"/>
          <w:sz w:val="22"/>
          <w:szCs w:val="22"/>
        </w:rPr>
        <w:t>(označení služebního úřadu)</w:t>
      </w:r>
      <w:r w:rsidRPr="00884719">
        <w:rPr>
          <w:rFonts w:ascii="Arial" w:hAnsi="Arial" w:cs="Arial"/>
          <w:b/>
          <w:color w:val="FF0000"/>
          <w:sz w:val="22"/>
          <w:szCs w:val="22"/>
        </w:rPr>
        <w:t xml:space="preserve"> </w:t>
      </w:r>
      <w:r w:rsidRPr="00240D34">
        <w:rPr>
          <w:rFonts w:ascii="Arial" w:hAnsi="Arial" w:cs="Arial"/>
          <w:b/>
          <w:color w:val="000000"/>
          <w:sz w:val="22"/>
          <w:szCs w:val="22"/>
        </w:rPr>
        <w:t xml:space="preserve">se služebním působištěm </w:t>
      </w:r>
      <w:r>
        <w:rPr>
          <w:rFonts w:ascii="Arial" w:hAnsi="Arial" w:cs="Arial"/>
          <w:b/>
          <w:color w:val="000000"/>
          <w:sz w:val="22"/>
          <w:szCs w:val="22"/>
        </w:rPr>
        <w:t xml:space="preserve">v </w:t>
      </w:r>
      <w:r w:rsidRPr="00884719">
        <w:rPr>
          <w:rFonts w:ascii="Arial" w:hAnsi="Arial" w:cs="Arial"/>
          <w:b/>
          <w:i/>
          <w:color w:val="FF0000"/>
          <w:sz w:val="22"/>
          <w:szCs w:val="22"/>
        </w:rPr>
        <w:t>(např. Pra</w:t>
      </w:r>
      <w:r>
        <w:rPr>
          <w:rFonts w:ascii="Arial" w:hAnsi="Arial" w:cs="Arial"/>
          <w:b/>
          <w:i/>
          <w:color w:val="FF0000"/>
          <w:sz w:val="22"/>
          <w:szCs w:val="22"/>
        </w:rPr>
        <w:t>ze</w:t>
      </w:r>
      <w:r w:rsidRPr="00884719">
        <w:rPr>
          <w:rFonts w:ascii="Arial" w:hAnsi="Arial" w:cs="Arial"/>
          <w:b/>
          <w:i/>
          <w:color w:val="FF0000"/>
          <w:sz w:val="22"/>
          <w:szCs w:val="22"/>
        </w:rPr>
        <w:t>)</w:t>
      </w:r>
      <w:r w:rsidRPr="00240D34">
        <w:rPr>
          <w:rFonts w:ascii="Arial" w:hAnsi="Arial" w:cs="Arial"/>
          <w:b/>
          <w:color w:val="000000"/>
          <w:sz w:val="22"/>
          <w:szCs w:val="22"/>
        </w:rPr>
        <w:t>;</w:t>
      </w:r>
    </w:p>
    <w:p w14:paraId="7BF7BDE1" w14:textId="77777777" w:rsidR="006568C4" w:rsidRDefault="006568C4">
      <w:pPr>
        <w:pStyle w:val="Odstavecseseznamem"/>
        <w:numPr>
          <w:ilvl w:val="0"/>
          <w:numId w:val="1"/>
        </w:numPr>
        <w:tabs>
          <w:tab w:val="left" w:pos="1985"/>
        </w:tabs>
        <w:spacing w:after="120"/>
        <w:ind w:left="714" w:hanging="357"/>
        <w:jc w:val="both"/>
        <w:outlineLvl w:val="0"/>
        <w:rPr>
          <w:rFonts w:ascii="Arial" w:hAnsi="Arial" w:cs="Arial"/>
          <w:b/>
          <w:color w:val="FF0000"/>
          <w:sz w:val="22"/>
          <w:szCs w:val="22"/>
        </w:rPr>
      </w:pPr>
      <w:bookmarkStart w:id="0" w:name="_Hlk184385542"/>
      <w:r>
        <w:rPr>
          <w:rFonts w:ascii="Arial" w:hAnsi="Arial" w:cs="Arial"/>
          <w:b/>
          <w:color w:val="FF0000"/>
          <w:sz w:val="22"/>
          <w:szCs w:val="22"/>
        </w:rPr>
        <w:t>ž</w:t>
      </w:r>
      <w:r w:rsidRPr="008426E8">
        <w:rPr>
          <w:rFonts w:ascii="Arial" w:hAnsi="Arial" w:cs="Arial"/>
          <w:b/>
          <w:color w:val="FF0000"/>
          <w:sz w:val="22"/>
          <w:szCs w:val="22"/>
        </w:rPr>
        <w:t>adateli</w:t>
      </w:r>
      <w:r>
        <w:rPr>
          <w:rFonts w:ascii="Arial" w:hAnsi="Arial" w:cs="Arial"/>
          <w:b/>
          <w:color w:val="FF0000"/>
          <w:sz w:val="22"/>
          <w:szCs w:val="22"/>
        </w:rPr>
        <w:t>/žadatelce</w:t>
      </w:r>
      <w:r w:rsidRPr="008426E8">
        <w:rPr>
          <w:rFonts w:ascii="Arial" w:hAnsi="Arial" w:cs="Arial"/>
          <w:b/>
          <w:color w:val="FF0000"/>
          <w:sz w:val="22"/>
          <w:szCs w:val="22"/>
        </w:rPr>
        <w:t xml:space="preserve"> </w:t>
      </w:r>
      <w:bookmarkEnd w:id="0"/>
      <w:r w:rsidR="00830272">
        <w:rPr>
          <w:rFonts w:ascii="Arial" w:hAnsi="Arial" w:cs="Arial"/>
          <w:b/>
          <w:color w:val="FF0000"/>
          <w:sz w:val="22"/>
          <w:szCs w:val="22"/>
        </w:rPr>
        <w:t xml:space="preserve">se </w:t>
      </w:r>
      <w:r>
        <w:rPr>
          <w:rFonts w:ascii="Arial" w:hAnsi="Arial" w:cs="Arial"/>
          <w:b/>
          <w:color w:val="FF0000"/>
          <w:sz w:val="22"/>
          <w:szCs w:val="22"/>
        </w:rPr>
        <w:t xml:space="preserve">podle § </w:t>
      </w:r>
      <w:r w:rsidR="00327EC3">
        <w:rPr>
          <w:rFonts w:ascii="Arial" w:hAnsi="Arial" w:cs="Arial"/>
          <w:b/>
          <w:color w:val="FF0000"/>
          <w:sz w:val="22"/>
          <w:szCs w:val="22"/>
        </w:rPr>
        <w:t xml:space="preserve">68 </w:t>
      </w:r>
      <w:r>
        <w:rPr>
          <w:rFonts w:ascii="Arial" w:hAnsi="Arial" w:cs="Arial"/>
          <w:b/>
          <w:color w:val="FF0000"/>
          <w:sz w:val="22"/>
          <w:szCs w:val="22"/>
        </w:rPr>
        <w:t>ve spojení s § 116 zákona o</w:t>
      </w:r>
      <w:r w:rsidR="00D17D45">
        <w:rPr>
          <w:rFonts w:ascii="Arial" w:hAnsi="Arial" w:cs="Arial"/>
          <w:b/>
          <w:color w:val="FF0000"/>
          <w:sz w:val="22"/>
          <w:szCs w:val="22"/>
        </w:rPr>
        <w:t> </w:t>
      </w:r>
      <w:r>
        <w:rPr>
          <w:rFonts w:ascii="Arial" w:hAnsi="Arial" w:cs="Arial"/>
          <w:b/>
          <w:color w:val="FF0000"/>
          <w:sz w:val="22"/>
          <w:szCs w:val="22"/>
        </w:rPr>
        <w:t xml:space="preserve">státní službě </w:t>
      </w:r>
      <w:r w:rsidR="00830272">
        <w:rPr>
          <w:rFonts w:ascii="Arial" w:hAnsi="Arial" w:cs="Arial"/>
          <w:b/>
          <w:color w:val="FF0000"/>
          <w:sz w:val="22"/>
          <w:szCs w:val="22"/>
        </w:rPr>
        <w:t xml:space="preserve">povoluje </w:t>
      </w:r>
      <w:r w:rsidRPr="008426E8">
        <w:rPr>
          <w:rFonts w:ascii="Arial" w:hAnsi="Arial" w:cs="Arial"/>
          <w:b/>
          <w:color w:val="FF0000"/>
          <w:sz w:val="22"/>
          <w:szCs w:val="22"/>
        </w:rPr>
        <w:t>kratší služební dob</w:t>
      </w:r>
      <w:r w:rsidR="00830272">
        <w:rPr>
          <w:rFonts w:ascii="Arial" w:hAnsi="Arial" w:cs="Arial"/>
          <w:b/>
          <w:color w:val="FF0000"/>
          <w:sz w:val="22"/>
          <w:szCs w:val="22"/>
        </w:rPr>
        <w:t>a</w:t>
      </w:r>
      <w:r>
        <w:rPr>
          <w:rFonts w:ascii="Arial" w:hAnsi="Arial" w:cs="Arial"/>
          <w:b/>
          <w:color w:val="FF0000"/>
          <w:sz w:val="22"/>
          <w:szCs w:val="22"/>
        </w:rPr>
        <w:t xml:space="preserve">, a to </w:t>
      </w:r>
      <w:r w:rsidR="00327EC3" w:rsidRPr="00ED69C8">
        <w:rPr>
          <w:rFonts w:ascii="Arial" w:hAnsi="Arial" w:cs="Arial"/>
          <w:b/>
          <w:color w:val="FF0000"/>
          <w:sz w:val="22"/>
          <w:szCs w:val="22"/>
        </w:rPr>
        <w:t xml:space="preserve">s účinností ode dne </w:t>
      </w:r>
      <w:r w:rsidR="00327EC3">
        <w:rPr>
          <w:rFonts w:ascii="Arial" w:hAnsi="Arial" w:cs="Arial"/>
          <w:b/>
          <w:color w:val="FF0000"/>
          <w:sz w:val="22"/>
          <w:szCs w:val="22"/>
        </w:rPr>
        <w:t xml:space="preserve">nástupu do služby </w:t>
      </w:r>
      <w:r w:rsidR="00327EC3" w:rsidRPr="00ED69C8">
        <w:rPr>
          <w:rFonts w:ascii="Arial" w:hAnsi="Arial" w:cs="Arial"/>
          <w:b/>
          <w:color w:val="FF0000"/>
          <w:sz w:val="22"/>
          <w:szCs w:val="22"/>
        </w:rPr>
        <w:t>do</w:t>
      </w:r>
      <w:r w:rsidR="00327EC3" w:rsidRPr="00327EC3">
        <w:rPr>
          <w:rFonts w:ascii="Arial" w:hAnsi="Arial" w:cs="Arial"/>
          <w:b/>
          <w:color w:val="FF0000"/>
          <w:sz w:val="22"/>
          <w:szCs w:val="22"/>
        </w:rPr>
        <w:t xml:space="preserve"> </w:t>
      </w:r>
      <w:r w:rsidR="00327EC3" w:rsidRPr="00ED69C8">
        <w:rPr>
          <w:rFonts w:ascii="Arial" w:hAnsi="Arial" w:cs="Arial"/>
          <w:b/>
          <w:color w:val="FF0000"/>
          <w:sz w:val="22"/>
          <w:szCs w:val="22"/>
        </w:rPr>
        <w:t xml:space="preserve">dne </w:t>
      </w:r>
      <w:r w:rsidR="00327EC3" w:rsidRPr="00327EC3">
        <w:rPr>
          <w:rFonts w:ascii="Arial" w:hAnsi="Arial" w:cs="Arial"/>
          <w:b/>
          <w:color w:val="FF0000"/>
          <w:sz w:val="22"/>
          <w:szCs w:val="22"/>
        </w:rPr>
        <w:t>X. měsíc</w:t>
      </w:r>
      <w:r w:rsidR="00327EC3" w:rsidRPr="00ED69C8">
        <w:rPr>
          <w:rFonts w:ascii="Arial" w:hAnsi="Arial" w:cs="Arial"/>
          <w:b/>
          <w:color w:val="FF0000"/>
          <w:sz w:val="22"/>
          <w:szCs w:val="22"/>
        </w:rPr>
        <w:t xml:space="preserve"> 20</w:t>
      </w:r>
      <w:r w:rsidR="00327EC3" w:rsidRPr="00327EC3">
        <w:rPr>
          <w:rFonts w:ascii="Arial" w:hAnsi="Arial" w:cs="Arial"/>
          <w:b/>
          <w:color w:val="FF0000"/>
          <w:sz w:val="22"/>
          <w:szCs w:val="22"/>
        </w:rPr>
        <w:t>XX,</w:t>
      </w:r>
      <w:r w:rsidR="00327EC3">
        <w:rPr>
          <w:rFonts w:ascii="Arial" w:hAnsi="Arial" w:cs="Arial"/>
          <w:b/>
          <w:color w:val="FF0000"/>
          <w:sz w:val="22"/>
          <w:szCs w:val="22"/>
        </w:rPr>
        <w:t xml:space="preserve"> </w:t>
      </w:r>
      <w:r>
        <w:rPr>
          <w:rFonts w:ascii="Arial" w:hAnsi="Arial" w:cs="Arial"/>
          <w:b/>
          <w:color w:val="FF0000"/>
          <w:sz w:val="22"/>
          <w:szCs w:val="22"/>
        </w:rPr>
        <w:t xml:space="preserve">v rozsahu </w:t>
      </w:r>
      <w:r w:rsidR="00327EC3" w:rsidRPr="00F77885">
        <w:rPr>
          <w:rFonts w:ascii="Arial" w:hAnsi="Arial" w:cs="Arial"/>
          <w:b/>
          <w:color w:val="FF0000"/>
          <w:sz w:val="22"/>
          <w:szCs w:val="22"/>
        </w:rPr>
        <w:t>XX</w:t>
      </w:r>
      <w:r w:rsidR="00327EC3" w:rsidRPr="00F77885">
        <w:rPr>
          <w:rFonts w:ascii="Arial" w:hAnsi="Arial" w:cs="Arial"/>
          <w:b/>
          <w:sz w:val="22"/>
          <w:szCs w:val="22"/>
        </w:rPr>
        <w:t xml:space="preserve"> </w:t>
      </w:r>
      <w:r w:rsidR="00327EC3" w:rsidRPr="00ED69C8">
        <w:rPr>
          <w:rFonts w:ascii="Arial" w:hAnsi="Arial" w:cs="Arial"/>
          <w:b/>
          <w:color w:val="FF0000"/>
          <w:sz w:val="22"/>
          <w:szCs w:val="22"/>
        </w:rPr>
        <w:t>hodin</w:t>
      </w:r>
      <w:r>
        <w:rPr>
          <w:rFonts w:ascii="Arial" w:hAnsi="Arial" w:cs="Arial"/>
          <w:b/>
          <w:i/>
          <w:color w:val="FF0000"/>
          <w:sz w:val="22"/>
          <w:szCs w:val="22"/>
        </w:rPr>
        <w:t xml:space="preserve"> </w:t>
      </w:r>
      <w:r>
        <w:rPr>
          <w:rFonts w:ascii="Arial" w:hAnsi="Arial" w:cs="Arial"/>
          <w:b/>
          <w:color w:val="FF0000"/>
          <w:sz w:val="22"/>
          <w:szCs w:val="22"/>
        </w:rPr>
        <w:t>týdně</w:t>
      </w:r>
      <w:r>
        <w:rPr>
          <w:rStyle w:val="Znakapoznpodarou"/>
          <w:rFonts w:ascii="Arial" w:hAnsi="Arial" w:cs="Arial"/>
          <w:b/>
          <w:color w:val="FF0000"/>
          <w:sz w:val="22"/>
          <w:szCs w:val="22"/>
        </w:rPr>
        <w:footnoteReference w:id="6"/>
      </w:r>
    </w:p>
    <w:p w14:paraId="6A3C54F3" w14:textId="77777777" w:rsidR="006568C4" w:rsidRDefault="006568C4">
      <w:pPr>
        <w:pStyle w:val="Odstavecseseznamem"/>
        <w:numPr>
          <w:ilvl w:val="0"/>
          <w:numId w:val="1"/>
        </w:numPr>
        <w:tabs>
          <w:tab w:val="left" w:pos="1985"/>
        </w:tabs>
        <w:spacing w:after="120"/>
        <w:ind w:left="714" w:hanging="357"/>
        <w:jc w:val="both"/>
        <w:outlineLvl w:val="0"/>
        <w:rPr>
          <w:rFonts w:ascii="Arial" w:hAnsi="Arial" w:cs="Arial"/>
          <w:b/>
          <w:color w:val="000000"/>
          <w:sz w:val="22"/>
          <w:szCs w:val="22"/>
        </w:rPr>
      </w:pPr>
      <w:r w:rsidRPr="00AA0725">
        <w:rPr>
          <w:rFonts w:ascii="Arial" w:hAnsi="Arial" w:cs="Arial"/>
          <w:b/>
          <w:color w:val="FF0000"/>
          <w:sz w:val="22"/>
          <w:szCs w:val="22"/>
        </w:rPr>
        <w:t>žadatel/žadatelk</w:t>
      </w:r>
      <w:r w:rsidR="00830272">
        <w:rPr>
          <w:rFonts w:ascii="Arial" w:hAnsi="Arial" w:cs="Arial"/>
          <w:b/>
          <w:color w:val="FF0000"/>
          <w:sz w:val="22"/>
          <w:szCs w:val="22"/>
        </w:rPr>
        <w:t>a</w:t>
      </w:r>
      <w:r w:rsidRPr="00240D34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="00830272">
        <w:rPr>
          <w:rFonts w:ascii="Arial" w:hAnsi="Arial" w:cs="Arial"/>
          <w:b/>
          <w:color w:val="000000"/>
          <w:sz w:val="22"/>
          <w:szCs w:val="22"/>
        </w:rPr>
        <w:t xml:space="preserve">se </w:t>
      </w:r>
      <w:r>
        <w:rPr>
          <w:rFonts w:ascii="Arial" w:hAnsi="Arial" w:cs="Arial"/>
          <w:b/>
          <w:color w:val="000000"/>
          <w:sz w:val="22"/>
          <w:szCs w:val="22"/>
        </w:rPr>
        <w:t>dále</w:t>
      </w:r>
    </w:p>
    <w:p w14:paraId="2793E3FE" w14:textId="77777777" w:rsidR="00DF070A" w:rsidRDefault="00DF070A" w:rsidP="00ED69C8">
      <w:pPr>
        <w:pStyle w:val="Odstavecseseznamem"/>
        <w:numPr>
          <w:ilvl w:val="0"/>
          <w:numId w:val="5"/>
        </w:numPr>
        <w:spacing w:after="120"/>
        <w:ind w:left="1134" w:hanging="425"/>
        <w:jc w:val="both"/>
        <w:outlineLvl w:val="0"/>
        <w:rPr>
          <w:rFonts w:ascii="Arial" w:hAnsi="Arial" w:cs="Arial"/>
          <w:b/>
          <w:color w:val="000000"/>
          <w:sz w:val="22"/>
          <w:szCs w:val="22"/>
        </w:rPr>
      </w:pPr>
      <w:r w:rsidRPr="00240D34">
        <w:rPr>
          <w:rFonts w:ascii="Arial" w:hAnsi="Arial" w:cs="Arial"/>
          <w:b/>
          <w:color w:val="000000"/>
          <w:sz w:val="22"/>
          <w:szCs w:val="22"/>
        </w:rPr>
        <w:t xml:space="preserve">podle § </w:t>
      </w:r>
      <w:r>
        <w:rPr>
          <w:rFonts w:ascii="Arial" w:hAnsi="Arial" w:cs="Arial"/>
          <w:b/>
          <w:color w:val="000000"/>
          <w:sz w:val="22"/>
          <w:szCs w:val="22"/>
        </w:rPr>
        <w:t>144</w:t>
      </w:r>
      <w:r w:rsidRPr="00240D34">
        <w:rPr>
          <w:rFonts w:ascii="Arial" w:hAnsi="Arial" w:cs="Arial"/>
          <w:b/>
          <w:color w:val="000000"/>
          <w:sz w:val="22"/>
          <w:szCs w:val="22"/>
        </w:rPr>
        <w:t xml:space="preserve"> odst. 1</w:t>
      </w:r>
      <w:r>
        <w:rPr>
          <w:rFonts w:ascii="Arial" w:hAnsi="Arial" w:cs="Arial"/>
          <w:b/>
          <w:color w:val="000000"/>
          <w:sz w:val="22"/>
          <w:szCs w:val="22"/>
        </w:rPr>
        <w:t xml:space="preserve">, § 145 odst. 1 a 2 zákona o státní službě ve spojení s § 123 odst. 1 zákoníku práce a podle přílohy </w:t>
      </w:r>
      <w:r w:rsidRPr="00193078">
        <w:rPr>
          <w:rFonts w:ascii="Arial" w:hAnsi="Arial" w:cs="Arial"/>
          <w:b/>
          <w:color w:val="000000"/>
          <w:sz w:val="22"/>
          <w:szCs w:val="22"/>
        </w:rPr>
        <w:t>č. 1 zákona o státní službě zařazuj</w:t>
      </w:r>
      <w:r w:rsidR="00830272">
        <w:rPr>
          <w:rFonts w:ascii="Arial" w:hAnsi="Arial" w:cs="Arial"/>
          <w:b/>
          <w:color w:val="000000"/>
          <w:sz w:val="22"/>
          <w:szCs w:val="22"/>
        </w:rPr>
        <w:t>e</w:t>
      </w:r>
      <w:r w:rsidRPr="00193078">
        <w:rPr>
          <w:rFonts w:ascii="Arial" w:hAnsi="Arial" w:cs="Arial"/>
          <w:b/>
          <w:color w:val="000000"/>
          <w:sz w:val="22"/>
          <w:szCs w:val="22"/>
        </w:rPr>
        <w:t xml:space="preserve"> do </w:t>
      </w:r>
      <w:r>
        <w:rPr>
          <w:rFonts w:ascii="Arial" w:hAnsi="Arial" w:cs="Arial"/>
          <w:b/>
          <w:color w:val="FF0000"/>
          <w:sz w:val="22"/>
          <w:szCs w:val="22"/>
        </w:rPr>
        <w:t>X</w:t>
      </w:r>
      <w:r w:rsidRPr="00193078">
        <w:rPr>
          <w:rFonts w:ascii="Arial" w:hAnsi="Arial" w:cs="Arial"/>
          <w:b/>
          <w:color w:val="FF0000"/>
          <w:sz w:val="22"/>
          <w:szCs w:val="22"/>
        </w:rPr>
        <w:t>.</w:t>
      </w:r>
      <w:r w:rsidRPr="00193078">
        <w:rPr>
          <w:rFonts w:ascii="Arial" w:hAnsi="Arial" w:cs="Arial"/>
          <w:b/>
          <w:color w:val="000000"/>
          <w:sz w:val="22"/>
          <w:szCs w:val="22"/>
        </w:rPr>
        <w:t> platové třídy</w:t>
      </w:r>
      <w:r>
        <w:rPr>
          <w:rFonts w:ascii="Arial" w:hAnsi="Arial" w:cs="Arial"/>
          <w:b/>
          <w:color w:val="000000"/>
          <w:sz w:val="22"/>
          <w:szCs w:val="22"/>
        </w:rPr>
        <w:t xml:space="preserve">, </w:t>
      </w:r>
    </w:p>
    <w:p w14:paraId="6F9E4875" w14:textId="77777777" w:rsidR="00DF070A" w:rsidRDefault="00DF070A" w:rsidP="00ED69C8">
      <w:pPr>
        <w:pStyle w:val="Odstavecseseznamem"/>
        <w:numPr>
          <w:ilvl w:val="0"/>
          <w:numId w:val="5"/>
        </w:numPr>
        <w:spacing w:after="120"/>
        <w:ind w:left="1134" w:hanging="425"/>
        <w:jc w:val="both"/>
        <w:outlineLvl w:val="0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zařazuj</w:t>
      </w:r>
      <w:r w:rsidR="00830272">
        <w:rPr>
          <w:rFonts w:ascii="Arial" w:hAnsi="Arial" w:cs="Arial"/>
          <w:b/>
          <w:color w:val="000000"/>
          <w:sz w:val="22"/>
          <w:szCs w:val="22"/>
        </w:rPr>
        <w:t>e</w:t>
      </w:r>
      <w:r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Pr="002A69EA">
        <w:rPr>
          <w:rFonts w:ascii="Arial" w:hAnsi="Arial" w:cs="Arial"/>
          <w:b/>
          <w:color w:val="000000"/>
          <w:sz w:val="22"/>
          <w:szCs w:val="22"/>
        </w:rPr>
        <w:t>podle</w:t>
      </w:r>
      <w:r w:rsidR="00870AF6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Pr="00ED69C8">
        <w:rPr>
          <w:rFonts w:ascii="Arial" w:hAnsi="Arial" w:cs="Arial"/>
          <w:b/>
          <w:sz w:val="22"/>
          <w:szCs w:val="22"/>
        </w:rPr>
        <w:t>§ 3 nařízení vlády č.</w:t>
      </w:r>
      <w:r w:rsidR="00D17D45" w:rsidRPr="00ED69C8">
        <w:rPr>
          <w:rFonts w:ascii="Arial" w:hAnsi="Arial" w:cs="Arial"/>
          <w:b/>
          <w:sz w:val="22"/>
          <w:szCs w:val="22"/>
        </w:rPr>
        <w:t> </w:t>
      </w:r>
      <w:r w:rsidRPr="00ED69C8">
        <w:rPr>
          <w:rFonts w:ascii="Arial" w:hAnsi="Arial" w:cs="Arial"/>
          <w:b/>
          <w:sz w:val="22"/>
          <w:szCs w:val="22"/>
        </w:rPr>
        <w:t>304/2014 Sb.</w:t>
      </w:r>
      <w:r w:rsidR="00397029" w:rsidRPr="00ED69C8">
        <w:rPr>
          <w:rFonts w:ascii="Arial" w:hAnsi="Arial" w:cs="Arial"/>
          <w:b/>
          <w:sz w:val="22"/>
          <w:szCs w:val="22"/>
        </w:rPr>
        <w:t>, o platových poměrech státních zaměstnanců</w:t>
      </w:r>
      <w:r w:rsidR="00F350C4">
        <w:rPr>
          <w:rFonts w:ascii="Arial" w:hAnsi="Arial" w:cs="Arial"/>
          <w:b/>
          <w:sz w:val="22"/>
          <w:szCs w:val="22"/>
        </w:rPr>
        <w:t>, ve znění pozdějších předpisů</w:t>
      </w:r>
      <w:r w:rsidR="00397029" w:rsidRPr="00ED69C8">
        <w:rPr>
          <w:rFonts w:ascii="Arial" w:hAnsi="Arial" w:cs="Arial"/>
          <w:b/>
          <w:sz w:val="22"/>
          <w:szCs w:val="22"/>
        </w:rPr>
        <w:t xml:space="preserve"> (dále jen „nařízení vlády č. 304/2014 Sb.“)</w:t>
      </w:r>
      <w:r w:rsidR="00F350C4">
        <w:rPr>
          <w:rFonts w:ascii="Arial" w:hAnsi="Arial" w:cs="Arial"/>
          <w:b/>
          <w:sz w:val="22"/>
          <w:szCs w:val="22"/>
        </w:rPr>
        <w:t>,</w:t>
      </w:r>
      <w:r w:rsidRPr="00C67306">
        <w:rPr>
          <w:rFonts w:ascii="Arial" w:hAnsi="Arial" w:cs="Arial"/>
          <w:b/>
          <w:color w:val="FF0000"/>
          <w:sz w:val="18"/>
          <w:szCs w:val="18"/>
        </w:rPr>
        <w:t xml:space="preserve"> </w:t>
      </w:r>
      <w:r w:rsidRPr="00240D34">
        <w:rPr>
          <w:rFonts w:ascii="Arial" w:hAnsi="Arial" w:cs="Arial"/>
          <w:b/>
          <w:color w:val="000000"/>
          <w:sz w:val="22"/>
          <w:szCs w:val="22"/>
        </w:rPr>
        <w:t>do</w:t>
      </w:r>
      <w:r w:rsidR="000B0440">
        <w:rPr>
          <w:rFonts w:ascii="Arial" w:hAnsi="Arial" w:cs="Arial"/>
          <w:b/>
          <w:color w:val="000000"/>
          <w:sz w:val="22"/>
          <w:szCs w:val="22"/>
        </w:rPr>
        <w:t> </w:t>
      </w:r>
      <w:r>
        <w:rPr>
          <w:rFonts w:ascii="Arial" w:hAnsi="Arial" w:cs="Arial"/>
          <w:b/>
          <w:color w:val="FF0000"/>
          <w:sz w:val="22"/>
          <w:szCs w:val="22"/>
        </w:rPr>
        <w:t>X</w:t>
      </w:r>
      <w:r w:rsidRPr="005A3524">
        <w:rPr>
          <w:rFonts w:ascii="Arial" w:hAnsi="Arial" w:cs="Arial"/>
          <w:b/>
          <w:color w:val="FF0000"/>
          <w:sz w:val="22"/>
          <w:szCs w:val="22"/>
        </w:rPr>
        <w:t>.</w:t>
      </w:r>
      <w:r w:rsidR="000B0440">
        <w:rPr>
          <w:rFonts w:ascii="Arial" w:hAnsi="Arial" w:cs="Arial"/>
          <w:b/>
          <w:color w:val="000000"/>
          <w:sz w:val="22"/>
          <w:szCs w:val="22"/>
        </w:rPr>
        <w:t> </w:t>
      </w:r>
      <w:r>
        <w:rPr>
          <w:rFonts w:ascii="Arial" w:hAnsi="Arial" w:cs="Arial"/>
          <w:b/>
          <w:color w:val="000000"/>
          <w:sz w:val="22"/>
          <w:szCs w:val="22"/>
        </w:rPr>
        <w:t xml:space="preserve">platového stupně a </w:t>
      </w:r>
    </w:p>
    <w:p w14:paraId="264EB1C2" w14:textId="77777777" w:rsidR="00DF070A" w:rsidRDefault="00DF070A" w:rsidP="00ED69C8">
      <w:pPr>
        <w:pStyle w:val="Odstavecseseznamem"/>
        <w:numPr>
          <w:ilvl w:val="0"/>
          <w:numId w:val="5"/>
        </w:numPr>
        <w:spacing w:after="120"/>
        <w:ind w:left="1134" w:hanging="425"/>
        <w:jc w:val="both"/>
        <w:outlineLvl w:val="0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určuj</w:t>
      </w:r>
      <w:r w:rsidR="00830272">
        <w:rPr>
          <w:rFonts w:ascii="Arial" w:hAnsi="Arial" w:cs="Arial"/>
          <w:b/>
          <w:color w:val="000000"/>
          <w:sz w:val="22"/>
          <w:szCs w:val="22"/>
        </w:rPr>
        <w:t>e se</w:t>
      </w:r>
      <w:r w:rsidRPr="00240D34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Pr="00AA0725">
        <w:rPr>
          <w:rFonts w:ascii="Arial" w:hAnsi="Arial" w:cs="Arial"/>
          <w:b/>
          <w:color w:val="FF0000"/>
          <w:sz w:val="22"/>
          <w:szCs w:val="22"/>
        </w:rPr>
        <w:t>mu/jí</w:t>
      </w:r>
      <w:r w:rsidRPr="00240D34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="0083141F" w:rsidRPr="0083141F">
        <w:rPr>
          <w:rFonts w:ascii="Arial" w:hAnsi="Arial" w:cs="Arial"/>
          <w:b/>
          <w:sz w:val="22"/>
          <w:szCs w:val="22"/>
        </w:rPr>
        <w:t xml:space="preserve">měsíční </w:t>
      </w:r>
      <w:r w:rsidRPr="00240D34">
        <w:rPr>
          <w:rFonts w:ascii="Arial" w:hAnsi="Arial" w:cs="Arial"/>
          <w:b/>
          <w:color w:val="000000"/>
          <w:sz w:val="22"/>
          <w:szCs w:val="22"/>
        </w:rPr>
        <w:t xml:space="preserve">plat v celkové výši </w:t>
      </w:r>
      <w:r w:rsidRPr="00505B08">
        <w:rPr>
          <w:rFonts w:ascii="Arial" w:hAnsi="Arial" w:cs="Arial"/>
          <w:b/>
          <w:color w:val="FF0000"/>
          <w:sz w:val="22"/>
          <w:szCs w:val="22"/>
        </w:rPr>
        <w:t>XX</w:t>
      </w:r>
      <w:r>
        <w:rPr>
          <w:rFonts w:ascii="Arial" w:hAnsi="Arial" w:cs="Arial"/>
          <w:b/>
          <w:color w:val="FF0000"/>
          <w:sz w:val="22"/>
          <w:szCs w:val="22"/>
        </w:rPr>
        <w:t> </w:t>
      </w:r>
      <w:r w:rsidRPr="00505B08">
        <w:rPr>
          <w:rFonts w:ascii="Arial" w:hAnsi="Arial" w:cs="Arial"/>
          <w:b/>
          <w:color w:val="FF0000"/>
          <w:sz w:val="22"/>
          <w:szCs w:val="22"/>
        </w:rPr>
        <w:t>XXX </w:t>
      </w:r>
      <w:r w:rsidRPr="00240D34">
        <w:rPr>
          <w:rFonts w:ascii="Arial" w:hAnsi="Arial" w:cs="Arial"/>
          <w:b/>
          <w:color w:val="000000"/>
          <w:sz w:val="22"/>
          <w:szCs w:val="22"/>
        </w:rPr>
        <w:t xml:space="preserve">Kč, který tvoří </w:t>
      </w:r>
    </w:p>
    <w:p w14:paraId="0613DD52" w14:textId="578FD34C" w:rsidR="00063C5C" w:rsidRPr="00063C5C" w:rsidRDefault="00DF070A" w:rsidP="00ED69C8">
      <w:pPr>
        <w:pStyle w:val="Odstavecseseznamem"/>
        <w:numPr>
          <w:ilvl w:val="0"/>
          <w:numId w:val="6"/>
        </w:numPr>
        <w:spacing w:after="120"/>
        <w:ind w:left="1418" w:hanging="295"/>
        <w:jc w:val="both"/>
        <w:outlineLvl w:val="0"/>
        <w:rPr>
          <w:rFonts w:ascii="Arial" w:hAnsi="Arial" w:cs="Arial"/>
          <w:b/>
          <w:color w:val="000000"/>
          <w:sz w:val="22"/>
          <w:szCs w:val="22"/>
        </w:rPr>
      </w:pPr>
      <w:r w:rsidRPr="00063C5C">
        <w:rPr>
          <w:rFonts w:ascii="Arial" w:hAnsi="Arial" w:cs="Arial"/>
          <w:b/>
          <w:color w:val="000000"/>
          <w:sz w:val="22"/>
          <w:szCs w:val="22"/>
        </w:rPr>
        <w:t xml:space="preserve">platový tarif </w:t>
      </w:r>
      <w:r w:rsidR="00397029" w:rsidRPr="00063C5C">
        <w:rPr>
          <w:rFonts w:ascii="Arial" w:hAnsi="Arial" w:cs="Arial"/>
          <w:b/>
          <w:color w:val="000000"/>
          <w:sz w:val="22"/>
          <w:szCs w:val="22"/>
        </w:rPr>
        <w:t xml:space="preserve">stanovený podle stupnice platových tarifů uvedené v § 2 nařízení vlády č. 304/2014 Sb. </w:t>
      </w:r>
      <w:r w:rsidRPr="00063C5C">
        <w:rPr>
          <w:rFonts w:ascii="Arial" w:hAnsi="Arial" w:cs="Arial"/>
          <w:b/>
          <w:color w:val="000000"/>
          <w:sz w:val="22"/>
          <w:szCs w:val="22"/>
        </w:rPr>
        <w:t xml:space="preserve">ve výši </w:t>
      </w:r>
      <w:r w:rsidRPr="00063C5C">
        <w:rPr>
          <w:rFonts w:ascii="Arial" w:hAnsi="Arial" w:cs="Arial"/>
          <w:b/>
          <w:color w:val="FF0000"/>
          <w:sz w:val="22"/>
          <w:szCs w:val="22"/>
        </w:rPr>
        <w:t>XX XXX</w:t>
      </w:r>
      <w:r w:rsidRPr="00063C5C">
        <w:rPr>
          <w:rFonts w:ascii="Arial" w:hAnsi="Arial" w:cs="Arial"/>
          <w:b/>
          <w:color w:val="000000"/>
          <w:sz w:val="22"/>
          <w:szCs w:val="22"/>
        </w:rPr>
        <w:t xml:space="preserve"> Kč, </w:t>
      </w:r>
    </w:p>
    <w:p w14:paraId="68D09F0A" w14:textId="16DB0B79" w:rsidR="00063C5C" w:rsidRPr="00F46451" w:rsidRDefault="00063C5C" w:rsidP="00F46451">
      <w:pPr>
        <w:pStyle w:val="Odstavecseseznamem"/>
        <w:numPr>
          <w:ilvl w:val="0"/>
          <w:numId w:val="6"/>
        </w:numPr>
        <w:spacing w:after="120"/>
        <w:ind w:left="1418" w:hanging="295"/>
        <w:jc w:val="both"/>
        <w:outlineLvl w:val="0"/>
        <w:rPr>
          <w:rFonts w:ascii="Arial" w:hAnsi="Arial" w:cs="Arial"/>
          <w:b/>
          <w:color w:val="FF0000"/>
          <w:sz w:val="22"/>
          <w:szCs w:val="22"/>
        </w:rPr>
      </w:pPr>
      <w:r w:rsidRPr="00F46451">
        <w:rPr>
          <w:rFonts w:ascii="Arial" w:hAnsi="Arial" w:cs="Arial"/>
          <w:b/>
          <w:color w:val="FF0000"/>
          <w:sz w:val="22"/>
          <w:szCs w:val="22"/>
        </w:rPr>
        <w:t xml:space="preserve">osobní příplatek podle § 149 zákona o státní službě ve výši </w:t>
      </w:r>
      <w:r w:rsidRPr="00505B08">
        <w:rPr>
          <w:rFonts w:ascii="Arial" w:hAnsi="Arial" w:cs="Arial"/>
          <w:b/>
          <w:color w:val="FF0000"/>
          <w:sz w:val="22"/>
          <w:szCs w:val="22"/>
        </w:rPr>
        <w:t>X</w:t>
      </w:r>
      <w:r>
        <w:rPr>
          <w:rFonts w:ascii="Arial" w:hAnsi="Arial" w:cs="Arial"/>
          <w:b/>
          <w:color w:val="FF0000"/>
          <w:sz w:val="22"/>
          <w:szCs w:val="22"/>
        </w:rPr>
        <w:t> </w:t>
      </w:r>
      <w:proofErr w:type="gramStart"/>
      <w:r w:rsidRPr="00505B08">
        <w:rPr>
          <w:rFonts w:ascii="Arial" w:hAnsi="Arial" w:cs="Arial"/>
          <w:b/>
          <w:color w:val="FF0000"/>
          <w:sz w:val="22"/>
          <w:szCs w:val="22"/>
        </w:rPr>
        <w:t>XXX </w:t>
      </w:r>
      <w:r w:rsidRPr="00063C5C">
        <w:rPr>
          <w:rFonts w:ascii="Arial" w:hAnsi="Arial" w:cs="Arial"/>
          <w:b/>
          <w:color w:val="FF0000"/>
          <w:sz w:val="22"/>
          <w:szCs w:val="22"/>
        </w:rPr>
        <w:t xml:space="preserve"> </w:t>
      </w:r>
      <w:r w:rsidRPr="00F46451">
        <w:rPr>
          <w:rFonts w:ascii="Arial" w:hAnsi="Arial" w:cs="Arial"/>
          <w:b/>
          <w:color w:val="FF0000"/>
          <w:sz w:val="22"/>
          <w:szCs w:val="22"/>
        </w:rPr>
        <w:t>Kč</w:t>
      </w:r>
      <w:proofErr w:type="gramEnd"/>
      <w:r w:rsidRPr="00F46451">
        <w:rPr>
          <w:rFonts w:ascii="Arial" w:hAnsi="Arial" w:cs="Arial"/>
          <w:b/>
          <w:color w:val="FF0000"/>
          <w:sz w:val="22"/>
          <w:szCs w:val="22"/>
        </w:rPr>
        <w:t xml:space="preserve"> měsíčně,</w:t>
      </w:r>
    </w:p>
    <w:p w14:paraId="69FA9653" w14:textId="2BE2D294" w:rsidR="00D56920" w:rsidRPr="00063C5C" w:rsidRDefault="00D56920" w:rsidP="00ED69C8">
      <w:pPr>
        <w:pStyle w:val="Odstavecseseznamem"/>
        <w:numPr>
          <w:ilvl w:val="0"/>
          <w:numId w:val="6"/>
        </w:numPr>
        <w:spacing w:after="120"/>
        <w:ind w:left="1418" w:hanging="284"/>
        <w:jc w:val="both"/>
        <w:outlineLvl w:val="0"/>
        <w:rPr>
          <w:rFonts w:ascii="Arial" w:hAnsi="Arial" w:cs="Arial"/>
          <w:b/>
          <w:color w:val="FF0000"/>
          <w:sz w:val="22"/>
          <w:szCs w:val="22"/>
        </w:rPr>
      </w:pPr>
      <w:r w:rsidRPr="00063C5C">
        <w:rPr>
          <w:rFonts w:ascii="Arial" w:hAnsi="Arial" w:cs="Arial"/>
          <w:b/>
          <w:color w:val="FF0000"/>
          <w:sz w:val="22"/>
          <w:szCs w:val="22"/>
        </w:rPr>
        <w:t xml:space="preserve">příplatek za </w:t>
      </w:r>
      <w:r w:rsidR="00327EC3" w:rsidRPr="00063C5C">
        <w:rPr>
          <w:rFonts w:ascii="Arial" w:hAnsi="Arial" w:cs="Arial"/>
          <w:b/>
          <w:color w:val="FF0000"/>
          <w:sz w:val="22"/>
          <w:szCs w:val="22"/>
        </w:rPr>
        <w:t>službu</w:t>
      </w:r>
      <w:r w:rsidRPr="00063C5C">
        <w:rPr>
          <w:rFonts w:ascii="Arial" w:hAnsi="Arial" w:cs="Arial"/>
          <w:b/>
          <w:color w:val="FF0000"/>
          <w:sz w:val="22"/>
          <w:szCs w:val="22"/>
        </w:rPr>
        <w:t xml:space="preserve"> ve ztíženém pracovním prostředí </w:t>
      </w:r>
      <w:r w:rsidR="005B3034" w:rsidRPr="00063C5C">
        <w:rPr>
          <w:rFonts w:ascii="Arial" w:hAnsi="Arial" w:cs="Arial"/>
          <w:b/>
          <w:color w:val="FF0000"/>
          <w:sz w:val="22"/>
          <w:szCs w:val="22"/>
        </w:rPr>
        <w:t>po</w:t>
      </w:r>
      <w:r w:rsidRPr="00063C5C">
        <w:rPr>
          <w:rFonts w:ascii="Arial" w:hAnsi="Arial" w:cs="Arial"/>
          <w:b/>
          <w:color w:val="FF0000"/>
          <w:sz w:val="22"/>
          <w:szCs w:val="22"/>
        </w:rPr>
        <w:t>dle § 128 zákoníku práce ve výši X XXX Kč</w:t>
      </w:r>
      <w:r w:rsidR="00063C5C">
        <w:rPr>
          <w:rFonts w:ascii="Arial" w:hAnsi="Arial" w:cs="Arial"/>
          <w:b/>
          <w:color w:val="FF0000"/>
          <w:sz w:val="22"/>
          <w:szCs w:val="22"/>
        </w:rPr>
        <w:t>,</w:t>
      </w:r>
    </w:p>
    <w:p w14:paraId="4D65E3DD" w14:textId="77777777" w:rsidR="00D65E48" w:rsidRPr="00063C5C" w:rsidRDefault="00DF070A" w:rsidP="00ED69C8">
      <w:pPr>
        <w:pStyle w:val="Odstavecseseznamem"/>
        <w:numPr>
          <w:ilvl w:val="0"/>
          <w:numId w:val="6"/>
        </w:numPr>
        <w:ind w:left="1418" w:hanging="284"/>
        <w:jc w:val="both"/>
        <w:outlineLvl w:val="0"/>
        <w:rPr>
          <w:rFonts w:ascii="Arial" w:hAnsi="Arial" w:cs="Arial"/>
          <w:b/>
          <w:color w:val="FF0000"/>
          <w:sz w:val="22"/>
          <w:szCs w:val="22"/>
        </w:rPr>
      </w:pPr>
      <w:r w:rsidRPr="00063C5C">
        <w:rPr>
          <w:rFonts w:ascii="Arial" w:hAnsi="Arial" w:cs="Arial"/>
          <w:b/>
          <w:color w:val="FF0000"/>
          <w:sz w:val="22"/>
          <w:szCs w:val="22"/>
        </w:rPr>
        <w:t xml:space="preserve">zvláštní příplatek podle </w:t>
      </w:r>
      <w:r w:rsidR="006415A0" w:rsidRPr="00063C5C">
        <w:rPr>
          <w:rFonts w:ascii="Arial" w:hAnsi="Arial" w:cs="Arial"/>
          <w:b/>
          <w:color w:val="FF0000"/>
          <w:sz w:val="22"/>
          <w:szCs w:val="22"/>
        </w:rPr>
        <w:t>§ 148 zákona o státní službě ve spojení s</w:t>
      </w:r>
      <w:r w:rsidR="00D56920" w:rsidRPr="00063C5C">
        <w:rPr>
          <w:rFonts w:ascii="Arial" w:hAnsi="Arial" w:cs="Arial"/>
          <w:b/>
          <w:color w:val="FF0000"/>
          <w:sz w:val="22"/>
          <w:szCs w:val="22"/>
        </w:rPr>
        <w:t> § </w:t>
      </w:r>
      <w:r w:rsidRPr="00063C5C">
        <w:rPr>
          <w:rFonts w:ascii="Arial" w:hAnsi="Arial" w:cs="Arial"/>
          <w:b/>
          <w:color w:val="FF0000"/>
          <w:sz w:val="22"/>
          <w:szCs w:val="22"/>
        </w:rPr>
        <w:t>6 nařízení vlády č. 304/2014 Sb. ve výši X XXX Kč.</w:t>
      </w:r>
    </w:p>
    <w:p w14:paraId="58E37CD6" w14:textId="77777777" w:rsidR="006568C4" w:rsidRDefault="006568C4" w:rsidP="00ED69C8">
      <w:pPr>
        <w:spacing w:after="0" w:line="240" w:lineRule="auto"/>
        <w:contextualSpacing/>
        <w:jc w:val="center"/>
        <w:rPr>
          <w:rFonts w:ascii="Arial" w:hAnsi="Arial" w:cs="Arial"/>
          <w:b/>
        </w:rPr>
      </w:pPr>
    </w:p>
    <w:p w14:paraId="2A38F8A2" w14:textId="77777777" w:rsidR="0005634C" w:rsidRDefault="0005634C" w:rsidP="00ED69C8">
      <w:pPr>
        <w:spacing w:after="0" w:line="240" w:lineRule="auto"/>
        <w:contextualSpacing/>
        <w:jc w:val="center"/>
        <w:rPr>
          <w:rFonts w:ascii="Arial" w:hAnsi="Arial" w:cs="Arial"/>
          <w:b/>
        </w:rPr>
      </w:pPr>
    </w:p>
    <w:p w14:paraId="66A71EFD" w14:textId="77777777" w:rsidR="00830272" w:rsidRPr="00BC7BE6" w:rsidRDefault="00830272">
      <w:pPr>
        <w:overflowPunct w:val="0"/>
        <w:adjustRightInd w:val="0"/>
        <w:spacing w:after="120" w:line="240" w:lineRule="auto"/>
        <w:jc w:val="center"/>
        <w:rPr>
          <w:rFonts w:ascii="Arial" w:hAnsi="Arial" w:cs="Arial"/>
          <w:color w:val="0070C0"/>
        </w:rPr>
      </w:pPr>
      <w:r w:rsidRPr="00E76E9C">
        <w:rPr>
          <w:rFonts w:ascii="Arial" w:eastAsia="Times New Roman" w:hAnsi="Arial" w:cs="Arial"/>
          <w:b/>
          <w:spacing w:val="40"/>
          <w:lang w:eastAsia="cs-CZ"/>
        </w:rPr>
        <w:t>Odůvodnění:</w:t>
      </w:r>
    </w:p>
    <w:p w14:paraId="345CBC55" w14:textId="733F2C33" w:rsidR="006568C4" w:rsidRPr="009172FF" w:rsidRDefault="009D0D5C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color w:val="FF0000"/>
          <w:lang w:eastAsia="cs-CZ"/>
        </w:rPr>
        <w:t>Ž</w:t>
      </w:r>
      <w:r w:rsidR="00830272" w:rsidRPr="009172FF">
        <w:rPr>
          <w:rFonts w:ascii="Arial" w:eastAsia="Times New Roman" w:hAnsi="Arial" w:cs="Arial"/>
          <w:color w:val="FF0000"/>
          <w:lang w:eastAsia="cs-CZ"/>
        </w:rPr>
        <w:t>adatel/</w:t>
      </w:r>
      <w:r>
        <w:rPr>
          <w:rFonts w:ascii="Arial" w:eastAsia="Times New Roman" w:hAnsi="Arial" w:cs="Arial"/>
          <w:color w:val="FF0000"/>
          <w:lang w:eastAsia="cs-CZ"/>
        </w:rPr>
        <w:t>Ž</w:t>
      </w:r>
      <w:r w:rsidR="00830272" w:rsidRPr="009172FF">
        <w:rPr>
          <w:rFonts w:ascii="Arial" w:eastAsia="Times New Roman" w:hAnsi="Arial" w:cs="Arial"/>
          <w:color w:val="FF0000"/>
          <w:lang w:eastAsia="cs-CZ"/>
        </w:rPr>
        <w:t xml:space="preserve">adatelka požádal/a </w:t>
      </w:r>
      <w:r w:rsidR="00830272" w:rsidRPr="009172FF">
        <w:rPr>
          <w:rFonts w:ascii="Arial" w:eastAsia="Times New Roman" w:hAnsi="Arial" w:cs="Arial"/>
          <w:lang w:eastAsia="cs-CZ"/>
        </w:rPr>
        <w:t>podle § 24 odst. </w:t>
      </w:r>
      <w:r w:rsidR="00830272">
        <w:rPr>
          <w:rFonts w:ascii="Arial" w:eastAsia="Times New Roman" w:hAnsi="Arial" w:cs="Arial"/>
          <w:lang w:eastAsia="cs-CZ"/>
        </w:rPr>
        <w:t>4</w:t>
      </w:r>
      <w:r w:rsidR="00830272" w:rsidRPr="009172FF">
        <w:rPr>
          <w:rFonts w:ascii="Arial" w:eastAsia="Times New Roman" w:hAnsi="Arial" w:cs="Arial"/>
          <w:lang w:eastAsia="cs-CZ"/>
        </w:rPr>
        <w:t xml:space="preserve"> zákona o státní službě </w:t>
      </w:r>
      <w:r>
        <w:rPr>
          <w:rFonts w:ascii="Arial" w:eastAsia="Times New Roman" w:hAnsi="Arial" w:cs="Arial"/>
          <w:lang w:eastAsia="cs-CZ"/>
        </w:rPr>
        <w:t xml:space="preserve">v rámci výběrového řízení </w:t>
      </w:r>
      <w:r w:rsidR="00830272" w:rsidRPr="009172FF">
        <w:rPr>
          <w:rFonts w:ascii="Arial" w:eastAsia="Times New Roman" w:hAnsi="Arial" w:cs="Arial"/>
          <w:lang w:eastAsia="cs-CZ"/>
        </w:rPr>
        <w:t>o přijetí do</w:t>
      </w:r>
      <w:r w:rsidR="00870AF6">
        <w:rPr>
          <w:rFonts w:ascii="Arial" w:eastAsia="Times New Roman" w:hAnsi="Arial" w:cs="Arial"/>
          <w:lang w:eastAsia="cs-CZ"/>
        </w:rPr>
        <w:t> </w:t>
      </w:r>
      <w:r w:rsidR="00830272" w:rsidRPr="009172FF">
        <w:rPr>
          <w:rFonts w:ascii="Arial" w:eastAsia="Times New Roman" w:hAnsi="Arial" w:cs="Arial"/>
          <w:lang w:eastAsia="cs-CZ"/>
        </w:rPr>
        <w:t xml:space="preserve">služebního poměru </w:t>
      </w:r>
      <w:r w:rsidR="00830272">
        <w:rPr>
          <w:rFonts w:ascii="Arial" w:eastAsia="Times New Roman" w:hAnsi="Arial" w:cs="Arial"/>
          <w:lang w:eastAsia="cs-CZ"/>
        </w:rPr>
        <w:t xml:space="preserve">a zařazení na služební místo </w:t>
      </w:r>
      <w:r w:rsidR="00830272" w:rsidRPr="00ED69C8">
        <w:rPr>
          <w:rFonts w:ascii="Arial" w:hAnsi="Arial" w:cs="Arial"/>
          <w:color w:val="FF0000"/>
        </w:rPr>
        <w:t>(</w:t>
      </w:r>
      <w:r w:rsidR="007B68AF">
        <w:rPr>
          <w:rFonts w:ascii="Arial" w:hAnsi="Arial" w:cs="Arial"/>
          <w:color w:val="FF0000"/>
        </w:rPr>
        <w:t>název</w:t>
      </w:r>
      <w:r w:rsidR="007B68AF" w:rsidRPr="00ED69C8">
        <w:rPr>
          <w:rFonts w:ascii="Arial" w:hAnsi="Arial" w:cs="Arial"/>
          <w:color w:val="FF0000"/>
        </w:rPr>
        <w:t xml:space="preserve"> </w:t>
      </w:r>
      <w:r w:rsidR="00830272" w:rsidRPr="00ED69C8">
        <w:rPr>
          <w:rFonts w:ascii="Arial" w:hAnsi="Arial" w:cs="Arial"/>
          <w:color w:val="FF0000"/>
        </w:rPr>
        <w:t>služebního místa)</w:t>
      </w:r>
      <w:r w:rsidR="00830272" w:rsidRPr="000B0440">
        <w:rPr>
          <w:rFonts w:ascii="Arial" w:eastAsia="Times New Roman" w:hAnsi="Arial" w:cs="Arial"/>
          <w:color w:val="FF0000"/>
        </w:rPr>
        <w:t xml:space="preserve"> </w:t>
      </w:r>
      <w:r w:rsidR="00830272" w:rsidRPr="00BE57CE">
        <w:rPr>
          <w:rFonts w:ascii="Arial" w:eastAsia="Times New Roman" w:hAnsi="Arial" w:cs="Arial"/>
          <w:color w:val="FF0000"/>
        </w:rPr>
        <w:t>v/na</w:t>
      </w:r>
      <w:r w:rsidR="00830272" w:rsidRPr="00907FBA">
        <w:rPr>
          <w:rFonts w:ascii="Arial" w:eastAsia="Times New Roman" w:hAnsi="Arial" w:cs="Arial"/>
          <w:i/>
          <w:color w:val="FF0000"/>
        </w:rPr>
        <w:t> </w:t>
      </w:r>
      <w:r w:rsidR="00830272" w:rsidRPr="00ED69C8">
        <w:rPr>
          <w:rFonts w:ascii="Arial" w:eastAsia="Times New Roman" w:hAnsi="Arial" w:cs="Arial"/>
          <w:color w:val="FF0000"/>
        </w:rPr>
        <w:t>(označení služebního úřadu)</w:t>
      </w:r>
      <w:r w:rsidR="00830272">
        <w:rPr>
          <w:rFonts w:ascii="Arial" w:hAnsi="Arial" w:cs="Arial"/>
          <w:i/>
          <w:color w:val="FF0000"/>
        </w:rPr>
        <w:t xml:space="preserve"> </w:t>
      </w:r>
      <w:r w:rsidR="00830272" w:rsidRPr="00DF77B4">
        <w:rPr>
          <w:rFonts w:ascii="Arial" w:hAnsi="Arial" w:cs="Arial"/>
        </w:rPr>
        <w:t>(dále jen „služební místo“)</w:t>
      </w:r>
      <w:r w:rsidR="00830272" w:rsidRPr="009172FF">
        <w:rPr>
          <w:rFonts w:ascii="Arial" w:eastAsia="Times New Roman" w:hAnsi="Arial" w:cs="Arial"/>
          <w:lang w:eastAsia="cs-CZ"/>
        </w:rPr>
        <w:t>.</w:t>
      </w:r>
    </w:p>
    <w:p w14:paraId="64B1DC59" w14:textId="77777777" w:rsidR="00CB0864" w:rsidRDefault="00CB0864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165F2983" w14:textId="3C3374A3" w:rsidR="0093464B" w:rsidRPr="00806A0F" w:rsidRDefault="0093464B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>Podle § 25 odst. 1 zákona o státní službě ž</w:t>
      </w:r>
      <w:r w:rsidRPr="00806A0F">
        <w:rPr>
          <w:rFonts w:ascii="Arial" w:eastAsia="Times New Roman" w:hAnsi="Arial" w:cs="Arial"/>
          <w:lang w:eastAsia="cs-CZ"/>
        </w:rPr>
        <w:t>adatel o přijetí do služebního poměru musí</w:t>
      </w:r>
      <w:r w:rsidR="00FB2F0D">
        <w:rPr>
          <w:rFonts w:ascii="Arial" w:eastAsia="Times New Roman" w:hAnsi="Arial" w:cs="Arial"/>
          <w:lang w:eastAsia="cs-CZ"/>
        </w:rPr>
        <w:t xml:space="preserve"> splňovat základní předpoklady pro přijetí do služebního poměru</w:t>
      </w:r>
    </w:p>
    <w:p w14:paraId="68DDD90A" w14:textId="77777777" w:rsidR="00FB2F0D" w:rsidRPr="00806A0F" w:rsidRDefault="00FB2F0D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eastAsia="Times New Roman" w:hAnsi="Arial" w:cs="Arial"/>
          <w:lang w:eastAsia="cs-CZ"/>
        </w:rPr>
      </w:pPr>
    </w:p>
    <w:p w14:paraId="4F84641C" w14:textId="23DC5F8D" w:rsidR="0093464B" w:rsidRPr="0009123B" w:rsidRDefault="0093464B">
      <w:pPr>
        <w:spacing w:after="0" w:line="240" w:lineRule="auto"/>
        <w:jc w:val="both"/>
        <w:rPr>
          <w:rFonts w:ascii="Arial" w:eastAsia="Times New Roman" w:hAnsi="Arial" w:cs="Arial"/>
          <w:i/>
          <w:color w:val="FF0000"/>
        </w:rPr>
      </w:pPr>
      <w:r w:rsidRPr="00ED69C8">
        <w:rPr>
          <w:rFonts w:ascii="Arial" w:eastAsia="Times New Roman" w:hAnsi="Arial" w:cs="Arial"/>
          <w:color w:val="FF0000"/>
        </w:rPr>
        <w:t xml:space="preserve">Pro služební místo </w:t>
      </w:r>
      <w:r w:rsidR="00514A78" w:rsidRPr="00ED69C8">
        <w:rPr>
          <w:rFonts w:ascii="Arial" w:eastAsia="Times New Roman" w:hAnsi="Arial" w:cs="Arial"/>
          <w:color w:val="FF0000"/>
        </w:rPr>
        <w:t>byly</w:t>
      </w:r>
      <w:r w:rsidRPr="00ED69C8">
        <w:rPr>
          <w:rFonts w:ascii="Arial" w:eastAsia="Times New Roman" w:hAnsi="Arial" w:cs="Arial"/>
          <w:color w:val="FF0000"/>
        </w:rPr>
        <w:t xml:space="preserve"> služebním předpis</w:t>
      </w:r>
      <w:r w:rsidR="0009123B" w:rsidRPr="00ED69C8">
        <w:rPr>
          <w:rFonts w:ascii="Arial" w:eastAsia="Times New Roman" w:hAnsi="Arial" w:cs="Arial"/>
          <w:color w:val="FF0000"/>
        </w:rPr>
        <w:t>em</w:t>
      </w:r>
      <w:r w:rsidR="00DF77B4" w:rsidRPr="00ED69C8">
        <w:rPr>
          <w:rFonts w:ascii="Arial" w:eastAsia="Times New Roman" w:hAnsi="Arial" w:cs="Arial"/>
          <w:color w:val="FF0000"/>
        </w:rPr>
        <w:t xml:space="preserve"> </w:t>
      </w:r>
      <w:r w:rsidR="00DF77B4" w:rsidRPr="0009123B">
        <w:rPr>
          <w:rFonts w:ascii="Arial" w:hAnsi="Arial" w:cs="Arial"/>
          <w:color w:val="FF0000"/>
        </w:rPr>
        <w:t>(</w:t>
      </w:r>
      <w:r w:rsidR="00DF77B4" w:rsidRPr="00ED69C8">
        <w:rPr>
          <w:rFonts w:ascii="Arial" w:hAnsi="Arial" w:cs="Arial"/>
          <w:color w:val="FF0000"/>
        </w:rPr>
        <w:t>označení a</w:t>
      </w:r>
      <w:r w:rsidR="0005634C">
        <w:rPr>
          <w:rFonts w:ascii="Arial" w:hAnsi="Arial" w:cs="Arial"/>
          <w:color w:val="FF0000"/>
        </w:rPr>
        <w:t> </w:t>
      </w:r>
      <w:r w:rsidR="00DF77B4" w:rsidRPr="00ED69C8">
        <w:rPr>
          <w:rFonts w:ascii="Arial" w:hAnsi="Arial" w:cs="Arial"/>
          <w:color w:val="FF0000"/>
        </w:rPr>
        <w:t>č</w:t>
      </w:r>
      <w:r w:rsidR="000B0440" w:rsidRPr="00ED69C8">
        <w:rPr>
          <w:rFonts w:ascii="Arial" w:hAnsi="Arial" w:cs="Arial"/>
          <w:color w:val="FF0000"/>
        </w:rPr>
        <w:t>.</w:t>
      </w:r>
      <w:r w:rsidR="00DF77B4" w:rsidRPr="00ED69C8">
        <w:rPr>
          <w:rFonts w:ascii="Arial" w:hAnsi="Arial" w:cs="Arial"/>
          <w:color w:val="FF0000"/>
        </w:rPr>
        <w:t>j.</w:t>
      </w:r>
      <w:r w:rsidR="0005634C">
        <w:rPr>
          <w:rFonts w:ascii="Arial" w:hAnsi="Arial" w:cs="Arial"/>
          <w:color w:val="FF0000"/>
        </w:rPr>
        <w:t> </w:t>
      </w:r>
      <w:r w:rsidR="00DF77B4" w:rsidRPr="00ED69C8">
        <w:rPr>
          <w:rFonts w:ascii="Arial" w:hAnsi="Arial" w:cs="Arial"/>
          <w:color w:val="FF0000"/>
        </w:rPr>
        <w:t>služebního předpisu)</w:t>
      </w:r>
      <w:r w:rsidRPr="00ED69C8">
        <w:rPr>
          <w:rFonts w:ascii="Arial" w:eastAsia="Times New Roman" w:hAnsi="Arial" w:cs="Arial"/>
          <w:color w:val="FF0000"/>
        </w:rPr>
        <w:t xml:space="preserve"> </w:t>
      </w:r>
      <w:r w:rsidR="00514A78" w:rsidRPr="00ED69C8">
        <w:rPr>
          <w:rFonts w:ascii="Arial" w:eastAsia="Times New Roman" w:hAnsi="Arial" w:cs="Arial"/>
          <w:color w:val="FF0000"/>
        </w:rPr>
        <w:t xml:space="preserve">stanoveny v souladu s § 25 odst. </w:t>
      </w:r>
      <w:r w:rsidR="00FB2F0D">
        <w:rPr>
          <w:rFonts w:ascii="Arial" w:eastAsia="Times New Roman" w:hAnsi="Arial" w:cs="Arial"/>
          <w:color w:val="FF0000"/>
        </w:rPr>
        <w:t>3</w:t>
      </w:r>
      <w:r w:rsidR="00514A78" w:rsidRPr="00ED69C8">
        <w:rPr>
          <w:rFonts w:ascii="Arial" w:eastAsia="Times New Roman" w:hAnsi="Arial" w:cs="Arial"/>
          <w:color w:val="FF0000"/>
        </w:rPr>
        <w:t xml:space="preserve"> písm. </w:t>
      </w:r>
      <w:r w:rsidR="00145494">
        <w:rPr>
          <w:rFonts w:ascii="Arial" w:eastAsia="Times New Roman" w:hAnsi="Arial" w:cs="Arial"/>
          <w:color w:val="FF0000"/>
        </w:rPr>
        <w:t>x</w:t>
      </w:r>
      <w:r w:rsidR="00514A78" w:rsidRPr="00ED69C8">
        <w:rPr>
          <w:rFonts w:ascii="Arial" w:eastAsia="Times New Roman" w:hAnsi="Arial" w:cs="Arial"/>
          <w:color w:val="FF0000"/>
        </w:rPr>
        <w:t>)</w:t>
      </w:r>
      <w:r w:rsidR="00514A78" w:rsidRPr="0009123B">
        <w:rPr>
          <w:rFonts w:ascii="Arial" w:eastAsia="Times New Roman" w:hAnsi="Arial" w:cs="Arial"/>
          <w:i/>
          <w:color w:val="FF0000"/>
        </w:rPr>
        <w:t xml:space="preserve"> </w:t>
      </w:r>
      <w:r w:rsidR="0009123B" w:rsidRPr="00ED69C8">
        <w:rPr>
          <w:rFonts w:ascii="Arial" w:eastAsia="Times New Roman" w:hAnsi="Arial" w:cs="Arial"/>
          <w:color w:val="FF0000"/>
        </w:rPr>
        <w:t xml:space="preserve">zákona o státní službě </w:t>
      </w:r>
      <w:r w:rsidR="00514A78" w:rsidRPr="0009123B">
        <w:rPr>
          <w:rFonts w:ascii="Arial" w:eastAsia="Times New Roman" w:hAnsi="Arial" w:cs="Arial"/>
          <w:i/>
          <w:color w:val="FF0000"/>
        </w:rPr>
        <w:t>(doplňte dle příslušného služebního předpisu, resp. dle oznámení o vyhlášení výběrového řízení</w:t>
      </w:r>
      <w:r w:rsidR="0009123B" w:rsidRPr="0009123B">
        <w:rPr>
          <w:rFonts w:ascii="Arial" w:eastAsia="Times New Roman" w:hAnsi="Arial" w:cs="Arial"/>
          <w:i/>
          <w:color w:val="FF0000"/>
        </w:rPr>
        <w:t xml:space="preserve"> </w:t>
      </w:r>
      <w:r w:rsidR="00514A78" w:rsidRPr="0009123B">
        <w:rPr>
          <w:rFonts w:ascii="Arial" w:eastAsia="Times New Roman" w:hAnsi="Arial" w:cs="Arial"/>
          <w:i/>
          <w:color w:val="FF0000"/>
        </w:rPr>
        <w:t>- např. požadavek úrovně znalosti cizího jazyka).</w:t>
      </w:r>
      <w:r w:rsidRPr="0009123B">
        <w:rPr>
          <w:rFonts w:ascii="Arial" w:eastAsia="Times New Roman" w:hAnsi="Arial" w:cs="Arial"/>
          <w:i/>
          <w:color w:val="FF0000"/>
        </w:rPr>
        <w:t xml:space="preserve"> </w:t>
      </w:r>
    </w:p>
    <w:p w14:paraId="250162C9" w14:textId="77777777" w:rsidR="00333A74" w:rsidRDefault="00333A74">
      <w:pPr>
        <w:spacing w:after="0" w:line="240" w:lineRule="auto"/>
        <w:ind w:firstLine="708"/>
        <w:jc w:val="both"/>
        <w:rPr>
          <w:rFonts w:ascii="Arial" w:eastAsia="Times New Roman" w:hAnsi="Arial" w:cs="Arial"/>
          <w:i/>
          <w:color w:val="FF0000"/>
        </w:rPr>
      </w:pPr>
    </w:p>
    <w:p w14:paraId="41377FFA" w14:textId="161736F2" w:rsidR="00A85810" w:rsidRDefault="00A85810">
      <w:pPr>
        <w:spacing w:after="0" w:line="240" w:lineRule="auto"/>
        <w:jc w:val="both"/>
        <w:rPr>
          <w:rFonts w:ascii="Arial" w:eastAsia="Times New Roman" w:hAnsi="Arial" w:cs="Arial"/>
        </w:rPr>
      </w:pPr>
      <w:bookmarkStart w:id="1" w:name="_Hlk187226399"/>
      <w:r w:rsidRPr="009172FF">
        <w:rPr>
          <w:rFonts w:ascii="Arial" w:eastAsia="Times New Roman" w:hAnsi="Arial" w:cs="Arial"/>
        </w:rPr>
        <w:lastRenderedPageBreak/>
        <w:t>Podle § 27 odst. 1 zákona o státní službě se může výběrového řízení na obsazení volného služebního místa účastnit jen osoba, která splňuje předpoklady</w:t>
      </w:r>
      <w:r w:rsidR="00BD4D31">
        <w:rPr>
          <w:rFonts w:ascii="Arial" w:eastAsia="Times New Roman" w:hAnsi="Arial" w:cs="Arial"/>
        </w:rPr>
        <w:t xml:space="preserve"> stanovené zákonem</w:t>
      </w:r>
      <w:r w:rsidRPr="009172FF">
        <w:rPr>
          <w:rFonts w:ascii="Arial" w:eastAsia="Times New Roman" w:hAnsi="Arial" w:cs="Arial"/>
        </w:rPr>
        <w:t xml:space="preserve"> a</w:t>
      </w:r>
      <w:r w:rsidR="00282CC6">
        <w:rPr>
          <w:rFonts w:ascii="Arial" w:eastAsia="Times New Roman" w:hAnsi="Arial" w:cs="Arial"/>
        </w:rPr>
        <w:t> </w:t>
      </w:r>
      <w:r w:rsidRPr="009172FF">
        <w:rPr>
          <w:rFonts w:ascii="Arial" w:eastAsia="Times New Roman" w:hAnsi="Arial" w:cs="Arial"/>
        </w:rPr>
        <w:t>požadavky podle § 25</w:t>
      </w:r>
      <w:r w:rsidR="00BD4D31">
        <w:rPr>
          <w:rFonts w:ascii="Arial" w:eastAsia="Times New Roman" w:hAnsi="Arial" w:cs="Arial"/>
        </w:rPr>
        <w:t xml:space="preserve"> odst. </w:t>
      </w:r>
      <w:bookmarkStart w:id="2" w:name="_Hlk184630916"/>
      <w:r w:rsidR="00FB2F0D">
        <w:rPr>
          <w:rFonts w:ascii="Arial" w:eastAsia="Times New Roman" w:hAnsi="Arial" w:cs="Arial"/>
        </w:rPr>
        <w:t>3</w:t>
      </w:r>
      <w:r w:rsidR="00A23803">
        <w:rPr>
          <w:rFonts w:ascii="Arial" w:eastAsia="Times New Roman" w:hAnsi="Arial" w:cs="Arial"/>
        </w:rPr>
        <w:t xml:space="preserve"> písm. a) až c) a e)</w:t>
      </w:r>
      <w:r w:rsidRPr="009172FF">
        <w:rPr>
          <w:rFonts w:ascii="Arial" w:eastAsia="Times New Roman" w:hAnsi="Arial" w:cs="Arial"/>
        </w:rPr>
        <w:t xml:space="preserve"> </w:t>
      </w:r>
      <w:bookmarkEnd w:id="2"/>
      <w:r w:rsidRPr="009172FF">
        <w:rPr>
          <w:rFonts w:ascii="Arial" w:eastAsia="Times New Roman" w:hAnsi="Arial" w:cs="Arial"/>
        </w:rPr>
        <w:t xml:space="preserve">zákona. </w:t>
      </w:r>
    </w:p>
    <w:bookmarkEnd w:id="1"/>
    <w:p w14:paraId="09357430" w14:textId="77777777" w:rsidR="00333A74" w:rsidRPr="009172FF" w:rsidRDefault="00333A74">
      <w:pPr>
        <w:spacing w:after="0" w:line="240" w:lineRule="auto"/>
        <w:ind w:firstLine="708"/>
        <w:jc w:val="both"/>
        <w:rPr>
          <w:rFonts w:ascii="Arial" w:eastAsia="Times New Roman" w:hAnsi="Arial" w:cs="Arial"/>
        </w:rPr>
      </w:pPr>
    </w:p>
    <w:p w14:paraId="2B07CCA4" w14:textId="2CF7E649" w:rsidR="00A23803" w:rsidRPr="00F46451" w:rsidRDefault="00A23803">
      <w:pPr>
        <w:spacing w:after="0" w:line="240" w:lineRule="auto"/>
        <w:jc w:val="both"/>
        <w:rPr>
          <w:rFonts w:ascii="Arial" w:eastAsia="Times New Roman" w:hAnsi="Arial" w:cs="Arial"/>
          <w:color w:val="FF0000"/>
          <w:u w:val="single"/>
        </w:rPr>
      </w:pPr>
      <w:bookmarkStart w:id="3" w:name="_Hlk187226495"/>
      <w:r w:rsidRPr="00063C5C">
        <w:rPr>
          <w:rFonts w:ascii="Arial" w:eastAsia="Times New Roman" w:hAnsi="Arial" w:cs="Arial"/>
          <w:b/>
          <w:i/>
          <w:iCs/>
          <w:color w:val="FF0000"/>
          <w:u w:val="single"/>
        </w:rPr>
        <w:t xml:space="preserve">VARIANTA I: </w:t>
      </w:r>
      <w:r w:rsidRPr="00F46451">
        <w:rPr>
          <w:rFonts w:ascii="Arial" w:hAnsi="Arial" w:cs="Arial"/>
          <w:b/>
          <w:color w:val="FF0000"/>
          <w:u w:val="single"/>
        </w:rPr>
        <w:t>přijetí</w:t>
      </w:r>
      <w:r w:rsidR="00145494" w:rsidRPr="00F46451">
        <w:rPr>
          <w:rFonts w:ascii="Arial" w:hAnsi="Arial" w:cs="Arial"/>
          <w:b/>
          <w:color w:val="FF0000"/>
          <w:u w:val="single"/>
        </w:rPr>
        <w:t xml:space="preserve"> do služebního poměru a zařazení na služební místo</w:t>
      </w:r>
      <w:r w:rsidRPr="00F46451">
        <w:rPr>
          <w:rFonts w:ascii="Arial" w:hAnsi="Arial" w:cs="Arial"/>
          <w:b/>
          <w:color w:val="FF0000"/>
          <w:u w:val="single"/>
        </w:rPr>
        <w:t xml:space="preserve"> na základě výběrového řízení a dohody podle § 28 odst. 2 nebo 3/ §</w:t>
      </w:r>
      <w:r w:rsidR="00AF2B57" w:rsidRPr="00F46451">
        <w:rPr>
          <w:rFonts w:ascii="Arial" w:hAnsi="Arial" w:cs="Arial"/>
          <w:b/>
          <w:color w:val="FF0000"/>
          <w:u w:val="single"/>
        </w:rPr>
        <w:t> </w:t>
      </w:r>
      <w:r w:rsidRPr="00F46451">
        <w:rPr>
          <w:rFonts w:ascii="Arial" w:hAnsi="Arial" w:cs="Arial"/>
          <w:b/>
          <w:color w:val="FF0000"/>
          <w:u w:val="single"/>
        </w:rPr>
        <w:t xml:space="preserve">28a odst. </w:t>
      </w:r>
      <w:r w:rsidR="00245407">
        <w:rPr>
          <w:rFonts w:ascii="Arial" w:hAnsi="Arial" w:cs="Arial"/>
          <w:b/>
          <w:color w:val="FF0000"/>
          <w:u w:val="single"/>
        </w:rPr>
        <w:t>1</w:t>
      </w:r>
      <w:r w:rsidRPr="00F46451">
        <w:rPr>
          <w:rFonts w:ascii="Arial" w:hAnsi="Arial" w:cs="Arial"/>
          <w:b/>
          <w:color w:val="FF0000"/>
          <w:u w:val="single"/>
        </w:rPr>
        <w:t xml:space="preserve"> ZSS</w:t>
      </w:r>
      <w:r w:rsidR="00063C5C">
        <w:rPr>
          <w:rFonts w:ascii="Arial" w:hAnsi="Arial" w:cs="Arial"/>
          <w:b/>
          <w:color w:val="FF0000"/>
          <w:u w:val="single"/>
        </w:rPr>
        <w:t>:</w:t>
      </w:r>
    </w:p>
    <w:p w14:paraId="62B70B29" w14:textId="0234AE34" w:rsidR="00CB0864" w:rsidRDefault="004A7777">
      <w:pPr>
        <w:spacing w:after="0" w:line="240" w:lineRule="auto"/>
        <w:jc w:val="both"/>
        <w:rPr>
          <w:rFonts w:ascii="Arial" w:hAnsi="Arial" w:cs="Arial"/>
          <w:b/>
        </w:rPr>
      </w:pPr>
      <w:r w:rsidRPr="004A7777">
        <w:rPr>
          <w:rFonts w:ascii="Arial" w:eastAsia="Times New Roman" w:hAnsi="Arial" w:cs="Arial"/>
          <w:color w:val="FF0000"/>
        </w:rPr>
        <w:t>Žadatel/</w:t>
      </w:r>
      <w:r w:rsidR="001C6D07">
        <w:rPr>
          <w:rFonts w:ascii="Arial" w:eastAsia="Times New Roman" w:hAnsi="Arial" w:cs="Arial"/>
          <w:color w:val="FF0000"/>
        </w:rPr>
        <w:t>Žadatel</w:t>
      </w:r>
      <w:r w:rsidRPr="004A7777">
        <w:rPr>
          <w:rFonts w:ascii="Arial" w:eastAsia="Times New Roman" w:hAnsi="Arial" w:cs="Arial"/>
          <w:color w:val="FF0000"/>
        </w:rPr>
        <w:t xml:space="preserve">ka splnil/a </w:t>
      </w:r>
      <w:r>
        <w:rPr>
          <w:rFonts w:ascii="Arial" w:eastAsia="Times New Roman" w:hAnsi="Arial" w:cs="Arial"/>
        </w:rPr>
        <w:t xml:space="preserve">všechny </w:t>
      </w:r>
      <w:r w:rsidR="009172FF" w:rsidRPr="009172FF">
        <w:rPr>
          <w:rFonts w:ascii="Arial" w:eastAsia="Times New Roman" w:hAnsi="Arial" w:cs="Arial"/>
        </w:rPr>
        <w:t xml:space="preserve">předpoklady </w:t>
      </w:r>
      <w:r w:rsidR="009172FF" w:rsidRPr="004F4FC8">
        <w:rPr>
          <w:rFonts w:ascii="Arial" w:eastAsia="Times New Roman" w:hAnsi="Arial" w:cs="Arial"/>
          <w:color w:val="FF0000"/>
        </w:rPr>
        <w:t>a požadavky</w:t>
      </w:r>
      <w:r w:rsidRPr="004F4FC8">
        <w:rPr>
          <w:rFonts w:ascii="Arial" w:eastAsia="Times New Roman" w:hAnsi="Arial" w:cs="Arial"/>
          <w:color w:val="FF0000"/>
        </w:rPr>
        <w:t xml:space="preserve"> </w:t>
      </w:r>
      <w:r>
        <w:rPr>
          <w:rFonts w:ascii="Arial" w:eastAsia="Times New Roman" w:hAnsi="Arial" w:cs="Arial"/>
        </w:rPr>
        <w:t xml:space="preserve">stanovené zákonem </w:t>
      </w:r>
      <w:r w:rsidR="00BE57CE">
        <w:rPr>
          <w:rFonts w:ascii="Arial" w:eastAsia="Times New Roman" w:hAnsi="Arial" w:cs="Arial"/>
        </w:rPr>
        <w:t xml:space="preserve">o státní službě </w:t>
      </w:r>
      <w:r>
        <w:rPr>
          <w:rFonts w:ascii="Arial" w:eastAsia="Times New Roman" w:hAnsi="Arial" w:cs="Arial"/>
        </w:rPr>
        <w:t xml:space="preserve">pro to, aby mohla být </w:t>
      </w:r>
      <w:r w:rsidRPr="00F46451">
        <w:rPr>
          <w:rFonts w:ascii="Arial" w:eastAsia="Times New Roman" w:hAnsi="Arial" w:cs="Arial"/>
          <w:color w:val="FF0000"/>
        </w:rPr>
        <w:t>pozván</w:t>
      </w:r>
      <w:r w:rsidR="00A23803" w:rsidRPr="00F46451">
        <w:rPr>
          <w:rFonts w:ascii="Arial" w:eastAsia="Times New Roman" w:hAnsi="Arial" w:cs="Arial"/>
          <w:color w:val="FF0000"/>
        </w:rPr>
        <w:t>/</w:t>
      </w:r>
      <w:r w:rsidRPr="00F46451">
        <w:rPr>
          <w:rFonts w:ascii="Arial" w:eastAsia="Times New Roman" w:hAnsi="Arial" w:cs="Arial"/>
          <w:color w:val="FF0000"/>
        </w:rPr>
        <w:t xml:space="preserve">a </w:t>
      </w:r>
      <w:r>
        <w:rPr>
          <w:rFonts w:ascii="Arial" w:eastAsia="Times New Roman" w:hAnsi="Arial" w:cs="Arial"/>
        </w:rPr>
        <w:t>k pohovoru.</w:t>
      </w:r>
      <w:r w:rsidR="009172FF" w:rsidRPr="009172FF">
        <w:rPr>
          <w:rFonts w:ascii="Arial" w:eastAsia="Times New Roman" w:hAnsi="Arial" w:cs="Arial"/>
        </w:rPr>
        <w:t xml:space="preserve"> </w:t>
      </w:r>
      <w:r w:rsidR="00CB0864" w:rsidRPr="003E3C11">
        <w:rPr>
          <w:rFonts w:ascii="Arial" w:eastAsia="Times New Roman" w:hAnsi="Arial" w:cs="Arial"/>
          <w:color w:val="FF0000"/>
        </w:rPr>
        <w:t>Výběrová komise</w:t>
      </w:r>
      <w:r w:rsidR="00A23803">
        <w:rPr>
          <w:rFonts w:ascii="Arial" w:eastAsia="Times New Roman" w:hAnsi="Arial" w:cs="Arial"/>
          <w:color w:val="FF0000"/>
        </w:rPr>
        <w:t>/bezprostředně nadřízený představený</w:t>
      </w:r>
      <w:r w:rsidR="00CB0864" w:rsidRPr="003E3C11">
        <w:rPr>
          <w:rFonts w:ascii="Arial" w:eastAsia="Times New Roman" w:hAnsi="Arial" w:cs="Arial"/>
          <w:color w:val="FF0000"/>
        </w:rPr>
        <w:t xml:space="preserve"> </w:t>
      </w:r>
      <w:r w:rsidR="00CB0864" w:rsidRPr="00F46451">
        <w:rPr>
          <w:rFonts w:ascii="Arial" w:eastAsia="Times New Roman" w:hAnsi="Arial" w:cs="Arial"/>
        </w:rPr>
        <w:t xml:space="preserve">po provedeném pohovoru </w:t>
      </w:r>
      <w:r w:rsidR="00CB0864" w:rsidRPr="003E3C11">
        <w:rPr>
          <w:rFonts w:ascii="Arial" w:eastAsia="Times New Roman" w:hAnsi="Arial" w:cs="Arial"/>
          <w:color w:val="FF0000"/>
        </w:rPr>
        <w:t>dospěl</w:t>
      </w:r>
      <w:r w:rsidR="00A23803">
        <w:rPr>
          <w:rFonts w:ascii="Arial" w:eastAsia="Times New Roman" w:hAnsi="Arial" w:cs="Arial"/>
          <w:color w:val="FF0000"/>
        </w:rPr>
        <w:t>/</w:t>
      </w:r>
      <w:r w:rsidR="00CB0864" w:rsidRPr="003E3C11">
        <w:rPr>
          <w:rFonts w:ascii="Arial" w:eastAsia="Times New Roman" w:hAnsi="Arial" w:cs="Arial"/>
          <w:color w:val="FF0000"/>
        </w:rPr>
        <w:t xml:space="preserve">a </w:t>
      </w:r>
      <w:r w:rsidR="00CB0864" w:rsidRPr="00CC1DDC">
        <w:rPr>
          <w:rFonts w:ascii="Arial" w:eastAsia="Times New Roman" w:hAnsi="Arial" w:cs="Arial"/>
        </w:rPr>
        <w:t xml:space="preserve">k závěru, že </w:t>
      </w:r>
      <w:r w:rsidR="00CB0864" w:rsidRPr="00F9410E">
        <w:rPr>
          <w:rFonts w:ascii="Arial" w:eastAsia="Times New Roman" w:hAnsi="Arial" w:cs="Arial"/>
          <w:color w:val="FF0000"/>
        </w:rPr>
        <w:t>žadatel</w:t>
      </w:r>
      <w:r w:rsidRPr="00F9410E">
        <w:rPr>
          <w:rFonts w:ascii="Arial" w:eastAsia="Times New Roman" w:hAnsi="Arial" w:cs="Arial"/>
          <w:color w:val="FF0000"/>
        </w:rPr>
        <w:t>/</w:t>
      </w:r>
      <w:r w:rsidR="001C6D07" w:rsidRPr="00F9410E">
        <w:rPr>
          <w:rFonts w:ascii="Arial" w:eastAsia="Times New Roman" w:hAnsi="Arial" w:cs="Arial"/>
          <w:color w:val="FF0000"/>
        </w:rPr>
        <w:t>žadatel</w:t>
      </w:r>
      <w:r w:rsidRPr="003E3C11">
        <w:rPr>
          <w:rFonts w:ascii="Arial" w:eastAsia="Times New Roman" w:hAnsi="Arial" w:cs="Arial"/>
          <w:color w:val="FF0000"/>
        </w:rPr>
        <w:t>ka</w:t>
      </w:r>
      <w:r w:rsidR="00CB0864" w:rsidRPr="003E3C11">
        <w:rPr>
          <w:rFonts w:ascii="Arial" w:eastAsia="Times New Roman" w:hAnsi="Arial" w:cs="Arial"/>
          <w:color w:val="FF0000"/>
        </w:rPr>
        <w:t xml:space="preserve"> </w:t>
      </w:r>
      <w:r w:rsidR="00CB0864" w:rsidRPr="00CC1DDC">
        <w:rPr>
          <w:rFonts w:ascii="Arial" w:eastAsia="Times New Roman" w:hAnsi="Arial" w:cs="Arial"/>
        </w:rPr>
        <w:t xml:space="preserve">ve výběrovém řízení </w:t>
      </w:r>
      <w:r w:rsidR="00CB0864" w:rsidRPr="00F9410E">
        <w:rPr>
          <w:rFonts w:ascii="Arial" w:eastAsia="Times New Roman" w:hAnsi="Arial" w:cs="Arial"/>
          <w:color w:val="FF0000"/>
        </w:rPr>
        <w:t>uspěl</w:t>
      </w:r>
      <w:r w:rsidRPr="00F9410E">
        <w:rPr>
          <w:rFonts w:ascii="Arial" w:eastAsia="Times New Roman" w:hAnsi="Arial" w:cs="Arial"/>
          <w:color w:val="FF0000"/>
        </w:rPr>
        <w:t>/a</w:t>
      </w:r>
      <w:r w:rsidR="00AA6DA3" w:rsidRPr="003E3C11">
        <w:rPr>
          <w:rFonts w:ascii="Arial" w:eastAsia="Times New Roman" w:hAnsi="Arial" w:cs="Arial"/>
          <w:color w:val="FF0000"/>
        </w:rPr>
        <w:t>,</w:t>
      </w:r>
      <w:r w:rsidR="00CB0864" w:rsidRPr="003E3C11">
        <w:rPr>
          <w:rFonts w:ascii="Arial" w:eastAsia="Times New Roman" w:hAnsi="Arial" w:cs="Arial"/>
          <w:color w:val="FF0000"/>
        </w:rPr>
        <w:t xml:space="preserve"> </w:t>
      </w:r>
      <w:r w:rsidR="00BE57CE" w:rsidRPr="00CC1DDC">
        <w:rPr>
          <w:rFonts w:ascii="Arial" w:eastAsia="Times New Roman" w:hAnsi="Arial" w:cs="Arial"/>
        </w:rPr>
        <w:t>a</w:t>
      </w:r>
      <w:r w:rsidR="00BE57CE" w:rsidRPr="002E2139">
        <w:rPr>
          <w:rFonts w:ascii="Arial" w:eastAsia="Times New Roman" w:hAnsi="Arial" w:cs="Arial"/>
        </w:rPr>
        <w:t xml:space="preserve"> příslušný </w:t>
      </w:r>
      <w:r w:rsidRPr="00A97292">
        <w:rPr>
          <w:rFonts w:ascii="Arial" w:eastAsia="Times New Roman" w:hAnsi="Arial" w:cs="Arial"/>
        </w:rPr>
        <w:t>s</w:t>
      </w:r>
      <w:r w:rsidR="00CB0864" w:rsidRPr="00A97292">
        <w:rPr>
          <w:rFonts w:ascii="Arial" w:eastAsia="Times New Roman" w:hAnsi="Arial" w:cs="Arial"/>
        </w:rPr>
        <w:t xml:space="preserve">lužební orgán </w:t>
      </w:r>
      <w:r w:rsidR="00BE57CE" w:rsidRPr="00A97292">
        <w:rPr>
          <w:rFonts w:ascii="Arial" w:eastAsia="Times New Roman" w:hAnsi="Arial" w:cs="Arial"/>
        </w:rPr>
        <w:t xml:space="preserve">následně </w:t>
      </w:r>
      <w:r w:rsidR="00CB0864" w:rsidRPr="00A97292">
        <w:rPr>
          <w:rFonts w:ascii="Arial" w:eastAsia="Times New Roman" w:hAnsi="Arial" w:cs="Arial"/>
        </w:rPr>
        <w:t xml:space="preserve">podle </w:t>
      </w:r>
      <w:r w:rsidR="00CB0864" w:rsidRPr="003E3C11">
        <w:rPr>
          <w:rFonts w:ascii="Arial" w:eastAsia="Times New Roman" w:hAnsi="Arial" w:cs="Arial"/>
          <w:color w:val="FF0000"/>
        </w:rPr>
        <w:t>§</w:t>
      </w:r>
      <w:r w:rsidR="00C81177" w:rsidRPr="003E3C11">
        <w:rPr>
          <w:rFonts w:ascii="Arial" w:eastAsia="Times New Roman" w:hAnsi="Arial" w:cs="Arial"/>
          <w:color w:val="FF0000"/>
        </w:rPr>
        <w:t> 2</w:t>
      </w:r>
      <w:r w:rsidR="00CB0864" w:rsidRPr="003E3C11">
        <w:rPr>
          <w:rFonts w:ascii="Arial" w:eastAsia="Times New Roman" w:hAnsi="Arial" w:cs="Arial"/>
          <w:color w:val="FF0000"/>
        </w:rPr>
        <w:t xml:space="preserve">8 odst. </w:t>
      </w:r>
      <w:r w:rsidRPr="00A97292">
        <w:rPr>
          <w:rFonts w:ascii="Arial" w:eastAsia="Times New Roman" w:hAnsi="Arial" w:cs="Arial"/>
          <w:color w:val="FF0000"/>
        </w:rPr>
        <w:t>2/</w:t>
      </w:r>
      <w:r w:rsidR="00CB0864" w:rsidRPr="00A97292">
        <w:rPr>
          <w:rFonts w:ascii="Arial" w:eastAsia="Times New Roman" w:hAnsi="Arial" w:cs="Arial"/>
          <w:color w:val="FF0000"/>
        </w:rPr>
        <w:t>3</w:t>
      </w:r>
      <w:r w:rsidR="00BD4D31">
        <w:rPr>
          <w:rFonts w:ascii="Arial" w:eastAsia="Times New Roman" w:hAnsi="Arial" w:cs="Arial"/>
          <w:color w:val="FF0000"/>
        </w:rPr>
        <w:t xml:space="preserve"> // § 28a</w:t>
      </w:r>
      <w:r w:rsidR="00A23803">
        <w:rPr>
          <w:rFonts w:ascii="Arial" w:eastAsia="Times New Roman" w:hAnsi="Arial" w:cs="Arial"/>
          <w:color w:val="FF0000"/>
        </w:rPr>
        <w:t xml:space="preserve"> odst. 1</w:t>
      </w:r>
      <w:r w:rsidR="00CB0864" w:rsidRPr="00A97292">
        <w:rPr>
          <w:rFonts w:ascii="Arial" w:eastAsia="Times New Roman" w:hAnsi="Arial" w:cs="Arial"/>
          <w:color w:val="FF0000"/>
        </w:rPr>
        <w:t xml:space="preserve"> </w:t>
      </w:r>
      <w:r w:rsidR="00CB0864" w:rsidRPr="00A97292">
        <w:rPr>
          <w:rFonts w:ascii="Arial" w:eastAsia="Times New Roman" w:hAnsi="Arial" w:cs="Arial"/>
        </w:rPr>
        <w:t>zákona o státní službě v</w:t>
      </w:r>
      <w:r w:rsidR="004312E0" w:rsidRPr="00A97292">
        <w:rPr>
          <w:rFonts w:ascii="Arial" w:eastAsia="Times New Roman" w:hAnsi="Arial" w:cs="Arial"/>
        </w:rPr>
        <w:t> </w:t>
      </w:r>
      <w:r w:rsidR="00CB0864" w:rsidRPr="00A97292">
        <w:rPr>
          <w:rFonts w:ascii="Arial" w:eastAsia="Times New Roman" w:hAnsi="Arial" w:cs="Arial"/>
        </w:rPr>
        <w:t>dohodě</w:t>
      </w:r>
      <w:r w:rsidR="004312E0" w:rsidRPr="00A97292">
        <w:rPr>
          <w:rFonts w:ascii="Arial" w:eastAsia="Times New Roman" w:hAnsi="Arial" w:cs="Arial"/>
        </w:rPr>
        <w:t xml:space="preserve"> s</w:t>
      </w:r>
      <w:r w:rsidR="00CB0864" w:rsidRPr="00A97292">
        <w:rPr>
          <w:rFonts w:ascii="Arial" w:eastAsia="Times New Roman" w:hAnsi="Arial" w:cs="Arial"/>
        </w:rPr>
        <w:t xml:space="preserve"> </w:t>
      </w:r>
      <w:r w:rsidR="009172FF" w:rsidRPr="00A97292">
        <w:rPr>
          <w:rFonts w:ascii="Arial" w:eastAsia="Times New Roman" w:hAnsi="Arial" w:cs="Arial"/>
          <w:color w:val="FF0000"/>
        </w:rPr>
        <w:t>(označení bezprostředně nadřízeného představeného)</w:t>
      </w:r>
      <w:r w:rsidR="007303A3" w:rsidRPr="00ED69C8">
        <w:rPr>
          <w:rFonts w:ascii="Arial" w:eastAsia="Times New Roman" w:hAnsi="Arial" w:cs="Arial"/>
        </w:rPr>
        <w:t>,</w:t>
      </w:r>
      <w:r w:rsidR="00CB0864" w:rsidRPr="00A97292">
        <w:rPr>
          <w:rFonts w:ascii="Arial" w:eastAsia="Times New Roman" w:hAnsi="Arial" w:cs="Arial"/>
          <w:color w:val="FF0000"/>
        </w:rPr>
        <w:t xml:space="preserve"> </w:t>
      </w:r>
      <w:r w:rsidR="00CB0864" w:rsidRPr="00A97292">
        <w:rPr>
          <w:rFonts w:ascii="Arial" w:eastAsia="Times New Roman" w:hAnsi="Arial" w:cs="Arial"/>
        </w:rPr>
        <w:t>jako bezprostředně nadřízeným představeným</w:t>
      </w:r>
      <w:r w:rsidR="00BE57CE" w:rsidRPr="00A97292">
        <w:rPr>
          <w:rFonts w:ascii="Arial" w:eastAsia="Times New Roman" w:hAnsi="Arial" w:cs="Arial"/>
        </w:rPr>
        <w:t xml:space="preserve"> vybral</w:t>
      </w:r>
      <w:r w:rsidR="00CB0864" w:rsidRPr="00A97292">
        <w:rPr>
          <w:rFonts w:ascii="Arial" w:eastAsia="Times New Roman" w:hAnsi="Arial" w:cs="Arial"/>
          <w:color w:val="FF0000"/>
        </w:rPr>
        <w:t xml:space="preserve"> </w:t>
      </w:r>
      <w:r w:rsidR="00CD4E81" w:rsidRPr="002259DE">
        <w:rPr>
          <w:rFonts w:ascii="Arial" w:eastAsia="Times New Roman" w:hAnsi="Arial" w:cs="Arial"/>
          <w:color w:val="FF0000"/>
        </w:rPr>
        <w:t>žadatel</w:t>
      </w:r>
      <w:r w:rsidR="00CD4E81">
        <w:rPr>
          <w:rFonts w:ascii="Arial" w:eastAsia="Times New Roman" w:hAnsi="Arial" w:cs="Arial"/>
          <w:color w:val="FF0000"/>
        </w:rPr>
        <w:t>e</w:t>
      </w:r>
      <w:r w:rsidR="00CD4E81" w:rsidRPr="002259DE">
        <w:rPr>
          <w:rFonts w:ascii="Arial" w:eastAsia="Times New Roman" w:hAnsi="Arial" w:cs="Arial"/>
          <w:color w:val="FF0000"/>
        </w:rPr>
        <w:t>/</w:t>
      </w:r>
      <w:r w:rsidR="00CD4E81">
        <w:rPr>
          <w:rFonts w:ascii="Arial" w:eastAsia="Times New Roman" w:hAnsi="Arial" w:cs="Arial"/>
          <w:color w:val="FF0000"/>
        </w:rPr>
        <w:t>žadatel</w:t>
      </w:r>
      <w:r w:rsidR="00CD4E81" w:rsidRPr="002259DE">
        <w:rPr>
          <w:rFonts w:ascii="Arial" w:eastAsia="Times New Roman" w:hAnsi="Arial" w:cs="Arial"/>
          <w:color w:val="FF0000"/>
        </w:rPr>
        <w:t>k</w:t>
      </w:r>
      <w:r w:rsidR="00CD4E81">
        <w:rPr>
          <w:rFonts w:ascii="Arial" w:eastAsia="Times New Roman" w:hAnsi="Arial" w:cs="Arial"/>
          <w:color w:val="FF0000"/>
        </w:rPr>
        <w:t>u</w:t>
      </w:r>
      <w:r w:rsidR="004312E0" w:rsidRPr="00A97292">
        <w:rPr>
          <w:rFonts w:ascii="Arial" w:hAnsi="Arial" w:cs="Arial"/>
          <w:color w:val="FF0000"/>
        </w:rPr>
        <w:t xml:space="preserve"> </w:t>
      </w:r>
      <w:r w:rsidR="004312E0" w:rsidRPr="00A97292">
        <w:rPr>
          <w:rFonts w:ascii="Arial" w:hAnsi="Arial" w:cs="Arial"/>
        </w:rPr>
        <w:t xml:space="preserve">jako nejvhodnějšího </w:t>
      </w:r>
      <w:r w:rsidR="004312E0" w:rsidRPr="00CC1DDC">
        <w:rPr>
          <w:rFonts w:ascii="Arial" w:hAnsi="Arial" w:cs="Arial"/>
          <w:color w:val="FF0000"/>
        </w:rPr>
        <w:t>kandidáta</w:t>
      </w:r>
      <w:r w:rsidR="002E2139" w:rsidRPr="00CC1DDC">
        <w:rPr>
          <w:rFonts w:ascii="Arial" w:hAnsi="Arial" w:cs="Arial"/>
          <w:color w:val="FF0000"/>
        </w:rPr>
        <w:t>/ku</w:t>
      </w:r>
      <w:r w:rsidR="004312E0" w:rsidRPr="00CC1DDC">
        <w:rPr>
          <w:rFonts w:ascii="Arial" w:hAnsi="Arial" w:cs="Arial"/>
          <w:color w:val="FF0000"/>
        </w:rPr>
        <w:t xml:space="preserve"> </w:t>
      </w:r>
      <w:r w:rsidR="004312E0" w:rsidRPr="00A97292">
        <w:rPr>
          <w:rFonts w:ascii="Arial" w:hAnsi="Arial" w:cs="Arial"/>
        </w:rPr>
        <w:t>na služební místo</w:t>
      </w:r>
      <w:r w:rsidR="004312E0" w:rsidRPr="00A97292">
        <w:rPr>
          <w:rFonts w:ascii="Arial" w:hAnsi="Arial" w:cs="Arial"/>
          <w:b/>
        </w:rPr>
        <w:t>.</w:t>
      </w:r>
    </w:p>
    <w:p w14:paraId="60E42649" w14:textId="77777777" w:rsidR="00A23803" w:rsidRDefault="00A23803" w:rsidP="00A23803">
      <w:pPr>
        <w:pStyle w:val="Default"/>
        <w:tabs>
          <w:tab w:val="left" w:pos="709"/>
        </w:tabs>
        <w:ind w:firstLine="709"/>
        <w:jc w:val="both"/>
        <w:rPr>
          <w:rFonts w:ascii="Arial" w:hAnsi="Arial" w:cs="Arial"/>
          <w:sz w:val="22"/>
          <w:szCs w:val="22"/>
        </w:rPr>
      </w:pPr>
    </w:p>
    <w:p w14:paraId="4C054773" w14:textId="668FBA61" w:rsidR="00A23803" w:rsidRPr="00F46451" w:rsidRDefault="00A23803" w:rsidP="00A23803">
      <w:pPr>
        <w:spacing w:after="0" w:line="240" w:lineRule="auto"/>
        <w:jc w:val="both"/>
        <w:rPr>
          <w:rFonts w:ascii="Arial" w:hAnsi="Arial" w:cs="Arial"/>
          <w:b/>
          <w:color w:val="FF0000"/>
          <w:u w:val="single"/>
        </w:rPr>
      </w:pPr>
      <w:r w:rsidRPr="00063C5C">
        <w:rPr>
          <w:rFonts w:ascii="Arial" w:eastAsia="Times New Roman" w:hAnsi="Arial" w:cs="Arial"/>
          <w:b/>
          <w:i/>
          <w:iCs/>
          <w:color w:val="FF0000"/>
          <w:u w:val="single"/>
        </w:rPr>
        <w:t xml:space="preserve">VARIANTA II: </w:t>
      </w:r>
      <w:r w:rsidRPr="00F46451">
        <w:rPr>
          <w:rFonts w:ascii="Arial" w:hAnsi="Arial" w:cs="Arial"/>
          <w:b/>
          <w:color w:val="FF0000"/>
          <w:u w:val="single"/>
        </w:rPr>
        <w:t xml:space="preserve">přijetí </w:t>
      </w:r>
      <w:r w:rsidR="00145494" w:rsidRPr="00F46451">
        <w:rPr>
          <w:rFonts w:ascii="Arial" w:hAnsi="Arial" w:cs="Arial"/>
          <w:b/>
          <w:color w:val="FF0000"/>
          <w:u w:val="single"/>
        </w:rPr>
        <w:t xml:space="preserve">do služebního poměru a zařazení na služební místo </w:t>
      </w:r>
      <w:r w:rsidRPr="00F46451">
        <w:rPr>
          <w:rFonts w:ascii="Arial" w:hAnsi="Arial" w:cs="Arial"/>
          <w:b/>
          <w:color w:val="FF0000"/>
          <w:u w:val="single"/>
        </w:rPr>
        <w:t xml:space="preserve">na základě postupu podle § 28 odst. 6/ § 28a odst. 2 ZSS: </w:t>
      </w:r>
    </w:p>
    <w:p w14:paraId="78CEE003" w14:textId="744F83DD" w:rsidR="00A23803" w:rsidRDefault="00A23803" w:rsidP="00A23803">
      <w:pPr>
        <w:spacing w:after="0" w:line="240" w:lineRule="auto"/>
        <w:jc w:val="both"/>
        <w:rPr>
          <w:rFonts w:ascii="Arial" w:hAnsi="Arial" w:cs="Arial"/>
          <w:b/>
        </w:rPr>
      </w:pPr>
      <w:r w:rsidRPr="004A7777">
        <w:rPr>
          <w:rFonts w:ascii="Arial" w:eastAsia="Times New Roman" w:hAnsi="Arial" w:cs="Arial"/>
          <w:color w:val="FF0000"/>
        </w:rPr>
        <w:t>Žadatel/</w:t>
      </w:r>
      <w:r>
        <w:rPr>
          <w:rFonts w:ascii="Arial" w:eastAsia="Times New Roman" w:hAnsi="Arial" w:cs="Arial"/>
          <w:color w:val="FF0000"/>
        </w:rPr>
        <w:t>Žadatel</w:t>
      </w:r>
      <w:r w:rsidRPr="004A7777">
        <w:rPr>
          <w:rFonts w:ascii="Arial" w:eastAsia="Times New Roman" w:hAnsi="Arial" w:cs="Arial"/>
          <w:color w:val="FF0000"/>
        </w:rPr>
        <w:t xml:space="preserve">ka splnil/a </w:t>
      </w:r>
      <w:bookmarkStart w:id="4" w:name="_Hlk187226888"/>
      <w:r>
        <w:rPr>
          <w:rFonts w:ascii="Arial" w:eastAsia="Times New Roman" w:hAnsi="Arial" w:cs="Arial"/>
        </w:rPr>
        <w:t xml:space="preserve">všechny </w:t>
      </w:r>
      <w:r w:rsidRPr="009172FF">
        <w:rPr>
          <w:rFonts w:ascii="Arial" w:eastAsia="Times New Roman" w:hAnsi="Arial" w:cs="Arial"/>
        </w:rPr>
        <w:t xml:space="preserve">předpoklady </w:t>
      </w:r>
      <w:r w:rsidRPr="004F4FC8">
        <w:rPr>
          <w:rFonts w:ascii="Arial" w:eastAsia="Times New Roman" w:hAnsi="Arial" w:cs="Arial"/>
          <w:color w:val="FF0000"/>
        </w:rPr>
        <w:t xml:space="preserve">a požadavky </w:t>
      </w:r>
      <w:r>
        <w:rPr>
          <w:rFonts w:ascii="Arial" w:eastAsia="Times New Roman" w:hAnsi="Arial" w:cs="Arial"/>
        </w:rPr>
        <w:t>stanovené zákonem o státní službě pro to, aby mohla být pozván/a k pohovoru.</w:t>
      </w:r>
      <w:r w:rsidRPr="009172FF">
        <w:rPr>
          <w:rFonts w:ascii="Arial" w:eastAsia="Times New Roman" w:hAnsi="Arial" w:cs="Arial"/>
        </w:rPr>
        <w:t xml:space="preserve"> </w:t>
      </w:r>
      <w:r w:rsidRPr="003E3C11">
        <w:rPr>
          <w:rFonts w:ascii="Arial" w:eastAsia="Times New Roman" w:hAnsi="Arial" w:cs="Arial"/>
          <w:color w:val="FF0000"/>
        </w:rPr>
        <w:t>Výběrová komise</w:t>
      </w:r>
      <w:r>
        <w:rPr>
          <w:rFonts w:ascii="Arial" w:eastAsia="Times New Roman" w:hAnsi="Arial" w:cs="Arial"/>
          <w:color w:val="FF0000"/>
        </w:rPr>
        <w:t>/bezprostředně nadřízený představený</w:t>
      </w:r>
      <w:r w:rsidRPr="003E3C11">
        <w:rPr>
          <w:rFonts w:ascii="Arial" w:eastAsia="Times New Roman" w:hAnsi="Arial" w:cs="Arial"/>
          <w:color w:val="FF0000"/>
        </w:rPr>
        <w:t xml:space="preserve"> </w:t>
      </w:r>
      <w:r w:rsidRPr="00F46451">
        <w:rPr>
          <w:rFonts w:ascii="Arial" w:eastAsia="Times New Roman" w:hAnsi="Arial" w:cs="Arial"/>
        </w:rPr>
        <w:t xml:space="preserve">po provedeném pohovoru </w:t>
      </w:r>
      <w:r w:rsidRPr="003E3C11">
        <w:rPr>
          <w:rFonts w:ascii="Arial" w:eastAsia="Times New Roman" w:hAnsi="Arial" w:cs="Arial"/>
          <w:color w:val="FF0000"/>
        </w:rPr>
        <w:t>dospěl</w:t>
      </w:r>
      <w:r>
        <w:rPr>
          <w:rFonts w:ascii="Arial" w:eastAsia="Times New Roman" w:hAnsi="Arial" w:cs="Arial"/>
          <w:color w:val="FF0000"/>
        </w:rPr>
        <w:t>/</w:t>
      </w:r>
      <w:r w:rsidRPr="003E3C11">
        <w:rPr>
          <w:rFonts w:ascii="Arial" w:eastAsia="Times New Roman" w:hAnsi="Arial" w:cs="Arial"/>
          <w:color w:val="FF0000"/>
        </w:rPr>
        <w:t xml:space="preserve">a </w:t>
      </w:r>
      <w:r w:rsidRPr="00CC1DDC">
        <w:rPr>
          <w:rFonts w:ascii="Arial" w:eastAsia="Times New Roman" w:hAnsi="Arial" w:cs="Arial"/>
        </w:rPr>
        <w:t xml:space="preserve">k závěru, že </w:t>
      </w:r>
      <w:r w:rsidRPr="00F9410E">
        <w:rPr>
          <w:rFonts w:ascii="Arial" w:eastAsia="Times New Roman" w:hAnsi="Arial" w:cs="Arial"/>
          <w:color w:val="FF0000"/>
        </w:rPr>
        <w:t>žadatel/žadatel</w:t>
      </w:r>
      <w:r w:rsidRPr="003E3C11">
        <w:rPr>
          <w:rFonts w:ascii="Arial" w:eastAsia="Times New Roman" w:hAnsi="Arial" w:cs="Arial"/>
          <w:color w:val="FF0000"/>
        </w:rPr>
        <w:t xml:space="preserve">ka </w:t>
      </w:r>
      <w:r w:rsidRPr="00F46451">
        <w:rPr>
          <w:rFonts w:ascii="Arial" w:eastAsia="Times New Roman" w:hAnsi="Arial" w:cs="Arial"/>
        </w:rPr>
        <w:t xml:space="preserve">ve výběrovém řízení </w:t>
      </w:r>
      <w:r w:rsidRPr="00F9410E">
        <w:rPr>
          <w:rFonts w:ascii="Arial" w:eastAsia="Times New Roman" w:hAnsi="Arial" w:cs="Arial"/>
          <w:color w:val="FF0000"/>
        </w:rPr>
        <w:t>uspěl/a</w:t>
      </w:r>
      <w:r w:rsidR="00245407" w:rsidRPr="00CC1DDC">
        <w:rPr>
          <w:rFonts w:ascii="Arial" w:eastAsia="Times New Roman" w:hAnsi="Arial" w:cs="Arial"/>
          <w:color w:val="000000" w:themeColor="text1"/>
        </w:rPr>
        <w:t xml:space="preserve"> </w:t>
      </w:r>
      <w:proofErr w:type="spellStart"/>
      <w:r w:rsidR="00245407" w:rsidRPr="00CC1DDC">
        <w:rPr>
          <w:rFonts w:ascii="Arial" w:eastAsia="Times New Roman" w:hAnsi="Arial" w:cs="Arial"/>
          <w:color w:val="000000" w:themeColor="text1"/>
        </w:rPr>
        <w:t>a</w:t>
      </w:r>
      <w:proofErr w:type="spellEnd"/>
      <w:r w:rsidR="00245407" w:rsidRPr="00CC1DDC">
        <w:rPr>
          <w:rFonts w:ascii="Arial" w:eastAsia="Times New Roman" w:hAnsi="Arial" w:cs="Arial"/>
          <w:color w:val="000000" w:themeColor="text1"/>
        </w:rPr>
        <w:t xml:space="preserve"> </w:t>
      </w:r>
      <w:r w:rsidR="00245407" w:rsidRPr="00245407">
        <w:rPr>
          <w:rFonts w:ascii="Arial" w:eastAsia="Times New Roman" w:hAnsi="Arial" w:cs="Arial"/>
          <w:color w:val="FF0000"/>
        </w:rPr>
        <w:t xml:space="preserve">byl/a označen/a </w:t>
      </w:r>
      <w:r w:rsidR="00245407" w:rsidRPr="00CC1DDC">
        <w:rPr>
          <w:rFonts w:ascii="Arial" w:eastAsia="Times New Roman" w:hAnsi="Arial" w:cs="Arial"/>
          <w:color w:val="000000" w:themeColor="text1"/>
        </w:rPr>
        <w:t>jako</w:t>
      </w:r>
      <w:r w:rsidR="00245407">
        <w:rPr>
          <w:rFonts w:ascii="Arial" w:eastAsia="Times New Roman" w:hAnsi="Arial" w:cs="Arial"/>
          <w:color w:val="FF0000"/>
        </w:rPr>
        <w:t xml:space="preserve"> jeden/jedna </w:t>
      </w:r>
      <w:r w:rsidR="00245407" w:rsidRPr="00CC1DDC">
        <w:rPr>
          <w:rFonts w:ascii="Arial" w:eastAsia="Times New Roman" w:hAnsi="Arial" w:cs="Arial"/>
          <w:color w:val="000000" w:themeColor="text1"/>
        </w:rPr>
        <w:t>ze tří nejvhodnějších žadatelů na služební místo.</w:t>
      </w:r>
      <w:r w:rsidR="00245407">
        <w:rPr>
          <w:rFonts w:ascii="Arial" w:eastAsia="Times New Roman" w:hAnsi="Arial" w:cs="Arial"/>
          <w:color w:val="FF0000"/>
        </w:rPr>
        <w:t xml:space="preserve"> </w:t>
      </w:r>
      <w:r w:rsidR="00245407" w:rsidRPr="00CC1DDC">
        <w:rPr>
          <w:rFonts w:ascii="Arial" w:eastAsia="Times New Roman" w:hAnsi="Arial" w:cs="Arial"/>
          <w:color w:val="000000" w:themeColor="text1"/>
        </w:rPr>
        <w:t>Následně však</w:t>
      </w:r>
      <w:r w:rsidRPr="00CC1DDC">
        <w:rPr>
          <w:rFonts w:ascii="Arial" w:eastAsia="Times New Roman" w:hAnsi="Arial" w:cs="Arial"/>
          <w:color w:val="000000" w:themeColor="text1"/>
        </w:rPr>
        <w:t xml:space="preserve"> </w:t>
      </w:r>
      <w:r w:rsidR="00CC1DDC">
        <w:rPr>
          <w:rFonts w:ascii="Arial" w:eastAsia="Times New Roman" w:hAnsi="Arial" w:cs="Arial"/>
          <w:color w:val="FF0000"/>
        </w:rPr>
        <w:t>na služební místo byl vybrán jiný žadatel</w:t>
      </w:r>
      <w:r>
        <w:rPr>
          <w:rFonts w:ascii="Arial" w:eastAsia="Times New Roman" w:hAnsi="Arial" w:cs="Arial"/>
          <w:color w:val="FF0000"/>
        </w:rPr>
        <w:t xml:space="preserve">. </w:t>
      </w:r>
      <w:r w:rsidRPr="00F46451">
        <w:rPr>
          <w:rFonts w:ascii="Arial" w:eastAsia="Times New Roman" w:hAnsi="Arial" w:cs="Arial"/>
        </w:rPr>
        <w:t xml:space="preserve">Vyrozumění o této skutečnosti bylo </w:t>
      </w:r>
      <w:r>
        <w:rPr>
          <w:rFonts w:ascii="Arial" w:eastAsia="Times New Roman" w:hAnsi="Arial" w:cs="Arial"/>
          <w:color w:val="FF0000"/>
        </w:rPr>
        <w:t xml:space="preserve">žadateli/žadatelce </w:t>
      </w:r>
      <w:r w:rsidR="00A91022" w:rsidRPr="008B6B60">
        <w:rPr>
          <w:rFonts w:ascii="Arial" w:eastAsia="Times New Roman" w:hAnsi="Arial" w:cs="Arial"/>
        </w:rPr>
        <w:t xml:space="preserve">doručeno </w:t>
      </w:r>
      <w:r w:rsidRPr="00F46451">
        <w:rPr>
          <w:rFonts w:ascii="Arial" w:eastAsia="Times New Roman" w:hAnsi="Arial" w:cs="Arial"/>
        </w:rPr>
        <w:t>dne</w:t>
      </w:r>
      <w:r>
        <w:rPr>
          <w:rFonts w:ascii="Arial" w:eastAsia="Times New Roman" w:hAnsi="Arial" w:cs="Arial"/>
          <w:color w:val="FF0000"/>
        </w:rPr>
        <w:t xml:space="preserve"> X. měsíc</w:t>
      </w:r>
      <w:r w:rsidR="00A91022">
        <w:rPr>
          <w:rFonts w:ascii="Arial" w:eastAsia="Times New Roman" w:hAnsi="Arial" w:cs="Arial"/>
          <w:color w:val="FF0000"/>
        </w:rPr>
        <w:t xml:space="preserve"> 20XX</w:t>
      </w:r>
      <w:r w:rsidR="005F5228" w:rsidRPr="00F46451">
        <w:rPr>
          <w:rFonts w:ascii="Arial" w:eastAsia="Times New Roman" w:hAnsi="Arial" w:cs="Arial"/>
        </w:rPr>
        <w:t>.</w:t>
      </w:r>
      <w:r w:rsidR="005F5228">
        <w:rPr>
          <w:rFonts w:ascii="Arial" w:eastAsia="Times New Roman" w:hAnsi="Arial" w:cs="Arial"/>
          <w:color w:val="FF0000"/>
        </w:rPr>
        <w:t xml:space="preserve"> </w:t>
      </w:r>
      <w:r w:rsidR="00290DD0" w:rsidRPr="00F46451">
        <w:rPr>
          <w:rFonts w:ascii="Arial" w:eastAsia="Times New Roman" w:hAnsi="Arial" w:cs="Arial"/>
        </w:rPr>
        <w:t xml:space="preserve">Služební orgán </w:t>
      </w:r>
      <w:r w:rsidR="00613D2B">
        <w:rPr>
          <w:rFonts w:ascii="Arial" w:eastAsia="Times New Roman" w:hAnsi="Arial" w:cs="Arial"/>
        </w:rPr>
        <w:t xml:space="preserve">následně </w:t>
      </w:r>
      <w:r w:rsidR="00290DD0" w:rsidRPr="00F46451">
        <w:rPr>
          <w:rFonts w:ascii="Arial" w:eastAsia="Times New Roman" w:hAnsi="Arial" w:cs="Arial"/>
        </w:rPr>
        <w:t xml:space="preserve">dospěl k závěru, že pro </w:t>
      </w:r>
      <w:r w:rsidR="00290DD0">
        <w:rPr>
          <w:rFonts w:ascii="Arial" w:eastAsia="Times New Roman" w:hAnsi="Arial" w:cs="Arial"/>
          <w:color w:val="FF0000"/>
        </w:rPr>
        <w:t xml:space="preserve">žadatele/ku </w:t>
      </w:r>
      <w:r w:rsidR="00290DD0" w:rsidRPr="00F46451">
        <w:rPr>
          <w:rFonts w:ascii="Arial" w:eastAsia="Times New Roman" w:hAnsi="Arial" w:cs="Arial"/>
        </w:rPr>
        <w:t xml:space="preserve">existuje </w:t>
      </w:r>
      <w:r w:rsidR="00245407">
        <w:rPr>
          <w:rFonts w:ascii="Arial" w:eastAsia="Times New Roman" w:hAnsi="Arial" w:cs="Arial"/>
        </w:rPr>
        <w:t xml:space="preserve">jiné </w:t>
      </w:r>
      <w:r w:rsidR="00290DD0" w:rsidRPr="00F46451">
        <w:rPr>
          <w:rFonts w:ascii="Arial" w:eastAsia="Times New Roman" w:hAnsi="Arial" w:cs="Arial"/>
        </w:rPr>
        <w:t xml:space="preserve">volné vhodné služební místo, na které by </w:t>
      </w:r>
      <w:r w:rsidR="00290DD0">
        <w:rPr>
          <w:rFonts w:ascii="Arial" w:eastAsia="Times New Roman" w:hAnsi="Arial" w:cs="Arial"/>
          <w:color w:val="FF0000"/>
        </w:rPr>
        <w:t xml:space="preserve">mohl/mohla </w:t>
      </w:r>
      <w:r w:rsidR="00290DD0" w:rsidRPr="00F46451">
        <w:rPr>
          <w:rFonts w:ascii="Arial" w:eastAsia="Times New Roman" w:hAnsi="Arial" w:cs="Arial"/>
        </w:rPr>
        <w:t xml:space="preserve">být </w:t>
      </w:r>
      <w:r w:rsidR="00290DD0">
        <w:rPr>
          <w:rFonts w:ascii="Arial" w:eastAsia="Times New Roman" w:hAnsi="Arial" w:cs="Arial"/>
          <w:color w:val="FF0000"/>
        </w:rPr>
        <w:t xml:space="preserve">zařazen/a </w:t>
      </w:r>
      <w:proofErr w:type="spellStart"/>
      <w:r w:rsidR="00290DD0" w:rsidRPr="00613D2B">
        <w:rPr>
          <w:rFonts w:ascii="Arial" w:eastAsia="Times New Roman" w:hAnsi="Arial" w:cs="Arial"/>
        </w:rPr>
        <w:t>a</w:t>
      </w:r>
      <w:proofErr w:type="spellEnd"/>
      <w:r w:rsidR="00290DD0" w:rsidRPr="00613D2B">
        <w:rPr>
          <w:rFonts w:ascii="Arial" w:eastAsia="Times New Roman" w:hAnsi="Arial" w:cs="Arial"/>
        </w:rPr>
        <w:t xml:space="preserve"> </w:t>
      </w:r>
      <w:r w:rsidR="00290DD0">
        <w:rPr>
          <w:rFonts w:ascii="Arial" w:eastAsia="Times New Roman" w:hAnsi="Arial" w:cs="Arial"/>
          <w:color w:val="FF0000"/>
        </w:rPr>
        <w:t xml:space="preserve">žadatele/ku </w:t>
      </w:r>
      <w:r w:rsidR="00290DD0" w:rsidRPr="00F46451">
        <w:rPr>
          <w:rFonts w:ascii="Arial" w:eastAsia="Times New Roman" w:hAnsi="Arial" w:cs="Arial"/>
        </w:rPr>
        <w:t>o tom informoval.</w:t>
      </w:r>
      <w:r w:rsidR="00290DD0">
        <w:rPr>
          <w:rFonts w:ascii="Arial" w:eastAsia="Times New Roman" w:hAnsi="Arial" w:cs="Arial"/>
          <w:color w:val="FF0000"/>
        </w:rPr>
        <w:t xml:space="preserve"> Žadatel/</w:t>
      </w:r>
      <w:proofErr w:type="spellStart"/>
      <w:r w:rsidR="00290DD0">
        <w:rPr>
          <w:rFonts w:ascii="Arial" w:eastAsia="Times New Roman" w:hAnsi="Arial" w:cs="Arial"/>
          <w:color w:val="FF0000"/>
        </w:rPr>
        <w:t>ka</w:t>
      </w:r>
      <w:proofErr w:type="spellEnd"/>
      <w:r w:rsidR="00290DD0">
        <w:rPr>
          <w:rFonts w:ascii="Arial" w:eastAsia="Times New Roman" w:hAnsi="Arial" w:cs="Arial"/>
          <w:color w:val="FF0000"/>
        </w:rPr>
        <w:t xml:space="preserve"> </w:t>
      </w:r>
      <w:r w:rsidR="00290DD0" w:rsidRPr="00F46451">
        <w:rPr>
          <w:rFonts w:ascii="Arial" w:eastAsia="Times New Roman" w:hAnsi="Arial" w:cs="Arial"/>
        </w:rPr>
        <w:t xml:space="preserve">se svým zařazením následně </w:t>
      </w:r>
      <w:r w:rsidR="00290DD0">
        <w:rPr>
          <w:rFonts w:ascii="Arial" w:eastAsia="Times New Roman" w:hAnsi="Arial" w:cs="Arial"/>
          <w:color w:val="FF0000"/>
        </w:rPr>
        <w:t xml:space="preserve">vyslovil/a </w:t>
      </w:r>
      <w:r w:rsidR="00290DD0" w:rsidRPr="00F46451">
        <w:rPr>
          <w:rFonts w:ascii="Arial" w:eastAsia="Times New Roman" w:hAnsi="Arial" w:cs="Arial"/>
        </w:rPr>
        <w:t xml:space="preserve">souhlas na základě </w:t>
      </w:r>
      <w:r w:rsidR="00290DD0">
        <w:rPr>
          <w:rFonts w:ascii="Arial" w:eastAsia="Times New Roman" w:hAnsi="Arial" w:cs="Arial"/>
          <w:color w:val="FF0000"/>
        </w:rPr>
        <w:t>(</w:t>
      </w:r>
      <w:r w:rsidR="00A91022" w:rsidRPr="00CC1DDC">
        <w:rPr>
          <w:rFonts w:ascii="Arial" w:eastAsia="Times New Roman" w:hAnsi="Arial" w:cs="Arial"/>
          <w:i/>
          <w:iCs/>
          <w:color w:val="FF0000"/>
        </w:rPr>
        <w:t>specifikujte</w:t>
      </w:r>
      <w:r w:rsidR="00290DD0" w:rsidRPr="00CC1DDC">
        <w:rPr>
          <w:rFonts w:ascii="Arial" w:eastAsia="Times New Roman" w:hAnsi="Arial" w:cs="Arial"/>
          <w:i/>
          <w:iCs/>
          <w:color w:val="FF0000"/>
        </w:rPr>
        <w:t xml:space="preserve"> </w:t>
      </w:r>
      <w:r w:rsidR="00A91022" w:rsidRPr="00CC1DDC">
        <w:rPr>
          <w:rFonts w:ascii="Arial" w:eastAsia="Times New Roman" w:hAnsi="Arial" w:cs="Arial"/>
          <w:i/>
          <w:iCs/>
          <w:color w:val="FF0000"/>
        </w:rPr>
        <w:t>jakým způsobem žadatel vyslovil souhlas</w:t>
      </w:r>
      <w:r w:rsidR="00290DD0">
        <w:rPr>
          <w:rFonts w:ascii="Arial" w:eastAsia="Times New Roman" w:hAnsi="Arial" w:cs="Arial"/>
          <w:color w:val="FF0000"/>
        </w:rPr>
        <w:t>)</w:t>
      </w:r>
      <w:r w:rsidR="00290DD0" w:rsidRPr="00F46451">
        <w:rPr>
          <w:rFonts w:ascii="Arial" w:eastAsia="Times New Roman" w:hAnsi="Arial" w:cs="Arial"/>
        </w:rPr>
        <w:t>.</w:t>
      </w:r>
      <w:r w:rsidR="00290DD0">
        <w:rPr>
          <w:rFonts w:ascii="Arial" w:eastAsia="Times New Roman" w:hAnsi="Arial" w:cs="Arial"/>
          <w:color w:val="FF0000"/>
        </w:rPr>
        <w:t xml:space="preserve"> </w:t>
      </w:r>
      <w:r w:rsidR="005F5228" w:rsidRPr="00F46451">
        <w:rPr>
          <w:rFonts w:ascii="Arial" w:eastAsia="Times New Roman" w:hAnsi="Arial" w:cs="Arial"/>
        </w:rPr>
        <w:t xml:space="preserve">Služební orgán následně v souladu s </w:t>
      </w:r>
      <w:r w:rsidRPr="003E3C11">
        <w:rPr>
          <w:rFonts w:ascii="Arial" w:eastAsia="Times New Roman" w:hAnsi="Arial" w:cs="Arial"/>
          <w:color w:val="FF0000"/>
        </w:rPr>
        <w:t xml:space="preserve">§ 28 odst. </w:t>
      </w:r>
      <w:r w:rsidR="005F5228">
        <w:rPr>
          <w:rFonts w:ascii="Arial" w:eastAsia="Times New Roman" w:hAnsi="Arial" w:cs="Arial"/>
          <w:color w:val="FF0000"/>
        </w:rPr>
        <w:t>6</w:t>
      </w:r>
      <w:r>
        <w:rPr>
          <w:rFonts w:ascii="Arial" w:eastAsia="Times New Roman" w:hAnsi="Arial" w:cs="Arial"/>
          <w:color w:val="FF0000"/>
        </w:rPr>
        <w:t xml:space="preserve"> // §</w:t>
      </w:r>
      <w:r w:rsidR="00290DD0">
        <w:rPr>
          <w:rFonts w:ascii="Arial" w:eastAsia="Times New Roman" w:hAnsi="Arial" w:cs="Arial"/>
          <w:color w:val="FF0000"/>
        </w:rPr>
        <w:t> </w:t>
      </w:r>
      <w:r>
        <w:rPr>
          <w:rFonts w:ascii="Arial" w:eastAsia="Times New Roman" w:hAnsi="Arial" w:cs="Arial"/>
          <w:color w:val="FF0000"/>
        </w:rPr>
        <w:t xml:space="preserve">28a odst. </w:t>
      </w:r>
      <w:r w:rsidR="005F5228">
        <w:rPr>
          <w:rFonts w:ascii="Arial" w:eastAsia="Times New Roman" w:hAnsi="Arial" w:cs="Arial"/>
          <w:color w:val="FF0000"/>
        </w:rPr>
        <w:t>2</w:t>
      </w:r>
      <w:r w:rsidRPr="00A97292">
        <w:rPr>
          <w:rFonts w:ascii="Arial" w:eastAsia="Times New Roman" w:hAnsi="Arial" w:cs="Arial"/>
          <w:color w:val="FF0000"/>
        </w:rPr>
        <w:t xml:space="preserve"> </w:t>
      </w:r>
      <w:r w:rsidRPr="00A97292">
        <w:rPr>
          <w:rFonts w:ascii="Arial" w:eastAsia="Times New Roman" w:hAnsi="Arial" w:cs="Arial"/>
        </w:rPr>
        <w:t xml:space="preserve">zákona </w:t>
      </w:r>
      <w:r w:rsidR="00245407" w:rsidRPr="00A97292">
        <w:rPr>
          <w:rFonts w:ascii="Arial" w:eastAsia="Times New Roman" w:hAnsi="Arial" w:cs="Arial"/>
        </w:rPr>
        <w:t>o</w:t>
      </w:r>
      <w:r w:rsidR="00245407">
        <w:rPr>
          <w:rFonts w:ascii="Arial" w:eastAsia="Times New Roman" w:hAnsi="Arial" w:cs="Arial"/>
        </w:rPr>
        <w:t> </w:t>
      </w:r>
      <w:r w:rsidRPr="00A97292">
        <w:rPr>
          <w:rFonts w:ascii="Arial" w:eastAsia="Times New Roman" w:hAnsi="Arial" w:cs="Arial"/>
        </w:rPr>
        <w:t xml:space="preserve">státní službě v dohodě </w:t>
      </w:r>
      <w:r w:rsidR="00CC1DDC" w:rsidRPr="00A97292">
        <w:rPr>
          <w:rFonts w:ascii="Arial" w:eastAsia="Times New Roman" w:hAnsi="Arial" w:cs="Arial"/>
        </w:rPr>
        <w:t>s</w:t>
      </w:r>
      <w:r w:rsidR="00CC1DDC">
        <w:rPr>
          <w:rFonts w:ascii="Arial" w:eastAsia="Times New Roman" w:hAnsi="Arial" w:cs="Arial"/>
        </w:rPr>
        <w:t> </w:t>
      </w:r>
      <w:r w:rsidRPr="00A97292">
        <w:rPr>
          <w:rFonts w:ascii="Arial" w:eastAsia="Times New Roman" w:hAnsi="Arial" w:cs="Arial"/>
          <w:color w:val="FF0000"/>
        </w:rPr>
        <w:t>(označení bezprostředně nadřízeného představeného)</w:t>
      </w:r>
      <w:r w:rsidRPr="00ED69C8">
        <w:rPr>
          <w:rFonts w:ascii="Arial" w:eastAsia="Times New Roman" w:hAnsi="Arial" w:cs="Arial"/>
        </w:rPr>
        <w:t>,</w:t>
      </w:r>
      <w:r w:rsidRPr="00A97292">
        <w:rPr>
          <w:rFonts w:ascii="Arial" w:eastAsia="Times New Roman" w:hAnsi="Arial" w:cs="Arial"/>
          <w:color w:val="FF0000"/>
        </w:rPr>
        <w:t xml:space="preserve"> </w:t>
      </w:r>
      <w:r w:rsidRPr="00A97292">
        <w:rPr>
          <w:rFonts w:ascii="Arial" w:eastAsia="Times New Roman" w:hAnsi="Arial" w:cs="Arial"/>
        </w:rPr>
        <w:t>jako bezprostředně nadřízeným představeným vybral</w:t>
      </w:r>
      <w:r w:rsidRPr="00A97292">
        <w:rPr>
          <w:rFonts w:ascii="Arial" w:eastAsia="Times New Roman" w:hAnsi="Arial" w:cs="Arial"/>
          <w:color w:val="FF0000"/>
        </w:rPr>
        <w:t xml:space="preserve"> </w:t>
      </w:r>
      <w:r w:rsidRPr="002259DE">
        <w:rPr>
          <w:rFonts w:ascii="Arial" w:eastAsia="Times New Roman" w:hAnsi="Arial" w:cs="Arial"/>
          <w:color w:val="FF0000"/>
        </w:rPr>
        <w:t>žadatel</w:t>
      </w:r>
      <w:r>
        <w:rPr>
          <w:rFonts w:ascii="Arial" w:eastAsia="Times New Roman" w:hAnsi="Arial" w:cs="Arial"/>
          <w:color w:val="FF0000"/>
        </w:rPr>
        <w:t>e</w:t>
      </w:r>
      <w:r w:rsidRPr="002259DE">
        <w:rPr>
          <w:rFonts w:ascii="Arial" w:eastAsia="Times New Roman" w:hAnsi="Arial" w:cs="Arial"/>
          <w:color w:val="FF0000"/>
        </w:rPr>
        <w:t>/</w:t>
      </w:r>
      <w:r>
        <w:rPr>
          <w:rFonts w:ascii="Arial" w:eastAsia="Times New Roman" w:hAnsi="Arial" w:cs="Arial"/>
          <w:color w:val="FF0000"/>
        </w:rPr>
        <w:t>žadatel</w:t>
      </w:r>
      <w:r w:rsidRPr="002259DE">
        <w:rPr>
          <w:rFonts w:ascii="Arial" w:eastAsia="Times New Roman" w:hAnsi="Arial" w:cs="Arial"/>
          <w:color w:val="FF0000"/>
        </w:rPr>
        <w:t>k</w:t>
      </w:r>
      <w:r>
        <w:rPr>
          <w:rFonts w:ascii="Arial" w:eastAsia="Times New Roman" w:hAnsi="Arial" w:cs="Arial"/>
          <w:color w:val="FF0000"/>
        </w:rPr>
        <w:t>u</w:t>
      </w:r>
      <w:r w:rsidRPr="00A97292">
        <w:rPr>
          <w:rFonts w:ascii="Arial" w:hAnsi="Arial" w:cs="Arial"/>
          <w:color w:val="FF0000"/>
        </w:rPr>
        <w:t xml:space="preserve"> </w:t>
      </w:r>
      <w:r w:rsidRPr="00A97292">
        <w:rPr>
          <w:rFonts w:ascii="Arial" w:hAnsi="Arial" w:cs="Arial"/>
        </w:rPr>
        <w:t xml:space="preserve">jako </w:t>
      </w:r>
      <w:r w:rsidRPr="00F46451">
        <w:rPr>
          <w:rFonts w:ascii="Arial" w:hAnsi="Arial" w:cs="Arial"/>
          <w:color w:val="FF0000"/>
        </w:rPr>
        <w:t>nejvhodnější</w:t>
      </w:r>
      <w:r w:rsidR="00290DD0" w:rsidRPr="00F46451">
        <w:rPr>
          <w:rFonts w:ascii="Arial" w:hAnsi="Arial" w:cs="Arial"/>
          <w:color w:val="FF0000"/>
        </w:rPr>
        <w:t>/</w:t>
      </w:r>
      <w:r w:rsidRPr="00F46451">
        <w:rPr>
          <w:rFonts w:ascii="Arial" w:hAnsi="Arial" w:cs="Arial"/>
          <w:color w:val="FF0000"/>
        </w:rPr>
        <w:t xml:space="preserve">ho </w:t>
      </w:r>
      <w:r w:rsidR="00290DD0" w:rsidRPr="00F46451">
        <w:rPr>
          <w:rFonts w:ascii="Arial" w:hAnsi="Arial" w:cs="Arial"/>
          <w:color w:val="FF0000"/>
        </w:rPr>
        <w:t>žadatele/ku</w:t>
      </w:r>
      <w:r w:rsidRPr="00F46451">
        <w:rPr>
          <w:rFonts w:ascii="Arial" w:hAnsi="Arial" w:cs="Arial"/>
          <w:color w:val="FF0000"/>
        </w:rPr>
        <w:t xml:space="preserve"> </w:t>
      </w:r>
      <w:r w:rsidRPr="00A97292">
        <w:rPr>
          <w:rFonts w:ascii="Arial" w:hAnsi="Arial" w:cs="Arial"/>
        </w:rPr>
        <w:t xml:space="preserve">na </w:t>
      </w:r>
      <w:r w:rsidR="005F5228">
        <w:rPr>
          <w:rFonts w:ascii="Arial" w:hAnsi="Arial" w:cs="Arial"/>
        </w:rPr>
        <w:t xml:space="preserve">jiné vhodné </w:t>
      </w:r>
      <w:r w:rsidRPr="00A97292">
        <w:rPr>
          <w:rFonts w:ascii="Arial" w:hAnsi="Arial" w:cs="Arial"/>
        </w:rPr>
        <w:t>služební místo</w:t>
      </w:r>
      <w:r w:rsidR="005F5228">
        <w:rPr>
          <w:rFonts w:ascii="Arial" w:hAnsi="Arial" w:cs="Arial"/>
        </w:rPr>
        <w:t xml:space="preserve"> </w:t>
      </w:r>
      <w:r w:rsidR="005F5228" w:rsidRPr="00A97292">
        <w:rPr>
          <w:rFonts w:ascii="Arial" w:eastAsia="Times New Roman" w:hAnsi="Arial" w:cs="Arial"/>
          <w:color w:val="FF0000"/>
        </w:rPr>
        <w:t xml:space="preserve">(označení </w:t>
      </w:r>
      <w:r w:rsidR="005F5228">
        <w:rPr>
          <w:rFonts w:ascii="Arial" w:eastAsia="Times New Roman" w:hAnsi="Arial" w:cs="Arial"/>
          <w:color w:val="FF0000"/>
        </w:rPr>
        <w:t>služebního místa</w:t>
      </w:r>
      <w:r w:rsidR="005F5228" w:rsidRPr="00A97292">
        <w:rPr>
          <w:rFonts w:ascii="Arial" w:eastAsia="Times New Roman" w:hAnsi="Arial" w:cs="Arial"/>
          <w:color w:val="FF0000"/>
        </w:rPr>
        <w:t>)</w:t>
      </w:r>
      <w:r w:rsidR="005F5228" w:rsidRPr="00ED69C8">
        <w:rPr>
          <w:rFonts w:ascii="Arial" w:eastAsia="Times New Roman" w:hAnsi="Arial" w:cs="Arial"/>
        </w:rPr>
        <w:t>,</w:t>
      </w:r>
      <w:r w:rsidR="005F5228">
        <w:rPr>
          <w:rFonts w:ascii="Arial" w:hAnsi="Arial" w:cs="Arial"/>
          <w:b/>
        </w:rPr>
        <w:t xml:space="preserve"> </w:t>
      </w:r>
      <w:r w:rsidR="005F5228" w:rsidRPr="00F46451">
        <w:rPr>
          <w:rFonts w:ascii="Arial" w:hAnsi="Arial" w:cs="Arial"/>
          <w:bCs/>
        </w:rPr>
        <w:t>zařazené v </w:t>
      </w:r>
      <w:r w:rsidR="005F5228" w:rsidRPr="00F46451">
        <w:rPr>
          <w:rFonts w:ascii="Arial" w:hAnsi="Arial" w:cs="Arial"/>
          <w:bCs/>
          <w:color w:val="FF0000"/>
        </w:rPr>
        <w:t xml:space="preserve">X </w:t>
      </w:r>
      <w:r w:rsidR="005F5228" w:rsidRPr="00F46451">
        <w:rPr>
          <w:rFonts w:ascii="Arial" w:hAnsi="Arial" w:cs="Arial"/>
          <w:bCs/>
        </w:rPr>
        <w:t xml:space="preserve">platové třídě, v oboru služby </w:t>
      </w:r>
      <w:r w:rsidR="00247B2E" w:rsidRPr="00F46451">
        <w:rPr>
          <w:rFonts w:ascii="Arial" w:hAnsi="Arial" w:cs="Arial"/>
          <w:bCs/>
          <w:color w:val="FF0000"/>
        </w:rPr>
        <w:t>(</w:t>
      </w:r>
      <w:r w:rsidR="00247B2E">
        <w:rPr>
          <w:rFonts w:ascii="Arial" w:hAnsi="Arial" w:cs="Arial"/>
          <w:bCs/>
          <w:color w:val="FF0000"/>
        </w:rPr>
        <w:t>doplňte)</w:t>
      </w:r>
      <w:r w:rsidR="005F5228" w:rsidRPr="00F46451">
        <w:rPr>
          <w:rFonts w:ascii="Arial" w:hAnsi="Arial" w:cs="Arial"/>
          <w:bCs/>
        </w:rPr>
        <w:t>, pro které</w:t>
      </w:r>
      <w:r w:rsidR="005F5228">
        <w:rPr>
          <w:rFonts w:ascii="Arial" w:hAnsi="Arial" w:cs="Arial"/>
          <w:b/>
        </w:rPr>
        <w:t xml:space="preserve"> </w:t>
      </w:r>
      <w:r w:rsidR="005F5228">
        <w:rPr>
          <w:rFonts w:ascii="Arial" w:eastAsia="Times New Roman" w:hAnsi="Arial" w:cs="Arial"/>
          <w:color w:val="FF0000"/>
        </w:rPr>
        <w:t>ž</w:t>
      </w:r>
      <w:r w:rsidR="005F5228" w:rsidRPr="004A7777">
        <w:rPr>
          <w:rFonts w:ascii="Arial" w:eastAsia="Times New Roman" w:hAnsi="Arial" w:cs="Arial"/>
          <w:color w:val="FF0000"/>
        </w:rPr>
        <w:t>adatel/</w:t>
      </w:r>
      <w:r w:rsidR="005F5228">
        <w:rPr>
          <w:rFonts w:ascii="Arial" w:eastAsia="Times New Roman" w:hAnsi="Arial" w:cs="Arial"/>
          <w:color w:val="FF0000"/>
        </w:rPr>
        <w:t>žadatel</w:t>
      </w:r>
      <w:r w:rsidR="005F5228" w:rsidRPr="004A7777">
        <w:rPr>
          <w:rFonts w:ascii="Arial" w:eastAsia="Times New Roman" w:hAnsi="Arial" w:cs="Arial"/>
          <w:color w:val="FF0000"/>
        </w:rPr>
        <w:t xml:space="preserve">ka splnil/a </w:t>
      </w:r>
      <w:r w:rsidR="005F5228">
        <w:rPr>
          <w:rFonts w:ascii="Arial" w:eastAsia="Times New Roman" w:hAnsi="Arial" w:cs="Arial"/>
        </w:rPr>
        <w:t xml:space="preserve">všechny </w:t>
      </w:r>
      <w:r w:rsidR="005F5228" w:rsidRPr="009172FF">
        <w:rPr>
          <w:rFonts w:ascii="Arial" w:eastAsia="Times New Roman" w:hAnsi="Arial" w:cs="Arial"/>
        </w:rPr>
        <w:t xml:space="preserve">předpoklady </w:t>
      </w:r>
      <w:r w:rsidR="005F5228" w:rsidRPr="004F4FC8">
        <w:rPr>
          <w:rFonts w:ascii="Arial" w:eastAsia="Times New Roman" w:hAnsi="Arial" w:cs="Arial"/>
          <w:color w:val="FF0000"/>
        </w:rPr>
        <w:t xml:space="preserve">a požadavky </w:t>
      </w:r>
      <w:r w:rsidR="005F5228">
        <w:rPr>
          <w:rFonts w:ascii="Arial" w:eastAsia="Times New Roman" w:hAnsi="Arial" w:cs="Arial"/>
        </w:rPr>
        <w:t xml:space="preserve">stanovené zákonem o státní službě </w:t>
      </w:r>
      <w:r w:rsidR="005F5228" w:rsidRPr="00CC1DDC">
        <w:rPr>
          <w:rFonts w:ascii="Arial" w:eastAsia="Times New Roman" w:hAnsi="Arial" w:cs="Arial"/>
          <w:i/>
          <w:iCs/>
          <w:color w:val="FF0000"/>
        </w:rPr>
        <w:t>(resp. služebním předpisem).</w:t>
      </w:r>
    </w:p>
    <w:p w14:paraId="06364FAD" w14:textId="77777777" w:rsidR="00A23803" w:rsidRDefault="00A23803">
      <w:pPr>
        <w:spacing w:after="0" w:line="240" w:lineRule="auto"/>
        <w:jc w:val="both"/>
        <w:rPr>
          <w:rFonts w:ascii="Arial" w:hAnsi="Arial" w:cs="Arial"/>
          <w:b/>
        </w:rPr>
      </w:pPr>
    </w:p>
    <w:bookmarkEnd w:id="3"/>
    <w:bookmarkEnd w:id="4"/>
    <w:p w14:paraId="1DF5B753" w14:textId="756C1DAE" w:rsidR="006568C4" w:rsidRDefault="00CB0864">
      <w:pPr>
        <w:pStyle w:val="Default"/>
        <w:tabs>
          <w:tab w:val="left" w:pos="709"/>
        </w:tabs>
        <w:jc w:val="both"/>
        <w:rPr>
          <w:rFonts w:ascii="Arial" w:hAnsi="Arial" w:cs="Arial"/>
          <w:sz w:val="22"/>
          <w:szCs w:val="22"/>
        </w:rPr>
      </w:pPr>
      <w:r w:rsidRPr="00907FBA">
        <w:rPr>
          <w:rFonts w:ascii="Arial" w:eastAsia="Times New Roman" w:hAnsi="Arial" w:cs="Arial"/>
          <w:sz w:val="22"/>
          <w:szCs w:val="22"/>
        </w:rPr>
        <w:t xml:space="preserve">Na základě </w:t>
      </w:r>
      <w:r w:rsidR="004A7777">
        <w:rPr>
          <w:rFonts w:ascii="Arial" w:eastAsia="Times New Roman" w:hAnsi="Arial" w:cs="Arial"/>
          <w:sz w:val="22"/>
          <w:szCs w:val="22"/>
        </w:rPr>
        <w:t>této dohody</w:t>
      </w:r>
      <w:r w:rsidRPr="00907FBA">
        <w:rPr>
          <w:rFonts w:ascii="Arial" w:eastAsia="Times New Roman" w:hAnsi="Arial" w:cs="Arial"/>
          <w:color w:val="auto"/>
          <w:sz w:val="22"/>
          <w:szCs w:val="22"/>
        </w:rPr>
        <w:t xml:space="preserve"> </w:t>
      </w:r>
      <w:r w:rsidR="004A7777" w:rsidRPr="004A7777">
        <w:rPr>
          <w:rFonts w:ascii="Arial" w:eastAsia="Times New Roman" w:hAnsi="Arial" w:cs="Arial"/>
          <w:color w:val="FF0000"/>
          <w:sz w:val="22"/>
          <w:szCs w:val="22"/>
        </w:rPr>
        <w:t xml:space="preserve">byl/a </w:t>
      </w:r>
      <w:r w:rsidR="004A7777">
        <w:rPr>
          <w:rFonts w:ascii="Arial" w:eastAsia="Times New Roman" w:hAnsi="Arial" w:cs="Arial"/>
          <w:sz w:val="22"/>
          <w:szCs w:val="22"/>
        </w:rPr>
        <w:t xml:space="preserve">proto </w:t>
      </w:r>
      <w:r w:rsidR="004A7777" w:rsidRPr="004A7777">
        <w:rPr>
          <w:rFonts w:ascii="Arial" w:eastAsia="Times New Roman" w:hAnsi="Arial" w:cs="Arial"/>
          <w:color w:val="FF0000"/>
          <w:sz w:val="22"/>
          <w:szCs w:val="22"/>
        </w:rPr>
        <w:t>žadatel/</w:t>
      </w:r>
      <w:r w:rsidR="00CD4E81">
        <w:rPr>
          <w:rFonts w:ascii="Arial" w:eastAsia="Times New Roman" w:hAnsi="Arial" w:cs="Arial"/>
          <w:color w:val="FF0000"/>
          <w:sz w:val="22"/>
          <w:szCs w:val="22"/>
        </w:rPr>
        <w:t>žadatel</w:t>
      </w:r>
      <w:r w:rsidR="004A7777" w:rsidRPr="004A7777">
        <w:rPr>
          <w:rFonts w:ascii="Arial" w:eastAsia="Times New Roman" w:hAnsi="Arial" w:cs="Arial"/>
          <w:color w:val="FF0000"/>
          <w:sz w:val="22"/>
          <w:szCs w:val="22"/>
        </w:rPr>
        <w:t>ka</w:t>
      </w:r>
      <w:r w:rsidRPr="004A7777">
        <w:rPr>
          <w:rFonts w:ascii="Arial" w:eastAsia="Times New Roman" w:hAnsi="Arial" w:cs="Arial"/>
          <w:color w:val="FF0000"/>
          <w:sz w:val="22"/>
          <w:szCs w:val="22"/>
        </w:rPr>
        <w:t xml:space="preserve"> </w:t>
      </w:r>
      <w:r w:rsidRPr="00907FBA">
        <w:rPr>
          <w:rFonts w:ascii="Arial" w:eastAsia="Times New Roman" w:hAnsi="Arial" w:cs="Arial"/>
          <w:color w:val="auto"/>
          <w:sz w:val="22"/>
          <w:szCs w:val="22"/>
        </w:rPr>
        <w:t xml:space="preserve">ke dni </w:t>
      </w:r>
      <w:r w:rsidRPr="00297E62">
        <w:rPr>
          <w:rFonts w:ascii="Arial" w:eastAsia="Times New Roman" w:hAnsi="Arial" w:cs="Arial"/>
          <w:color w:val="FF0000"/>
          <w:sz w:val="22"/>
          <w:szCs w:val="22"/>
        </w:rPr>
        <w:t xml:space="preserve">X. </w:t>
      </w:r>
      <w:r w:rsidR="00297E62" w:rsidRPr="00297E62">
        <w:rPr>
          <w:rFonts w:ascii="Arial" w:eastAsia="Times New Roman" w:hAnsi="Arial" w:cs="Arial"/>
          <w:color w:val="FF0000"/>
          <w:sz w:val="22"/>
          <w:szCs w:val="22"/>
        </w:rPr>
        <w:t>měsíc</w:t>
      </w:r>
      <w:r w:rsidRPr="00297E62">
        <w:rPr>
          <w:rFonts w:ascii="Arial" w:eastAsia="Times New Roman" w:hAnsi="Arial" w:cs="Arial"/>
          <w:color w:val="FF0000"/>
          <w:sz w:val="22"/>
          <w:szCs w:val="22"/>
        </w:rPr>
        <w:t xml:space="preserve"> </w:t>
      </w:r>
      <w:r w:rsidRPr="00907FBA">
        <w:rPr>
          <w:rFonts w:ascii="Arial" w:eastAsia="Times New Roman" w:hAnsi="Arial" w:cs="Arial"/>
          <w:color w:val="auto"/>
          <w:sz w:val="22"/>
          <w:szCs w:val="22"/>
        </w:rPr>
        <w:t>20</w:t>
      </w:r>
      <w:r w:rsidR="00BE57CE" w:rsidRPr="00A97292">
        <w:rPr>
          <w:rFonts w:ascii="Arial" w:eastAsia="Times New Roman" w:hAnsi="Arial" w:cs="Arial"/>
          <w:color w:val="FF0000"/>
          <w:sz w:val="22"/>
          <w:szCs w:val="22"/>
        </w:rPr>
        <w:t>XX</w:t>
      </w:r>
      <w:r w:rsidRPr="00907FBA">
        <w:rPr>
          <w:rFonts w:ascii="Arial" w:eastAsia="Times New Roman" w:hAnsi="Arial" w:cs="Arial"/>
          <w:sz w:val="22"/>
          <w:szCs w:val="22"/>
        </w:rPr>
        <w:t xml:space="preserve"> v souladu s</w:t>
      </w:r>
      <w:r w:rsidR="00473A54">
        <w:rPr>
          <w:rFonts w:ascii="Arial" w:eastAsia="Times New Roman" w:hAnsi="Arial" w:cs="Arial"/>
          <w:sz w:val="22"/>
          <w:szCs w:val="22"/>
        </w:rPr>
        <w:t> </w:t>
      </w:r>
      <w:r w:rsidR="00473A54" w:rsidRPr="00907FBA">
        <w:rPr>
          <w:rFonts w:ascii="Arial" w:eastAsia="Times New Roman" w:hAnsi="Arial" w:cs="Arial"/>
          <w:sz w:val="22"/>
          <w:szCs w:val="22"/>
        </w:rPr>
        <w:t>§</w:t>
      </w:r>
      <w:r w:rsidR="00473A54">
        <w:rPr>
          <w:rFonts w:ascii="Arial" w:eastAsia="Times New Roman" w:hAnsi="Arial" w:cs="Arial"/>
          <w:sz w:val="22"/>
          <w:szCs w:val="22"/>
        </w:rPr>
        <w:t> </w:t>
      </w:r>
      <w:r w:rsidRPr="00907FBA">
        <w:rPr>
          <w:rFonts w:ascii="Arial" w:eastAsia="Times New Roman" w:hAnsi="Arial" w:cs="Arial"/>
          <w:sz w:val="22"/>
          <w:szCs w:val="22"/>
        </w:rPr>
        <w:t xml:space="preserve">23 odst. 1 zákona o státní službě </w:t>
      </w:r>
      <w:r w:rsidRPr="004A7777">
        <w:rPr>
          <w:rFonts w:ascii="Arial" w:eastAsia="Times New Roman" w:hAnsi="Arial" w:cs="Arial"/>
          <w:color w:val="FF0000"/>
          <w:sz w:val="22"/>
          <w:szCs w:val="22"/>
        </w:rPr>
        <w:t>přijat</w:t>
      </w:r>
      <w:r w:rsidR="004A7777" w:rsidRPr="004A7777">
        <w:rPr>
          <w:rFonts w:ascii="Arial" w:eastAsia="Times New Roman" w:hAnsi="Arial" w:cs="Arial"/>
          <w:color w:val="FF0000"/>
          <w:sz w:val="22"/>
          <w:szCs w:val="22"/>
        </w:rPr>
        <w:t>/a</w:t>
      </w:r>
      <w:r w:rsidRPr="004A7777">
        <w:rPr>
          <w:rFonts w:ascii="Arial" w:eastAsia="Times New Roman" w:hAnsi="Arial" w:cs="Arial"/>
          <w:color w:val="FF0000"/>
          <w:sz w:val="22"/>
          <w:szCs w:val="22"/>
        </w:rPr>
        <w:t xml:space="preserve"> </w:t>
      </w:r>
      <w:r w:rsidRPr="00907FBA">
        <w:rPr>
          <w:rFonts w:ascii="Arial" w:eastAsia="Times New Roman" w:hAnsi="Arial" w:cs="Arial"/>
          <w:color w:val="auto"/>
          <w:sz w:val="22"/>
          <w:szCs w:val="22"/>
        </w:rPr>
        <w:t>do služebního poměru a</w:t>
      </w:r>
      <w:r w:rsidRPr="00907FBA">
        <w:rPr>
          <w:rFonts w:ascii="Arial" w:eastAsia="Times New Roman" w:hAnsi="Arial" w:cs="Arial"/>
          <w:sz w:val="22"/>
          <w:szCs w:val="22"/>
        </w:rPr>
        <w:t xml:space="preserve"> </w:t>
      </w:r>
      <w:r w:rsidR="00DC1759" w:rsidRPr="004A7777">
        <w:rPr>
          <w:rFonts w:ascii="Arial" w:eastAsia="Times New Roman" w:hAnsi="Arial" w:cs="Arial"/>
          <w:color w:val="FF0000"/>
          <w:sz w:val="22"/>
          <w:szCs w:val="22"/>
        </w:rPr>
        <w:t>zařazen</w:t>
      </w:r>
      <w:r w:rsidR="004A7777" w:rsidRPr="004A7777">
        <w:rPr>
          <w:rFonts w:ascii="Arial" w:eastAsia="Times New Roman" w:hAnsi="Arial" w:cs="Arial"/>
          <w:color w:val="FF0000"/>
          <w:sz w:val="22"/>
          <w:szCs w:val="22"/>
        </w:rPr>
        <w:t>/a</w:t>
      </w:r>
      <w:r w:rsidR="00DC1759" w:rsidRPr="004A7777">
        <w:rPr>
          <w:rFonts w:ascii="Arial" w:eastAsia="Times New Roman" w:hAnsi="Arial" w:cs="Arial"/>
          <w:color w:val="FF0000"/>
          <w:sz w:val="22"/>
          <w:szCs w:val="22"/>
        </w:rPr>
        <w:t xml:space="preserve"> </w:t>
      </w:r>
      <w:r w:rsidR="00DC1759" w:rsidRPr="00907FBA">
        <w:rPr>
          <w:rFonts w:ascii="Arial" w:eastAsia="Times New Roman" w:hAnsi="Arial" w:cs="Arial"/>
          <w:sz w:val="22"/>
          <w:szCs w:val="22"/>
        </w:rPr>
        <w:t>na</w:t>
      </w:r>
      <w:r w:rsidR="00BE57CE">
        <w:rPr>
          <w:rFonts w:ascii="Arial" w:eastAsia="Times New Roman" w:hAnsi="Arial" w:cs="Arial"/>
          <w:sz w:val="22"/>
          <w:szCs w:val="22"/>
        </w:rPr>
        <w:t xml:space="preserve"> služební míst</w:t>
      </w:r>
      <w:r w:rsidR="00BE57CE" w:rsidRPr="00A97292">
        <w:rPr>
          <w:rFonts w:ascii="Arial" w:eastAsia="Times New Roman" w:hAnsi="Arial" w:cs="Arial"/>
          <w:color w:val="auto"/>
          <w:sz w:val="22"/>
          <w:szCs w:val="22"/>
        </w:rPr>
        <w:t>o</w:t>
      </w:r>
      <w:r w:rsidR="00907FBA" w:rsidRPr="00A97292">
        <w:rPr>
          <w:rFonts w:ascii="Arial" w:eastAsia="Times New Roman" w:hAnsi="Arial" w:cs="Arial"/>
          <w:color w:val="auto"/>
          <w:sz w:val="22"/>
          <w:szCs w:val="22"/>
        </w:rPr>
        <w:t xml:space="preserve">. </w:t>
      </w:r>
      <w:r w:rsidR="006568C4" w:rsidRPr="00907FBA">
        <w:rPr>
          <w:rFonts w:ascii="Arial" w:hAnsi="Arial" w:cs="Arial"/>
          <w:sz w:val="22"/>
          <w:szCs w:val="22"/>
        </w:rPr>
        <w:t>Vzhledem k tomu, že stanovený den vzniku služebního poměru je dnem pracovním, byl tento den současně stanoven jako den nástupu do služby</w:t>
      </w:r>
      <w:r w:rsidR="006568C4" w:rsidRPr="00A97292">
        <w:rPr>
          <w:color w:val="FF0000"/>
          <w:vertAlign w:val="superscript"/>
        </w:rPr>
        <w:footnoteReference w:id="7"/>
      </w:r>
      <w:r w:rsidR="00297E62">
        <w:rPr>
          <w:rFonts w:ascii="Arial" w:hAnsi="Arial" w:cs="Arial"/>
          <w:sz w:val="22"/>
          <w:szCs w:val="22"/>
        </w:rPr>
        <w:t>.</w:t>
      </w:r>
    </w:p>
    <w:p w14:paraId="76869E40" w14:textId="77777777" w:rsidR="00333A74" w:rsidRDefault="00333A74">
      <w:pPr>
        <w:pStyle w:val="Default"/>
        <w:tabs>
          <w:tab w:val="left" w:pos="709"/>
        </w:tabs>
        <w:ind w:firstLine="709"/>
        <w:jc w:val="both"/>
        <w:rPr>
          <w:rFonts w:ascii="Arial" w:hAnsi="Arial" w:cs="Arial"/>
          <w:sz w:val="22"/>
          <w:szCs w:val="22"/>
        </w:rPr>
      </w:pPr>
    </w:p>
    <w:p w14:paraId="17D0CC30" w14:textId="7AEE917B" w:rsidR="007D3E27" w:rsidRPr="0006703B" w:rsidRDefault="001A10EF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b/>
          <w:i/>
          <w:iCs/>
          <w:color w:val="FF0000"/>
          <w:sz w:val="22"/>
          <w:szCs w:val="22"/>
        </w:rPr>
      </w:pPr>
      <w:bookmarkStart w:id="5" w:name="_Hlk184735087"/>
      <w:r w:rsidRPr="003E3C11">
        <w:rPr>
          <w:rFonts w:ascii="Arial" w:eastAsia="Times New Roman" w:hAnsi="Arial" w:cs="Arial"/>
          <w:b/>
          <w:i/>
          <w:iCs/>
          <w:color w:val="FF0000"/>
          <w:sz w:val="22"/>
          <w:szCs w:val="22"/>
          <w:u w:val="single"/>
        </w:rPr>
        <w:t>VARIANTA I</w:t>
      </w:r>
      <w:r w:rsidR="007D3E27" w:rsidRPr="003E3C11">
        <w:rPr>
          <w:rFonts w:ascii="Arial" w:eastAsia="Times New Roman" w:hAnsi="Arial" w:cs="Arial"/>
          <w:b/>
          <w:i/>
          <w:iCs/>
          <w:color w:val="FF0000"/>
          <w:sz w:val="22"/>
          <w:szCs w:val="22"/>
          <w:u w:val="single"/>
        </w:rPr>
        <w:t xml:space="preserve"> </w:t>
      </w:r>
      <w:r w:rsidR="00303C57" w:rsidRPr="003E3C11">
        <w:rPr>
          <w:rFonts w:ascii="Arial" w:eastAsia="Times New Roman" w:hAnsi="Arial" w:cs="Arial"/>
          <w:b/>
          <w:i/>
          <w:iCs/>
          <w:color w:val="FF0000"/>
          <w:sz w:val="22"/>
          <w:szCs w:val="22"/>
          <w:u w:val="single"/>
        </w:rPr>
        <w:t xml:space="preserve">– </w:t>
      </w:r>
      <w:r w:rsidR="007D3E27" w:rsidRPr="0006703B">
        <w:rPr>
          <w:rFonts w:ascii="Arial" w:eastAsia="Times New Roman" w:hAnsi="Arial" w:cs="Arial"/>
          <w:b/>
          <w:i/>
          <w:iCs/>
          <w:color w:val="FF0000"/>
          <w:sz w:val="22"/>
          <w:szCs w:val="22"/>
          <w:u w:val="single"/>
        </w:rPr>
        <w:t>Přijetí na dobu neurčitou</w:t>
      </w:r>
      <w:r w:rsidRPr="0006703B">
        <w:rPr>
          <w:rFonts w:ascii="Arial" w:eastAsia="Times New Roman" w:hAnsi="Arial" w:cs="Arial"/>
          <w:b/>
          <w:i/>
          <w:iCs/>
          <w:color w:val="FF0000"/>
          <w:sz w:val="22"/>
          <w:szCs w:val="22"/>
        </w:rPr>
        <w:t xml:space="preserve"> </w:t>
      </w:r>
    </w:p>
    <w:bookmarkEnd w:id="5"/>
    <w:p w14:paraId="40360DBA" w14:textId="60C23F61" w:rsidR="001A10EF" w:rsidRDefault="001A10EF">
      <w:pPr>
        <w:pStyle w:val="Default"/>
        <w:tabs>
          <w:tab w:val="left" w:pos="709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eastAsia="Times New Roman" w:hAnsi="Arial" w:cs="Arial"/>
          <w:color w:val="FF0000"/>
          <w:sz w:val="22"/>
          <w:szCs w:val="22"/>
        </w:rPr>
        <w:t>Ž</w:t>
      </w:r>
      <w:r w:rsidRPr="004A7777">
        <w:rPr>
          <w:rFonts w:ascii="Arial" w:eastAsia="Times New Roman" w:hAnsi="Arial" w:cs="Arial"/>
          <w:color w:val="FF0000"/>
          <w:sz w:val="22"/>
          <w:szCs w:val="22"/>
        </w:rPr>
        <w:t>adatel/</w:t>
      </w:r>
      <w:r>
        <w:rPr>
          <w:rFonts w:ascii="Arial" w:eastAsia="Times New Roman" w:hAnsi="Arial" w:cs="Arial"/>
          <w:color w:val="FF0000"/>
          <w:sz w:val="22"/>
          <w:szCs w:val="22"/>
        </w:rPr>
        <w:t>Žadatel</w:t>
      </w:r>
      <w:r w:rsidRPr="004A7777">
        <w:rPr>
          <w:rFonts w:ascii="Arial" w:eastAsia="Times New Roman" w:hAnsi="Arial" w:cs="Arial"/>
          <w:color w:val="FF0000"/>
          <w:sz w:val="22"/>
          <w:szCs w:val="22"/>
        </w:rPr>
        <w:t>ka</w:t>
      </w:r>
      <w:r>
        <w:rPr>
          <w:rFonts w:ascii="Arial" w:eastAsia="Times New Roman" w:hAnsi="Arial" w:cs="Arial"/>
          <w:color w:val="FF0000"/>
          <w:sz w:val="22"/>
          <w:szCs w:val="22"/>
        </w:rPr>
        <w:t xml:space="preserve"> </w:t>
      </w:r>
      <w:r w:rsidRPr="002572DB">
        <w:rPr>
          <w:rFonts w:ascii="Arial" w:eastAsia="Times New Roman" w:hAnsi="Arial" w:cs="Arial"/>
          <w:color w:val="auto"/>
          <w:sz w:val="22"/>
          <w:szCs w:val="22"/>
        </w:rPr>
        <w:t>je</w:t>
      </w:r>
      <w:r w:rsidR="00AF2B57">
        <w:rPr>
          <w:rFonts w:ascii="Arial" w:eastAsia="Times New Roman" w:hAnsi="Arial" w:cs="Arial"/>
          <w:color w:val="auto"/>
          <w:sz w:val="22"/>
          <w:szCs w:val="22"/>
        </w:rPr>
        <w:t xml:space="preserve"> </w:t>
      </w:r>
      <w:bookmarkStart w:id="6" w:name="_Hlk184631089"/>
      <w:r w:rsidR="00AF2B57">
        <w:rPr>
          <w:rFonts w:ascii="Arial" w:eastAsia="Times New Roman" w:hAnsi="Arial" w:cs="Arial"/>
          <w:color w:val="auto"/>
          <w:sz w:val="22"/>
          <w:szCs w:val="22"/>
        </w:rPr>
        <w:t>v souladu s § 21 odst. 1 zákona o státní službě</w:t>
      </w:r>
      <w:r w:rsidRPr="002572DB">
        <w:rPr>
          <w:rFonts w:ascii="Arial" w:eastAsia="Times New Roman" w:hAnsi="Arial" w:cs="Arial"/>
          <w:color w:val="auto"/>
          <w:sz w:val="22"/>
          <w:szCs w:val="22"/>
        </w:rPr>
        <w:t xml:space="preserve"> </w:t>
      </w:r>
      <w:bookmarkEnd w:id="6"/>
      <w:r>
        <w:rPr>
          <w:rFonts w:ascii="Arial" w:eastAsia="Times New Roman" w:hAnsi="Arial" w:cs="Arial"/>
          <w:color w:val="FF0000"/>
          <w:sz w:val="22"/>
          <w:szCs w:val="22"/>
        </w:rPr>
        <w:t xml:space="preserve">přijímán/a </w:t>
      </w:r>
      <w:r w:rsidRPr="002572DB">
        <w:rPr>
          <w:rFonts w:ascii="Arial" w:eastAsia="Times New Roman" w:hAnsi="Arial" w:cs="Arial"/>
          <w:color w:val="auto"/>
          <w:sz w:val="22"/>
          <w:szCs w:val="22"/>
        </w:rPr>
        <w:t xml:space="preserve">do služebního poměru na dobu </w:t>
      </w:r>
      <w:r>
        <w:rPr>
          <w:rFonts w:ascii="Arial" w:eastAsia="Times New Roman" w:hAnsi="Arial" w:cs="Arial"/>
          <w:color w:val="auto"/>
          <w:sz w:val="22"/>
          <w:szCs w:val="22"/>
        </w:rPr>
        <w:t>neurčitou</w:t>
      </w:r>
      <w:r w:rsidRPr="002572DB">
        <w:rPr>
          <w:rFonts w:ascii="Arial" w:hAnsi="Arial" w:cs="Arial"/>
          <w:sz w:val="22"/>
          <w:szCs w:val="22"/>
        </w:rPr>
        <w:t>.</w:t>
      </w:r>
    </w:p>
    <w:p w14:paraId="74B96C90" w14:textId="77777777" w:rsidR="00C065F3" w:rsidRDefault="00C065F3" w:rsidP="00E33CD5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b/>
          <w:color w:val="FF0000"/>
          <w:sz w:val="22"/>
          <w:szCs w:val="22"/>
          <w:u w:val="single"/>
        </w:rPr>
      </w:pPr>
    </w:p>
    <w:p w14:paraId="36790FD6" w14:textId="32958CCD" w:rsidR="00E33CD5" w:rsidRPr="00F46451" w:rsidRDefault="00E33CD5" w:rsidP="00E33CD5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b/>
          <w:bCs/>
          <w:i/>
          <w:iCs/>
          <w:color w:val="FF0000"/>
          <w:sz w:val="22"/>
          <w:szCs w:val="22"/>
        </w:rPr>
      </w:pPr>
      <w:bookmarkStart w:id="7" w:name="_Hlk184735110"/>
      <w:r w:rsidRPr="0006703B">
        <w:rPr>
          <w:rFonts w:ascii="Arial" w:eastAsia="Times New Roman" w:hAnsi="Arial" w:cs="Arial"/>
          <w:b/>
          <w:i/>
          <w:iCs/>
          <w:color w:val="FF0000"/>
          <w:sz w:val="22"/>
          <w:szCs w:val="22"/>
          <w:u w:val="single"/>
        </w:rPr>
        <w:t xml:space="preserve">VARIANTA II </w:t>
      </w:r>
      <w:r w:rsidR="00303C57" w:rsidRPr="0006703B">
        <w:rPr>
          <w:rFonts w:ascii="Arial" w:eastAsia="Times New Roman" w:hAnsi="Arial" w:cs="Arial"/>
          <w:b/>
          <w:i/>
          <w:iCs/>
          <w:color w:val="FF0000"/>
          <w:sz w:val="22"/>
          <w:szCs w:val="22"/>
          <w:u w:val="single"/>
        </w:rPr>
        <w:t>–</w:t>
      </w:r>
      <w:r w:rsidR="00303C57" w:rsidRPr="0006703B">
        <w:rPr>
          <w:rFonts w:ascii="Arial" w:eastAsia="Times New Roman" w:hAnsi="Arial" w:cs="Arial"/>
          <w:i/>
          <w:iCs/>
          <w:color w:val="FF0000"/>
          <w:sz w:val="22"/>
          <w:szCs w:val="22"/>
          <w:u w:val="single"/>
        </w:rPr>
        <w:t xml:space="preserve"> </w:t>
      </w:r>
      <w:r w:rsidRPr="00F46451">
        <w:rPr>
          <w:rFonts w:ascii="Arial" w:eastAsia="Times New Roman" w:hAnsi="Arial" w:cs="Arial"/>
          <w:b/>
          <w:bCs/>
          <w:i/>
          <w:iCs/>
          <w:color w:val="FF0000"/>
          <w:sz w:val="22"/>
          <w:szCs w:val="22"/>
          <w:u w:val="single"/>
        </w:rPr>
        <w:t>Přijetí na dobu určitou uvedenou v oznámení o vyhlášení výběrového řízení</w:t>
      </w:r>
      <w:r w:rsidRPr="00F46451">
        <w:rPr>
          <w:rFonts w:ascii="Arial" w:eastAsia="Times New Roman" w:hAnsi="Arial" w:cs="Arial"/>
          <w:b/>
          <w:bCs/>
          <w:i/>
          <w:iCs/>
          <w:color w:val="FF0000"/>
          <w:sz w:val="22"/>
          <w:szCs w:val="22"/>
        </w:rPr>
        <w:t xml:space="preserve"> </w:t>
      </w:r>
    </w:p>
    <w:p w14:paraId="26C27222" w14:textId="21DE7049" w:rsidR="0038792E" w:rsidRDefault="00E33CD5" w:rsidP="0038792E">
      <w:pPr>
        <w:pStyle w:val="Default"/>
        <w:tabs>
          <w:tab w:val="left" w:pos="709"/>
        </w:tabs>
        <w:jc w:val="both"/>
        <w:rPr>
          <w:rFonts w:ascii="Arial" w:hAnsi="Arial" w:cs="Arial"/>
          <w:sz w:val="22"/>
          <w:szCs w:val="22"/>
        </w:rPr>
      </w:pPr>
      <w:bookmarkStart w:id="8" w:name="_Hlk184735130"/>
      <w:bookmarkEnd w:id="7"/>
      <w:r>
        <w:rPr>
          <w:rFonts w:ascii="Arial" w:eastAsia="Times New Roman" w:hAnsi="Arial" w:cs="Arial"/>
          <w:color w:val="FF0000"/>
          <w:sz w:val="22"/>
          <w:szCs w:val="22"/>
        </w:rPr>
        <w:t>Ž</w:t>
      </w:r>
      <w:r w:rsidRPr="004A7777">
        <w:rPr>
          <w:rFonts w:ascii="Arial" w:eastAsia="Times New Roman" w:hAnsi="Arial" w:cs="Arial"/>
          <w:color w:val="FF0000"/>
          <w:sz w:val="22"/>
          <w:szCs w:val="22"/>
        </w:rPr>
        <w:t>adatel/</w:t>
      </w:r>
      <w:r>
        <w:rPr>
          <w:rFonts w:ascii="Arial" w:eastAsia="Times New Roman" w:hAnsi="Arial" w:cs="Arial"/>
          <w:color w:val="FF0000"/>
          <w:sz w:val="22"/>
          <w:szCs w:val="22"/>
        </w:rPr>
        <w:t>Žadatel</w:t>
      </w:r>
      <w:r w:rsidRPr="004A7777">
        <w:rPr>
          <w:rFonts w:ascii="Arial" w:eastAsia="Times New Roman" w:hAnsi="Arial" w:cs="Arial"/>
          <w:color w:val="FF0000"/>
          <w:sz w:val="22"/>
          <w:szCs w:val="22"/>
        </w:rPr>
        <w:t>ka</w:t>
      </w:r>
      <w:r>
        <w:rPr>
          <w:rFonts w:ascii="Arial" w:eastAsia="Times New Roman" w:hAnsi="Arial" w:cs="Arial"/>
          <w:color w:val="FF0000"/>
          <w:sz w:val="22"/>
          <w:szCs w:val="22"/>
        </w:rPr>
        <w:t xml:space="preserve"> </w:t>
      </w:r>
      <w:r w:rsidRPr="002572DB">
        <w:rPr>
          <w:rFonts w:ascii="Arial" w:eastAsia="Times New Roman" w:hAnsi="Arial" w:cs="Arial"/>
          <w:color w:val="auto"/>
          <w:sz w:val="22"/>
          <w:szCs w:val="22"/>
        </w:rPr>
        <w:t xml:space="preserve">je </w:t>
      </w:r>
      <w:r>
        <w:rPr>
          <w:rFonts w:ascii="Arial" w:eastAsia="Times New Roman" w:hAnsi="Arial" w:cs="Arial"/>
          <w:color w:val="FF0000"/>
          <w:sz w:val="22"/>
          <w:szCs w:val="22"/>
        </w:rPr>
        <w:t xml:space="preserve">přijímán/a </w:t>
      </w:r>
      <w:r w:rsidRPr="002572DB">
        <w:rPr>
          <w:rFonts w:ascii="Arial" w:eastAsia="Times New Roman" w:hAnsi="Arial" w:cs="Arial"/>
          <w:color w:val="auto"/>
          <w:sz w:val="22"/>
          <w:szCs w:val="22"/>
        </w:rPr>
        <w:t xml:space="preserve">do služebního poměru </w:t>
      </w:r>
      <w:r>
        <w:rPr>
          <w:rFonts w:ascii="Arial" w:eastAsia="Times New Roman" w:hAnsi="Arial" w:cs="Arial"/>
          <w:color w:val="auto"/>
          <w:sz w:val="22"/>
          <w:szCs w:val="22"/>
        </w:rPr>
        <w:t xml:space="preserve">v souladu s oznámením o vyhlášení výběrového řízení </w:t>
      </w:r>
      <w:r w:rsidRPr="002572DB">
        <w:rPr>
          <w:rFonts w:ascii="Arial" w:eastAsia="Times New Roman" w:hAnsi="Arial" w:cs="Arial"/>
          <w:color w:val="auto"/>
          <w:sz w:val="22"/>
          <w:szCs w:val="22"/>
        </w:rPr>
        <w:t xml:space="preserve">na dobu </w:t>
      </w:r>
      <w:r>
        <w:rPr>
          <w:rFonts w:ascii="Arial" w:eastAsia="Times New Roman" w:hAnsi="Arial" w:cs="Arial"/>
          <w:color w:val="auto"/>
          <w:sz w:val="22"/>
          <w:szCs w:val="22"/>
        </w:rPr>
        <w:t xml:space="preserve">určitou do </w:t>
      </w:r>
      <w:r w:rsidRPr="00F37F94">
        <w:rPr>
          <w:rFonts w:ascii="Arial" w:eastAsia="Times New Roman" w:hAnsi="Arial" w:cs="Arial"/>
          <w:color w:val="FF0000"/>
          <w:sz w:val="22"/>
          <w:szCs w:val="22"/>
        </w:rPr>
        <w:t xml:space="preserve">X. měsíc </w:t>
      </w:r>
      <w:r>
        <w:rPr>
          <w:rFonts w:ascii="Arial" w:eastAsia="Times New Roman" w:hAnsi="Arial" w:cs="Arial"/>
          <w:color w:val="auto"/>
          <w:sz w:val="22"/>
          <w:szCs w:val="22"/>
        </w:rPr>
        <w:t>20</w:t>
      </w:r>
      <w:r w:rsidRPr="00F37F94">
        <w:rPr>
          <w:rFonts w:ascii="Arial" w:eastAsia="Times New Roman" w:hAnsi="Arial" w:cs="Arial"/>
          <w:color w:val="FF0000"/>
          <w:sz w:val="22"/>
          <w:szCs w:val="22"/>
        </w:rPr>
        <w:t>XX</w:t>
      </w:r>
      <w:r w:rsidRPr="002572DB">
        <w:rPr>
          <w:rFonts w:ascii="Arial" w:hAnsi="Arial" w:cs="Arial"/>
          <w:sz w:val="22"/>
          <w:szCs w:val="22"/>
        </w:rPr>
        <w:t>.</w:t>
      </w:r>
      <w:r w:rsidR="00427DC7">
        <w:rPr>
          <w:rFonts w:ascii="Arial" w:hAnsi="Arial" w:cs="Arial"/>
          <w:sz w:val="22"/>
          <w:szCs w:val="22"/>
        </w:rPr>
        <w:t xml:space="preserve"> </w:t>
      </w:r>
      <w:r w:rsidR="0038792E" w:rsidRPr="00A56E2C">
        <w:rPr>
          <w:rFonts w:ascii="Arial" w:hAnsi="Arial" w:cs="Arial"/>
          <w:b/>
          <w:bCs/>
          <w:color w:val="FF0000"/>
          <w:sz w:val="22"/>
          <w:szCs w:val="22"/>
          <w:u w:val="single"/>
        </w:rPr>
        <w:t>Pozn.: lze doplnit odůvodnění</w:t>
      </w:r>
      <w:r w:rsidR="0038792E">
        <w:rPr>
          <w:rFonts w:ascii="Arial" w:hAnsi="Arial" w:cs="Arial"/>
          <w:b/>
          <w:bCs/>
          <w:color w:val="FF0000"/>
          <w:sz w:val="22"/>
          <w:szCs w:val="22"/>
          <w:u w:val="single"/>
        </w:rPr>
        <w:t xml:space="preserve"> např.</w:t>
      </w:r>
      <w:r w:rsidR="0038792E">
        <w:rPr>
          <w:rFonts w:ascii="Arial" w:hAnsi="Arial" w:cs="Arial"/>
          <w:sz w:val="22"/>
          <w:szCs w:val="22"/>
        </w:rPr>
        <w:t xml:space="preserve">: </w:t>
      </w:r>
      <w:r w:rsidR="0038792E">
        <w:rPr>
          <w:rFonts w:ascii="Arial" w:eastAsia="Times New Roman" w:hAnsi="Arial" w:cs="Arial"/>
          <w:color w:val="FF0000"/>
          <w:sz w:val="22"/>
          <w:szCs w:val="22"/>
        </w:rPr>
        <w:t>Ž</w:t>
      </w:r>
      <w:r w:rsidR="0038792E" w:rsidRPr="004A7777">
        <w:rPr>
          <w:rFonts w:ascii="Arial" w:eastAsia="Times New Roman" w:hAnsi="Arial" w:cs="Arial"/>
          <w:color w:val="FF0000"/>
          <w:sz w:val="22"/>
          <w:szCs w:val="22"/>
        </w:rPr>
        <w:t>adatel/</w:t>
      </w:r>
      <w:r w:rsidR="0038792E">
        <w:rPr>
          <w:rFonts w:ascii="Arial" w:eastAsia="Times New Roman" w:hAnsi="Arial" w:cs="Arial"/>
          <w:color w:val="FF0000"/>
          <w:sz w:val="22"/>
          <w:szCs w:val="22"/>
        </w:rPr>
        <w:t>Žadatel</w:t>
      </w:r>
      <w:r w:rsidR="0038792E" w:rsidRPr="004A7777">
        <w:rPr>
          <w:rFonts w:ascii="Arial" w:eastAsia="Times New Roman" w:hAnsi="Arial" w:cs="Arial"/>
          <w:color w:val="FF0000"/>
          <w:sz w:val="22"/>
          <w:szCs w:val="22"/>
        </w:rPr>
        <w:t>ka</w:t>
      </w:r>
      <w:r w:rsidR="0038792E">
        <w:rPr>
          <w:rFonts w:ascii="Arial" w:eastAsia="Times New Roman" w:hAnsi="Arial" w:cs="Arial"/>
          <w:color w:val="FF0000"/>
          <w:sz w:val="22"/>
          <w:szCs w:val="22"/>
        </w:rPr>
        <w:t xml:space="preserve"> </w:t>
      </w:r>
      <w:r w:rsidR="0038792E" w:rsidRPr="002572DB">
        <w:rPr>
          <w:rFonts w:ascii="Arial" w:eastAsia="Times New Roman" w:hAnsi="Arial" w:cs="Arial"/>
          <w:color w:val="auto"/>
          <w:sz w:val="22"/>
          <w:szCs w:val="22"/>
        </w:rPr>
        <w:t xml:space="preserve">je </w:t>
      </w:r>
      <w:r w:rsidR="0038792E">
        <w:rPr>
          <w:rFonts w:ascii="Arial" w:eastAsia="Times New Roman" w:hAnsi="Arial" w:cs="Arial"/>
          <w:color w:val="auto"/>
          <w:sz w:val="22"/>
          <w:szCs w:val="22"/>
        </w:rPr>
        <w:t>v souladu s § 21 odst. 2 zákona o státní službě</w:t>
      </w:r>
      <w:r w:rsidR="0038792E" w:rsidRPr="002572DB">
        <w:rPr>
          <w:rFonts w:ascii="Arial" w:eastAsia="Times New Roman" w:hAnsi="Arial" w:cs="Arial"/>
          <w:color w:val="auto"/>
          <w:sz w:val="22"/>
          <w:szCs w:val="22"/>
        </w:rPr>
        <w:t xml:space="preserve"> </w:t>
      </w:r>
      <w:r w:rsidR="0038792E">
        <w:rPr>
          <w:rFonts w:ascii="Arial" w:eastAsia="Times New Roman" w:hAnsi="Arial" w:cs="Arial"/>
          <w:color w:val="FF0000"/>
          <w:sz w:val="22"/>
          <w:szCs w:val="22"/>
        </w:rPr>
        <w:t xml:space="preserve">přijímán/a </w:t>
      </w:r>
      <w:r w:rsidR="0038792E" w:rsidRPr="002572DB">
        <w:rPr>
          <w:rFonts w:ascii="Arial" w:eastAsia="Times New Roman" w:hAnsi="Arial" w:cs="Arial"/>
          <w:color w:val="auto"/>
          <w:sz w:val="22"/>
          <w:szCs w:val="22"/>
        </w:rPr>
        <w:t xml:space="preserve">do služebního poměru na </w:t>
      </w:r>
      <w:r w:rsidR="0038792E" w:rsidRPr="00355357">
        <w:rPr>
          <w:rFonts w:ascii="Arial" w:eastAsia="Times New Roman" w:hAnsi="Arial" w:cs="Arial"/>
          <w:color w:val="auto"/>
          <w:sz w:val="22"/>
          <w:szCs w:val="22"/>
        </w:rPr>
        <w:t>dobu určitou</w:t>
      </w:r>
      <w:r w:rsidR="0038792E">
        <w:rPr>
          <w:rFonts w:ascii="Arial" w:eastAsia="Times New Roman" w:hAnsi="Arial" w:cs="Arial"/>
          <w:color w:val="auto"/>
          <w:sz w:val="22"/>
          <w:szCs w:val="22"/>
        </w:rPr>
        <w:t xml:space="preserve">, neboť nahrazuje </w:t>
      </w:r>
      <w:r w:rsidR="00063C5C">
        <w:rPr>
          <w:rFonts w:ascii="Arial" w:eastAsia="Times New Roman" w:hAnsi="Arial" w:cs="Arial"/>
          <w:color w:val="auto"/>
          <w:sz w:val="22"/>
          <w:szCs w:val="22"/>
        </w:rPr>
        <w:t xml:space="preserve">dočasně nepřítomného </w:t>
      </w:r>
      <w:r w:rsidR="0038792E">
        <w:rPr>
          <w:rFonts w:ascii="Arial" w:eastAsia="Times New Roman" w:hAnsi="Arial" w:cs="Arial"/>
          <w:color w:val="auto"/>
          <w:sz w:val="22"/>
          <w:szCs w:val="22"/>
        </w:rPr>
        <w:t xml:space="preserve">státního zaměstnance, který </w:t>
      </w:r>
      <w:r w:rsidR="0038792E" w:rsidRPr="00F46451">
        <w:rPr>
          <w:rFonts w:ascii="Arial" w:eastAsia="Times New Roman" w:hAnsi="Arial" w:cs="Arial"/>
          <w:color w:val="FF0000"/>
          <w:sz w:val="22"/>
          <w:szCs w:val="22"/>
        </w:rPr>
        <w:t>(</w:t>
      </w:r>
      <w:r w:rsidR="0038792E" w:rsidRPr="00F46451">
        <w:rPr>
          <w:rFonts w:ascii="Arial" w:eastAsia="Times New Roman" w:hAnsi="Arial" w:cs="Arial"/>
          <w:i/>
          <w:iCs/>
          <w:color w:val="FF0000"/>
          <w:sz w:val="22"/>
          <w:szCs w:val="22"/>
        </w:rPr>
        <w:t>doplňte důvod</w:t>
      </w:r>
      <w:r w:rsidR="0038792E" w:rsidRPr="00F46451">
        <w:rPr>
          <w:rFonts w:ascii="Arial" w:eastAsia="Times New Roman" w:hAnsi="Arial" w:cs="Arial"/>
          <w:color w:val="FF0000"/>
          <w:sz w:val="22"/>
          <w:szCs w:val="22"/>
        </w:rPr>
        <w:t xml:space="preserve">). </w:t>
      </w:r>
      <w:r w:rsidR="0038792E">
        <w:rPr>
          <w:rFonts w:ascii="Arial" w:eastAsia="Times New Roman" w:hAnsi="Arial" w:cs="Arial"/>
          <w:color w:val="auto"/>
          <w:sz w:val="22"/>
          <w:szCs w:val="22"/>
        </w:rPr>
        <w:t xml:space="preserve">Doba určitá byla určena jako </w:t>
      </w:r>
      <w:r w:rsidR="0038792E" w:rsidRPr="00F46451">
        <w:rPr>
          <w:rFonts w:ascii="Arial" w:eastAsia="Times New Roman" w:hAnsi="Arial" w:cs="Arial"/>
          <w:color w:val="FF0000"/>
          <w:sz w:val="22"/>
          <w:szCs w:val="22"/>
        </w:rPr>
        <w:t>(</w:t>
      </w:r>
      <w:r w:rsidR="0038792E" w:rsidRPr="00F46451">
        <w:rPr>
          <w:rFonts w:ascii="Arial" w:eastAsia="Times New Roman" w:hAnsi="Arial" w:cs="Arial"/>
          <w:i/>
          <w:iCs/>
          <w:color w:val="FF0000"/>
          <w:sz w:val="22"/>
          <w:szCs w:val="22"/>
        </w:rPr>
        <w:t>doplňte, dokdy trvá služební poměr na dobu určitou.)</w:t>
      </w:r>
    </w:p>
    <w:p w14:paraId="7A459982" w14:textId="77777777" w:rsidR="00C065F3" w:rsidRDefault="00C065F3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color w:val="FF0000"/>
          <w:sz w:val="22"/>
          <w:szCs w:val="22"/>
        </w:rPr>
      </w:pPr>
    </w:p>
    <w:bookmarkEnd w:id="8"/>
    <w:p w14:paraId="5B1EF873" w14:textId="4B1726BD" w:rsidR="006568C4" w:rsidRDefault="006568C4">
      <w:pPr>
        <w:pStyle w:val="Default"/>
        <w:tabs>
          <w:tab w:val="left" w:pos="709"/>
        </w:tabs>
        <w:jc w:val="both"/>
        <w:rPr>
          <w:rFonts w:ascii="Arial" w:hAnsi="Arial" w:cs="Arial"/>
          <w:sz w:val="22"/>
          <w:szCs w:val="22"/>
        </w:rPr>
      </w:pPr>
      <w:r w:rsidRPr="00C34C35">
        <w:rPr>
          <w:rFonts w:ascii="Arial" w:eastAsia="Times New Roman" w:hAnsi="Arial" w:cs="Arial"/>
          <w:color w:val="FF0000"/>
          <w:sz w:val="22"/>
          <w:szCs w:val="22"/>
        </w:rPr>
        <w:t xml:space="preserve">Oborem/Obory </w:t>
      </w:r>
      <w:r w:rsidRPr="006B6ABA">
        <w:rPr>
          <w:rFonts w:ascii="Arial" w:eastAsia="Times New Roman" w:hAnsi="Arial" w:cs="Arial"/>
          <w:sz w:val="22"/>
          <w:szCs w:val="22"/>
        </w:rPr>
        <w:t xml:space="preserve">služby, </w:t>
      </w:r>
      <w:r w:rsidRPr="00C34C35">
        <w:rPr>
          <w:rFonts w:ascii="Arial" w:eastAsia="Times New Roman" w:hAnsi="Arial" w:cs="Arial"/>
          <w:color w:val="FF0000"/>
          <w:sz w:val="22"/>
          <w:szCs w:val="22"/>
        </w:rPr>
        <w:t xml:space="preserve">který/které </w:t>
      </w:r>
      <w:r w:rsidRPr="006B6ABA">
        <w:rPr>
          <w:rFonts w:ascii="Arial" w:eastAsia="Times New Roman" w:hAnsi="Arial" w:cs="Arial"/>
          <w:sz w:val="22"/>
          <w:szCs w:val="22"/>
        </w:rPr>
        <w:t xml:space="preserve">bude </w:t>
      </w:r>
      <w:r w:rsidRPr="00C34C35">
        <w:rPr>
          <w:rFonts w:ascii="Arial" w:eastAsia="Times New Roman" w:hAnsi="Arial" w:cs="Arial"/>
          <w:color w:val="FF0000"/>
          <w:sz w:val="22"/>
          <w:szCs w:val="22"/>
        </w:rPr>
        <w:t xml:space="preserve">žadatel/žadatelka </w:t>
      </w:r>
      <w:r w:rsidRPr="006B6ABA">
        <w:rPr>
          <w:rFonts w:ascii="Arial" w:eastAsia="Times New Roman" w:hAnsi="Arial" w:cs="Arial"/>
          <w:sz w:val="22"/>
          <w:szCs w:val="22"/>
        </w:rPr>
        <w:t>vykonávat</w:t>
      </w:r>
      <w:r w:rsidR="009D0D5C">
        <w:rPr>
          <w:rFonts w:ascii="Arial" w:eastAsia="Times New Roman" w:hAnsi="Arial" w:cs="Arial"/>
          <w:sz w:val="22"/>
          <w:szCs w:val="22"/>
        </w:rPr>
        <w:t>,</w:t>
      </w:r>
      <w:r w:rsidRPr="006B6ABA">
        <w:rPr>
          <w:rFonts w:ascii="Arial" w:eastAsia="Times New Roman" w:hAnsi="Arial" w:cs="Arial"/>
          <w:sz w:val="22"/>
          <w:szCs w:val="22"/>
        </w:rPr>
        <w:t xml:space="preserve"> </w:t>
      </w:r>
      <w:r w:rsidRPr="00C34C35">
        <w:rPr>
          <w:rFonts w:ascii="Arial" w:eastAsia="Times New Roman" w:hAnsi="Arial" w:cs="Arial"/>
          <w:color w:val="FF0000"/>
          <w:sz w:val="22"/>
          <w:szCs w:val="22"/>
        </w:rPr>
        <w:t xml:space="preserve">je/jsou </w:t>
      </w:r>
      <w:r w:rsidR="000B0440" w:rsidRPr="00ED69C8">
        <w:rPr>
          <w:rFonts w:ascii="Arial" w:eastAsia="Times New Roman" w:hAnsi="Arial" w:cs="Arial"/>
          <w:color w:val="FF0000"/>
          <w:sz w:val="22"/>
          <w:szCs w:val="22"/>
        </w:rPr>
        <w:t>(</w:t>
      </w:r>
      <w:r w:rsidRPr="00ED69C8">
        <w:rPr>
          <w:rFonts w:ascii="Arial" w:eastAsia="Times New Roman" w:hAnsi="Arial" w:cs="Arial"/>
          <w:color w:val="FF0000"/>
          <w:sz w:val="22"/>
          <w:szCs w:val="22"/>
        </w:rPr>
        <w:t>označení oboru/oborů služby</w:t>
      </w:r>
      <w:r w:rsidR="000B0440" w:rsidRPr="00ED69C8">
        <w:rPr>
          <w:rFonts w:ascii="Arial" w:eastAsia="Times New Roman" w:hAnsi="Arial" w:cs="Arial"/>
          <w:color w:val="FF0000"/>
          <w:sz w:val="22"/>
          <w:szCs w:val="22"/>
        </w:rPr>
        <w:t>)</w:t>
      </w:r>
      <w:r w:rsidRPr="00C065F3">
        <w:rPr>
          <w:rFonts w:ascii="Arial" w:eastAsia="Times New Roman" w:hAnsi="Arial" w:cs="Arial"/>
          <w:sz w:val="22"/>
          <w:szCs w:val="22"/>
        </w:rPr>
        <w:t xml:space="preserve"> </w:t>
      </w:r>
      <w:r w:rsidRPr="00B77F09">
        <w:rPr>
          <w:rFonts w:ascii="Arial" w:eastAsia="Times New Roman" w:hAnsi="Arial" w:cs="Arial"/>
          <w:color w:val="auto"/>
          <w:sz w:val="22"/>
          <w:szCs w:val="22"/>
        </w:rPr>
        <w:t>dle</w:t>
      </w:r>
      <w:r w:rsidRPr="00287D4C">
        <w:rPr>
          <w:rFonts w:ascii="Arial" w:eastAsia="Times New Roman" w:hAnsi="Arial" w:cs="Arial"/>
          <w:color w:val="FF0000"/>
          <w:sz w:val="22"/>
          <w:szCs w:val="22"/>
        </w:rPr>
        <w:t xml:space="preserve"> </w:t>
      </w:r>
      <w:r w:rsidR="006A425D" w:rsidRPr="003E3C11">
        <w:rPr>
          <w:rFonts w:ascii="Arial" w:eastAsia="Times New Roman" w:hAnsi="Arial" w:cs="Arial"/>
          <w:color w:val="auto"/>
          <w:sz w:val="22"/>
          <w:szCs w:val="22"/>
        </w:rPr>
        <w:t>přílohy č. 1 k nařízení vlády č. 1/2019 Sb., o oborech státní služby</w:t>
      </w:r>
      <w:r w:rsidR="00282CC6">
        <w:rPr>
          <w:rFonts w:ascii="Arial" w:eastAsia="Times New Roman" w:hAnsi="Arial" w:cs="Arial"/>
          <w:color w:val="auto"/>
          <w:sz w:val="22"/>
          <w:szCs w:val="22"/>
        </w:rPr>
        <w:t xml:space="preserve">, </w:t>
      </w:r>
      <w:r w:rsidR="00282CC6">
        <w:rPr>
          <w:rFonts w:ascii="Arial" w:eastAsia="Times New Roman" w:hAnsi="Arial" w:cs="Arial"/>
          <w:color w:val="auto"/>
          <w:sz w:val="22"/>
          <w:szCs w:val="22"/>
        </w:rPr>
        <w:lastRenderedPageBreak/>
        <w:t>ve znění pozdějších předpisů</w:t>
      </w:r>
      <w:r w:rsidRPr="003E3C11">
        <w:rPr>
          <w:rFonts w:ascii="Arial" w:eastAsia="Times New Roman" w:hAnsi="Arial" w:cs="Arial"/>
          <w:color w:val="auto"/>
          <w:sz w:val="22"/>
          <w:szCs w:val="22"/>
        </w:rPr>
        <w:t>.</w:t>
      </w:r>
      <w:r w:rsidR="006A425D" w:rsidRPr="003E3C11">
        <w:rPr>
          <w:rFonts w:ascii="Arial" w:eastAsia="Times New Roman" w:hAnsi="Arial" w:cs="Arial"/>
          <w:color w:val="auto"/>
          <w:sz w:val="22"/>
          <w:szCs w:val="22"/>
        </w:rPr>
        <w:t xml:space="preserve"> </w:t>
      </w:r>
      <w:r w:rsidR="006A425D" w:rsidRPr="006A425D">
        <w:rPr>
          <w:rFonts w:ascii="Arial" w:hAnsi="Arial" w:cs="Arial"/>
          <w:sz w:val="22"/>
          <w:szCs w:val="22"/>
        </w:rPr>
        <w:t>Stanovení oborů služby vychází z fakticky vykonávaných činností na služebním místě a jejich povahy.</w:t>
      </w:r>
    </w:p>
    <w:p w14:paraId="1EB583E3" w14:textId="77777777" w:rsidR="002530BC" w:rsidRDefault="002530BC">
      <w:pPr>
        <w:pStyle w:val="Default"/>
        <w:tabs>
          <w:tab w:val="left" w:pos="709"/>
        </w:tabs>
        <w:jc w:val="both"/>
        <w:rPr>
          <w:rFonts w:ascii="Arial" w:hAnsi="Arial" w:cs="Arial"/>
          <w:sz w:val="22"/>
          <w:szCs w:val="22"/>
        </w:rPr>
      </w:pPr>
    </w:p>
    <w:p w14:paraId="7A12CD04" w14:textId="584B8EFF" w:rsidR="002530BC" w:rsidRPr="00CC1DDC" w:rsidRDefault="002530BC" w:rsidP="002530BC">
      <w:pPr>
        <w:pStyle w:val="Default"/>
        <w:tabs>
          <w:tab w:val="left" w:pos="709"/>
        </w:tabs>
        <w:jc w:val="both"/>
        <w:rPr>
          <w:rFonts w:ascii="Arial" w:eastAsiaTheme="minorHAnsi" w:hAnsi="Arial" w:cs="Arial"/>
          <w:color w:val="FF0000"/>
          <w:sz w:val="22"/>
          <w:szCs w:val="22"/>
        </w:rPr>
      </w:pPr>
      <w:bookmarkStart w:id="9" w:name="_Hlk188442652"/>
      <w:r w:rsidRPr="009A27F6">
        <w:rPr>
          <w:rFonts w:ascii="Arial" w:eastAsia="Times New Roman" w:hAnsi="Arial" w:cs="Arial"/>
          <w:color w:val="FF0000"/>
          <w:sz w:val="22"/>
          <w:szCs w:val="22"/>
        </w:rPr>
        <w:t xml:space="preserve">Žadatel/žadatelka </w:t>
      </w:r>
      <w:r w:rsidRPr="009A27F6">
        <w:rPr>
          <w:rFonts w:ascii="Arial" w:eastAsia="Times New Roman" w:hAnsi="Arial" w:cs="Arial"/>
          <w:sz w:val="22"/>
          <w:szCs w:val="22"/>
        </w:rPr>
        <w:t>má povinnost složit obecnou část úřednické zkoušky v době 9 měsíců od</w:t>
      </w:r>
      <w:r w:rsidR="00B21856">
        <w:rPr>
          <w:rFonts w:ascii="Arial" w:eastAsia="Times New Roman" w:hAnsi="Arial" w:cs="Arial"/>
          <w:sz w:val="22"/>
          <w:szCs w:val="22"/>
        </w:rPr>
        <w:t> </w:t>
      </w:r>
      <w:r w:rsidRPr="009A27F6">
        <w:rPr>
          <w:rFonts w:ascii="Arial" w:eastAsia="Times New Roman" w:hAnsi="Arial" w:cs="Arial"/>
          <w:sz w:val="22"/>
          <w:szCs w:val="22"/>
        </w:rPr>
        <w:t xml:space="preserve">vzniku služebního poměru v souladu s povinností uvedenou v § 35 odst. 2 zákona o státní službě. Zvláštní část úřednické zkoušky v </w:t>
      </w:r>
      <w:r w:rsidRPr="009A27F6">
        <w:rPr>
          <w:rFonts w:ascii="Arial" w:eastAsia="Times New Roman" w:hAnsi="Arial" w:cs="Arial"/>
          <w:color w:val="FF0000"/>
          <w:sz w:val="22"/>
          <w:szCs w:val="22"/>
        </w:rPr>
        <w:t xml:space="preserve">oboru/oborech služby (označení oboru/ů služby) </w:t>
      </w:r>
      <w:r w:rsidRPr="009A27F6">
        <w:rPr>
          <w:rFonts w:ascii="Arial" w:eastAsia="Times New Roman" w:hAnsi="Arial" w:cs="Arial"/>
          <w:sz w:val="22"/>
          <w:szCs w:val="22"/>
        </w:rPr>
        <w:t xml:space="preserve">je </w:t>
      </w:r>
      <w:r w:rsidRPr="009A27F6">
        <w:rPr>
          <w:rFonts w:ascii="Arial" w:eastAsia="Times New Roman" w:hAnsi="Arial" w:cs="Arial"/>
          <w:color w:val="FF0000"/>
          <w:sz w:val="22"/>
          <w:szCs w:val="22"/>
        </w:rPr>
        <w:t xml:space="preserve">povinen/povinna </w:t>
      </w:r>
      <w:r w:rsidRPr="009A27F6">
        <w:rPr>
          <w:rFonts w:ascii="Arial" w:eastAsia="Times New Roman" w:hAnsi="Arial" w:cs="Arial"/>
          <w:sz w:val="22"/>
          <w:szCs w:val="22"/>
        </w:rPr>
        <w:t>vykonat do 18 měsíců vzniku služebního poměru v souladu s § 35 odst. 3 písm. a) zákona o státní službě.</w:t>
      </w:r>
    </w:p>
    <w:bookmarkEnd w:id="9"/>
    <w:p w14:paraId="4E2E4717" w14:textId="77777777" w:rsidR="006568C4" w:rsidRDefault="006568C4" w:rsidP="00CC1DDC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</w:p>
    <w:p w14:paraId="606A2C19" w14:textId="476F01FE" w:rsidR="006568C4" w:rsidRPr="000624CD" w:rsidRDefault="006568C4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color w:val="FF0000"/>
          <w:sz w:val="22"/>
          <w:szCs w:val="22"/>
        </w:rPr>
      </w:pPr>
      <w:bookmarkStart w:id="10" w:name="_Hlk187227844"/>
      <w:r w:rsidRPr="000624CD">
        <w:rPr>
          <w:rFonts w:ascii="Arial" w:eastAsia="Times New Roman" w:hAnsi="Arial" w:cs="Arial"/>
          <w:sz w:val="22"/>
          <w:szCs w:val="22"/>
        </w:rPr>
        <w:t xml:space="preserve">Dnem vzniku služebního poměru přísluší </w:t>
      </w:r>
      <w:r w:rsidRPr="00C34C35">
        <w:rPr>
          <w:rFonts w:ascii="Arial" w:eastAsia="Times New Roman" w:hAnsi="Arial" w:cs="Arial"/>
          <w:color w:val="FF0000"/>
          <w:sz w:val="22"/>
          <w:szCs w:val="22"/>
        </w:rPr>
        <w:t xml:space="preserve">žadateli/žadatelce </w:t>
      </w:r>
      <w:r w:rsidRPr="000624CD">
        <w:rPr>
          <w:rFonts w:ascii="Arial" w:eastAsia="Times New Roman" w:hAnsi="Arial" w:cs="Arial"/>
          <w:sz w:val="22"/>
          <w:szCs w:val="22"/>
        </w:rPr>
        <w:t xml:space="preserve">jakožto státnímu zaměstnanci služební označení </w:t>
      </w:r>
      <w:r w:rsidRPr="00F46451">
        <w:rPr>
          <w:rFonts w:ascii="Arial" w:hAnsi="Arial" w:cs="Arial"/>
          <w:iCs/>
          <w:color w:val="FF0000"/>
          <w:sz w:val="22"/>
          <w:szCs w:val="22"/>
        </w:rPr>
        <w:t>(</w:t>
      </w:r>
      <w:r w:rsidR="00A91022" w:rsidRPr="00F46451">
        <w:rPr>
          <w:rFonts w:ascii="Arial" w:hAnsi="Arial" w:cs="Arial"/>
          <w:iCs/>
          <w:color w:val="FF0000"/>
          <w:sz w:val="22"/>
          <w:szCs w:val="22"/>
        </w:rPr>
        <w:t>referent/rada/ministerský rada</w:t>
      </w:r>
      <w:r w:rsidRPr="00F46451">
        <w:rPr>
          <w:rFonts w:ascii="Arial" w:hAnsi="Arial" w:cs="Arial"/>
          <w:iCs/>
          <w:color w:val="FF0000"/>
          <w:sz w:val="22"/>
          <w:szCs w:val="22"/>
        </w:rPr>
        <w:t>)</w:t>
      </w:r>
      <w:r w:rsidRPr="000624CD">
        <w:rPr>
          <w:rFonts w:ascii="Arial" w:eastAsia="Times New Roman" w:hAnsi="Arial" w:cs="Arial"/>
          <w:sz w:val="22"/>
          <w:szCs w:val="22"/>
        </w:rPr>
        <w:t>, a to podle §</w:t>
      </w:r>
      <w:r>
        <w:rPr>
          <w:rFonts w:ascii="Arial" w:eastAsia="Times New Roman" w:hAnsi="Arial" w:cs="Arial"/>
          <w:sz w:val="22"/>
          <w:szCs w:val="22"/>
        </w:rPr>
        <w:t> </w:t>
      </w:r>
      <w:r w:rsidRPr="000624CD">
        <w:rPr>
          <w:rFonts w:ascii="Arial" w:eastAsia="Times New Roman" w:hAnsi="Arial" w:cs="Arial"/>
          <w:sz w:val="22"/>
          <w:szCs w:val="22"/>
        </w:rPr>
        <w:t xml:space="preserve">7 </w:t>
      </w:r>
      <w:r w:rsidR="00657491">
        <w:rPr>
          <w:rFonts w:ascii="Arial" w:eastAsia="Times New Roman" w:hAnsi="Arial" w:cs="Arial"/>
          <w:sz w:val="22"/>
          <w:szCs w:val="22"/>
        </w:rPr>
        <w:t xml:space="preserve">odst. </w:t>
      </w:r>
      <w:r w:rsidR="00904C7E">
        <w:rPr>
          <w:rFonts w:ascii="Arial" w:eastAsia="Times New Roman" w:hAnsi="Arial" w:cs="Arial"/>
          <w:color w:val="FF0000"/>
          <w:sz w:val="22"/>
          <w:szCs w:val="22"/>
        </w:rPr>
        <w:t>x</w:t>
      </w:r>
      <w:r w:rsidR="00657491" w:rsidRPr="00F46451">
        <w:rPr>
          <w:rFonts w:ascii="Arial" w:eastAsia="Times New Roman" w:hAnsi="Arial" w:cs="Arial"/>
          <w:color w:val="FF0000"/>
          <w:sz w:val="22"/>
          <w:szCs w:val="22"/>
        </w:rPr>
        <w:t xml:space="preserve"> </w:t>
      </w:r>
      <w:r w:rsidRPr="000624CD">
        <w:rPr>
          <w:rFonts w:ascii="Arial" w:eastAsia="Times New Roman" w:hAnsi="Arial" w:cs="Arial"/>
          <w:sz w:val="22"/>
          <w:szCs w:val="22"/>
        </w:rPr>
        <w:t>zákona o</w:t>
      </w:r>
      <w:r w:rsidR="00D17D45">
        <w:rPr>
          <w:rFonts w:ascii="Arial" w:eastAsia="Times New Roman" w:hAnsi="Arial" w:cs="Arial"/>
          <w:sz w:val="22"/>
          <w:szCs w:val="22"/>
        </w:rPr>
        <w:t> </w:t>
      </w:r>
      <w:r w:rsidRPr="000624CD">
        <w:rPr>
          <w:rFonts w:ascii="Arial" w:eastAsia="Times New Roman" w:hAnsi="Arial" w:cs="Arial"/>
          <w:sz w:val="22"/>
          <w:szCs w:val="22"/>
        </w:rPr>
        <w:t>státní službě.</w:t>
      </w:r>
    </w:p>
    <w:bookmarkEnd w:id="10"/>
    <w:p w14:paraId="642AA6C1" w14:textId="77777777" w:rsidR="006568C4" w:rsidRDefault="006568C4">
      <w:pPr>
        <w:pStyle w:val="Default"/>
        <w:tabs>
          <w:tab w:val="left" w:pos="709"/>
        </w:tabs>
        <w:ind w:firstLine="709"/>
        <w:jc w:val="both"/>
        <w:rPr>
          <w:rFonts w:ascii="Times New Roman" w:eastAsia="Times New Roman" w:hAnsi="Times New Roman" w:cs="Times New Roman"/>
        </w:rPr>
      </w:pPr>
    </w:p>
    <w:p w14:paraId="534C14A0" w14:textId="5D19A230" w:rsidR="002A415A" w:rsidRPr="00A97292" w:rsidRDefault="002A415A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color w:val="auto"/>
          <w:sz w:val="22"/>
          <w:szCs w:val="22"/>
        </w:rPr>
      </w:pPr>
      <w:r w:rsidRPr="00A97292">
        <w:rPr>
          <w:rFonts w:ascii="Arial" w:hAnsi="Arial" w:cs="Arial"/>
          <w:color w:val="auto"/>
          <w:sz w:val="22"/>
          <w:szCs w:val="22"/>
        </w:rPr>
        <w:t xml:space="preserve">Podle § 29 odst. </w:t>
      </w:r>
      <w:r w:rsidR="00657491">
        <w:rPr>
          <w:rFonts w:ascii="Arial" w:hAnsi="Arial" w:cs="Arial"/>
          <w:color w:val="auto"/>
          <w:sz w:val="22"/>
          <w:szCs w:val="22"/>
        </w:rPr>
        <w:t>1</w:t>
      </w:r>
      <w:r w:rsidR="00657491" w:rsidRPr="00A97292">
        <w:rPr>
          <w:rFonts w:ascii="Arial" w:hAnsi="Arial" w:cs="Arial"/>
          <w:color w:val="auto"/>
          <w:sz w:val="22"/>
          <w:szCs w:val="22"/>
        </w:rPr>
        <w:t xml:space="preserve"> </w:t>
      </w:r>
      <w:r w:rsidRPr="00A97292">
        <w:rPr>
          <w:rFonts w:ascii="Arial" w:hAnsi="Arial" w:cs="Arial"/>
          <w:color w:val="auto"/>
          <w:sz w:val="22"/>
          <w:szCs w:val="22"/>
        </w:rPr>
        <w:t>zákona o státní službě</w:t>
      </w:r>
      <w:r w:rsidR="00657491">
        <w:rPr>
          <w:rFonts w:ascii="Arial" w:hAnsi="Arial" w:cs="Arial"/>
          <w:color w:val="auto"/>
          <w:sz w:val="22"/>
          <w:szCs w:val="22"/>
        </w:rPr>
        <w:t xml:space="preserve"> </w:t>
      </w:r>
      <w:bookmarkStart w:id="11" w:name="_Hlk184631405"/>
      <w:r w:rsidR="00657491">
        <w:rPr>
          <w:rFonts w:ascii="Arial" w:hAnsi="Arial" w:cs="Arial"/>
          <w:color w:val="auto"/>
          <w:sz w:val="22"/>
          <w:szCs w:val="22"/>
        </w:rPr>
        <w:t>se státnímu zaměstnanci při přijetí do služebního poměru</w:t>
      </w:r>
      <w:bookmarkEnd w:id="11"/>
      <w:r w:rsidR="00870AF6" w:rsidRPr="00870AF6">
        <w:rPr>
          <w:rFonts w:ascii="Arial" w:hAnsi="Arial" w:cs="Arial"/>
          <w:color w:val="auto"/>
          <w:sz w:val="22"/>
          <w:szCs w:val="22"/>
        </w:rPr>
        <w:t xml:space="preserve"> stanoví zkušební doba v délce 6 měsíců. </w:t>
      </w:r>
      <w:ins w:id="12" w:author="Bláhová Pavla, Mgr." w:date="2025-05-20T10:14:00Z">
        <w:r w:rsidR="002B16F5" w:rsidRPr="002B16F5">
          <w:rPr>
            <w:rFonts w:ascii="Arial" w:hAnsi="Arial" w:cs="Arial"/>
            <w:color w:val="auto"/>
            <w:sz w:val="22"/>
            <w:szCs w:val="22"/>
          </w:rPr>
          <w:t>Zkušební doba se prodlužuje o pracovní dny státního zaměstnance, v nichž v průběhu zkušební doby neodsloužil celou směnu z důvodu překážky ve službě, čerpání dovolené nebo neomluveného zameškání služby.</w:t>
        </w:r>
      </w:ins>
      <w:del w:id="13" w:author="Bláhová Pavla, Mgr." w:date="2025-05-20T10:14:00Z" w16du:dateUtc="2025-05-20T08:14:00Z">
        <w:r w:rsidR="00870AF6" w:rsidRPr="00870AF6" w:rsidDel="002B16F5">
          <w:rPr>
            <w:rFonts w:ascii="Arial" w:hAnsi="Arial" w:cs="Arial"/>
            <w:color w:val="auto"/>
            <w:sz w:val="22"/>
            <w:szCs w:val="22"/>
          </w:rPr>
          <w:delText>O dobu celodenních překážek ve službě, pro které státní zaměstnanec nekoná službu v průběhu zkušební doby, a</w:delText>
        </w:r>
        <w:r w:rsidR="0005634C" w:rsidDel="002B16F5">
          <w:rPr>
            <w:rFonts w:ascii="Arial" w:hAnsi="Arial" w:cs="Arial"/>
            <w:color w:val="auto"/>
            <w:sz w:val="22"/>
            <w:szCs w:val="22"/>
          </w:rPr>
          <w:delText> </w:delText>
        </w:r>
        <w:r w:rsidR="00870AF6" w:rsidRPr="00870AF6" w:rsidDel="002B16F5">
          <w:rPr>
            <w:rFonts w:ascii="Arial" w:hAnsi="Arial" w:cs="Arial"/>
            <w:color w:val="auto"/>
            <w:sz w:val="22"/>
            <w:szCs w:val="22"/>
          </w:rPr>
          <w:delText>o dobu celodenní dovolené se zkušební doba prodlužuje</w:delText>
        </w:r>
      </w:del>
      <w:del w:id="14" w:author="Bláhová Pavla, Mgr." w:date="2025-05-28T14:32:00Z" w16du:dateUtc="2025-05-28T12:32:00Z">
        <w:r w:rsidR="00870AF6" w:rsidRPr="00870AF6" w:rsidDel="00CE57D7">
          <w:rPr>
            <w:rFonts w:ascii="Arial" w:hAnsi="Arial" w:cs="Arial"/>
            <w:color w:val="auto"/>
            <w:sz w:val="22"/>
            <w:szCs w:val="22"/>
          </w:rPr>
          <w:delText>.</w:delText>
        </w:r>
      </w:del>
      <w:r w:rsidR="00870AF6">
        <w:rPr>
          <w:rFonts w:ascii="Arial" w:hAnsi="Arial" w:cs="Arial"/>
          <w:color w:val="auto"/>
          <w:sz w:val="22"/>
          <w:szCs w:val="22"/>
        </w:rPr>
        <w:t xml:space="preserve"> Na základě výše uvedeného byla </w:t>
      </w:r>
      <w:r w:rsidR="00870AF6" w:rsidRPr="00ED69C8">
        <w:rPr>
          <w:rFonts w:ascii="Arial" w:hAnsi="Arial" w:cs="Arial"/>
          <w:color w:val="FF0000"/>
          <w:sz w:val="22"/>
          <w:szCs w:val="22"/>
        </w:rPr>
        <w:t>ž</w:t>
      </w:r>
      <w:r w:rsidRPr="00A97292">
        <w:rPr>
          <w:rFonts w:ascii="Arial" w:hAnsi="Arial" w:cs="Arial"/>
          <w:color w:val="FF0000"/>
          <w:sz w:val="22"/>
          <w:szCs w:val="22"/>
        </w:rPr>
        <w:t xml:space="preserve">adateli/žadatelce </w:t>
      </w:r>
      <w:r w:rsidRPr="00A97292">
        <w:rPr>
          <w:rFonts w:ascii="Arial" w:hAnsi="Arial" w:cs="Arial"/>
          <w:color w:val="auto"/>
          <w:sz w:val="22"/>
          <w:szCs w:val="22"/>
        </w:rPr>
        <w:t>stanov</w:t>
      </w:r>
      <w:r w:rsidR="00870AF6">
        <w:rPr>
          <w:rFonts w:ascii="Arial" w:hAnsi="Arial" w:cs="Arial"/>
          <w:color w:val="auto"/>
          <w:sz w:val="22"/>
          <w:szCs w:val="22"/>
        </w:rPr>
        <w:t>ena</w:t>
      </w:r>
      <w:r w:rsidRPr="00A97292">
        <w:rPr>
          <w:rFonts w:ascii="Arial" w:hAnsi="Arial" w:cs="Arial"/>
          <w:color w:val="auto"/>
          <w:sz w:val="22"/>
          <w:szCs w:val="22"/>
        </w:rPr>
        <w:t xml:space="preserve"> zkušební doba v délce 6 měsíců, neboť jde o</w:t>
      </w:r>
      <w:r w:rsidR="00D17D45">
        <w:rPr>
          <w:rFonts w:ascii="Arial" w:hAnsi="Arial" w:cs="Arial"/>
          <w:color w:val="auto"/>
          <w:sz w:val="22"/>
          <w:szCs w:val="22"/>
        </w:rPr>
        <w:t> </w:t>
      </w:r>
      <w:r w:rsidRPr="00A97292">
        <w:rPr>
          <w:rFonts w:ascii="Arial" w:hAnsi="Arial" w:cs="Arial"/>
          <w:color w:val="auto"/>
          <w:sz w:val="22"/>
          <w:szCs w:val="22"/>
        </w:rPr>
        <w:t xml:space="preserve">osobu, která </w:t>
      </w:r>
      <w:r w:rsidR="00C07B5E">
        <w:rPr>
          <w:rFonts w:ascii="Arial" w:hAnsi="Arial" w:cs="Arial"/>
          <w:color w:val="auto"/>
          <w:sz w:val="22"/>
          <w:szCs w:val="22"/>
        </w:rPr>
        <w:t>je nově přijímaná do služebního poměru.</w:t>
      </w:r>
    </w:p>
    <w:p w14:paraId="28C02826" w14:textId="77777777" w:rsidR="002A415A" w:rsidRPr="00287D4C" w:rsidRDefault="002A415A">
      <w:pPr>
        <w:pStyle w:val="Default"/>
        <w:tabs>
          <w:tab w:val="left" w:pos="709"/>
        </w:tabs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6ED11477" w14:textId="7A4B2404" w:rsidR="006568C4" w:rsidRPr="003E3C11" w:rsidRDefault="00E22164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color w:val="FF0000"/>
          <w:sz w:val="22"/>
          <w:szCs w:val="22"/>
        </w:rPr>
      </w:pPr>
      <w:r>
        <w:rPr>
          <w:rFonts w:ascii="Arial" w:eastAsia="Times New Roman" w:hAnsi="Arial" w:cs="Arial"/>
          <w:sz w:val="22"/>
          <w:szCs w:val="22"/>
        </w:rPr>
        <w:t>S</w:t>
      </w:r>
      <w:r w:rsidR="006568C4">
        <w:rPr>
          <w:rFonts w:ascii="Arial" w:eastAsia="Times New Roman" w:hAnsi="Arial" w:cs="Arial"/>
          <w:sz w:val="22"/>
          <w:szCs w:val="22"/>
        </w:rPr>
        <w:t xml:space="preserve">lužebním působištěm </w:t>
      </w:r>
      <w:r w:rsidR="006568C4" w:rsidRPr="00C34C35">
        <w:rPr>
          <w:rFonts w:ascii="Arial" w:eastAsia="Times New Roman" w:hAnsi="Arial" w:cs="Arial"/>
          <w:color w:val="FF0000"/>
          <w:sz w:val="22"/>
          <w:szCs w:val="22"/>
        </w:rPr>
        <w:t xml:space="preserve">žadatele/žadatelky </w:t>
      </w:r>
      <w:r w:rsidR="006568C4">
        <w:rPr>
          <w:rFonts w:ascii="Arial" w:eastAsia="Times New Roman" w:hAnsi="Arial" w:cs="Arial"/>
          <w:sz w:val="22"/>
          <w:szCs w:val="22"/>
        </w:rPr>
        <w:t xml:space="preserve">je </w:t>
      </w:r>
      <w:r w:rsidR="00282CC6">
        <w:rPr>
          <w:rFonts w:ascii="Arial" w:eastAsia="Times New Roman" w:hAnsi="Arial" w:cs="Arial"/>
          <w:color w:val="FF0000"/>
          <w:sz w:val="22"/>
          <w:szCs w:val="22"/>
        </w:rPr>
        <w:t>(doplňte jméno obce)</w:t>
      </w:r>
      <w:r w:rsidR="006568C4">
        <w:rPr>
          <w:rFonts w:ascii="Arial" w:eastAsia="Times New Roman" w:hAnsi="Arial" w:cs="Arial"/>
          <w:sz w:val="22"/>
          <w:szCs w:val="22"/>
        </w:rPr>
        <w:t xml:space="preserve">, jakožto </w:t>
      </w:r>
      <w:r>
        <w:rPr>
          <w:rFonts w:ascii="Arial" w:eastAsia="Times New Roman" w:hAnsi="Arial" w:cs="Arial"/>
          <w:sz w:val="22"/>
          <w:szCs w:val="22"/>
        </w:rPr>
        <w:t xml:space="preserve">obec, ve které bude </w:t>
      </w:r>
      <w:r w:rsidRPr="00C34C35">
        <w:rPr>
          <w:rFonts w:ascii="Arial" w:eastAsia="Times New Roman" w:hAnsi="Arial" w:cs="Arial"/>
          <w:color w:val="FF0000"/>
          <w:sz w:val="22"/>
          <w:szCs w:val="22"/>
        </w:rPr>
        <w:t xml:space="preserve">žadatel/žadatelka </w:t>
      </w:r>
      <w:r w:rsidRPr="0019153B">
        <w:rPr>
          <w:rFonts w:ascii="Arial" w:eastAsia="Times New Roman" w:hAnsi="Arial" w:cs="Arial"/>
          <w:color w:val="auto"/>
          <w:sz w:val="22"/>
          <w:szCs w:val="22"/>
        </w:rPr>
        <w:t xml:space="preserve">s ohledem na své služební zařazení </w:t>
      </w:r>
      <w:r w:rsidRPr="00E22164">
        <w:rPr>
          <w:rFonts w:ascii="Arial" w:eastAsia="Times New Roman" w:hAnsi="Arial" w:cs="Arial"/>
          <w:color w:val="auto"/>
          <w:sz w:val="22"/>
          <w:szCs w:val="22"/>
        </w:rPr>
        <w:t>pravidelně</w:t>
      </w:r>
      <w:r>
        <w:rPr>
          <w:rFonts w:ascii="Arial" w:eastAsia="Times New Roman" w:hAnsi="Arial" w:cs="Arial"/>
          <w:color w:val="FF0000"/>
          <w:sz w:val="22"/>
          <w:szCs w:val="22"/>
        </w:rPr>
        <w:t xml:space="preserve"> </w:t>
      </w:r>
      <w:r>
        <w:rPr>
          <w:rFonts w:ascii="Arial" w:eastAsia="Times New Roman" w:hAnsi="Arial" w:cs="Arial"/>
          <w:sz w:val="22"/>
          <w:szCs w:val="22"/>
        </w:rPr>
        <w:t>vykonávat službu</w:t>
      </w:r>
      <w:r w:rsidR="006568C4">
        <w:rPr>
          <w:rFonts w:ascii="Arial" w:eastAsia="Times New Roman" w:hAnsi="Arial" w:cs="Arial"/>
          <w:sz w:val="22"/>
          <w:szCs w:val="22"/>
        </w:rPr>
        <w:t>.</w:t>
      </w:r>
    </w:p>
    <w:p w14:paraId="660B1130" w14:textId="77777777" w:rsidR="006568C4" w:rsidRDefault="006568C4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</w:p>
    <w:p w14:paraId="5A78EF9F" w14:textId="4EA65FB3" w:rsidR="00282CC6" w:rsidRPr="00CC1DDC" w:rsidRDefault="00026CD5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b/>
          <w:bCs/>
          <w:i/>
          <w:iCs/>
          <w:color w:val="FF0000"/>
          <w:sz w:val="22"/>
          <w:szCs w:val="22"/>
          <w:u w:val="single"/>
        </w:rPr>
      </w:pPr>
      <w:bookmarkStart w:id="15" w:name="_Hlk187228090"/>
      <w:bookmarkStart w:id="16" w:name="_Hlk123745346"/>
      <w:r w:rsidRPr="00CC1DDC">
        <w:rPr>
          <w:rFonts w:ascii="Arial" w:eastAsia="Times New Roman" w:hAnsi="Arial" w:cs="Arial"/>
          <w:b/>
          <w:bCs/>
          <w:i/>
          <w:iCs/>
          <w:color w:val="FF0000"/>
          <w:sz w:val="22"/>
          <w:szCs w:val="22"/>
          <w:u w:val="single"/>
        </w:rPr>
        <w:t>Text následujících dvou odstavců</w:t>
      </w:r>
      <w:r w:rsidR="00282CC6" w:rsidRPr="00CC1DDC">
        <w:rPr>
          <w:rFonts w:ascii="Arial" w:eastAsia="Times New Roman" w:hAnsi="Arial" w:cs="Arial"/>
          <w:b/>
          <w:bCs/>
          <w:i/>
          <w:iCs/>
          <w:color w:val="FF0000"/>
          <w:sz w:val="22"/>
          <w:szCs w:val="22"/>
          <w:u w:val="single"/>
        </w:rPr>
        <w:t xml:space="preserve"> </w:t>
      </w:r>
      <w:bookmarkEnd w:id="15"/>
      <w:r w:rsidR="00282CC6" w:rsidRPr="00CC1DDC">
        <w:rPr>
          <w:rFonts w:ascii="Arial" w:eastAsia="Times New Roman" w:hAnsi="Arial" w:cs="Arial"/>
          <w:b/>
          <w:bCs/>
          <w:i/>
          <w:iCs/>
          <w:color w:val="FF0000"/>
          <w:sz w:val="22"/>
          <w:szCs w:val="22"/>
          <w:u w:val="single"/>
        </w:rPr>
        <w:t xml:space="preserve">se uvede v případě, že žadatel/žadatelka požádal/a </w:t>
      </w:r>
      <w:r w:rsidR="00CC1DDC" w:rsidRPr="00CC1DDC">
        <w:rPr>
          <w:rFonts w:ascii="Arial" w:eastAsia="Times New Roman" w:hAnsi="Arial" w:cs="Arial"/>
          <w:b/>
          <w:bCs/>
          <w:i/>
          <w:iCs/>
          <w:color w:val="FF0000"/>
          <w:sz w:val="22"/>
          <w:szCs w:val="22"/>
          <w:u w:val="single"/>
        </w:rPr>
        <w:t>o </w:t>
      </w:r>
      <w:r w:rsidR="00282CC6" w:rsidRPr="00CC1DDC">
        <w:rPr>
          <w:rFonts w:ascii="Arial" w:eastAsia="Times New Roman" w:hAnsi="Arial" w:cs="Arial"/>
          <w:b/>
          <w:bCs/>
          <w:i/>
          <w:iCs/>
          <w:color w:val="FF0000"/>
          <w:sz w:val="22"/>
          <w:szCs w:val="22"/>
          <w:u w:val="single"/>
        </w:rPr>
        <w:t>povolení kratší služební doby:</w:t>
      </w:r>
    </w:p>
    <w:bookmarkEnd w:id="16"/>
    <w:p w14:paraId="519F574C" w14:textId="447D9469" w:rsidR="006568C4" w:rsidRDefault="006568C4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  <w:r w:rsidRPr="00C34C35">
        <w:rPr>
          <w:rFonts w:ascii="Arial" w:eastAsia="Times New Roman" w:hAnsi="Arial" w:cs="Arial"/>
          <w:color w:val="FF0000"/>
          <w:sz w:val="22"/>
          <w:szCs w:val="22"/>
        </w:rPr>
        <w:t xml:space="preserve">Žadatel/Žadatelka </w:t>
      </w:r>
      <w:r>
        <w:rPr>
          <w:rFonts w:ascii="Arial" w:eastAsia="Times New Roman" w:hAnsi="Arial" w:cs="Arial"/>
          <w:sz w:val="22"/>
          <w:szCs w:val="22"/>
        </w:rPr>
        <w:t xml:space="preserve">současně se žádostí o přijetí do služebního poměru </w:t>
      </w:r>
      <w:r w:rsidRPr="00C34C35">
        <w:rPr>
          <w:rFonts w:ascii="Arial" w:eastAsia="Times New Roman" w:hAnsi="Arial" w:cs="Arial"/>
          <w:color w:val="FF0000"/>
          <w:sz w:val="22"/>
          <w:szCs w:val="22"/>
        </w:rPr>
        <w:t xml:space="preserve">požádal/a </w:t>
      </w:r>
      <w:r>
        <w:rPr>
          <w:rFonts w:ascii="Arial" w:eastAsia="Times New Roman" w:hAnsi="Arial" w:cs="Arial"/>
          <w:sz w:val="22"/>
          <w:szCs w:val="22"/>
        </w:rPr>
        <w:t xml:space="preserve">o povolení kratší služební doby, a to s ohledem na skutečnost, že </w:t>
      </w:r>
      <w:r w:rsidRPr="00850509">
        <w:rPr>
          <w:rFonts w:ascii="Arial" w:eastAsia="Times New Roman" w:hAnsi="Arial" w:cs="Arial"/>
          <w:i/>
          <w:color w:val="FF0000"/>
          <w:sz w:val="22"/>
          <w:szCs w:val="22"/>
        </w:rPr>
        <w:t>(je třeba doplnit podle skutečností uvedených v žádosti)</w:t>
      </w:r>
      <w:r>
        <w:rPr>
          <w:rFonts w:ascii="Arial" w:eastAsia="Times New Roman" w:hAnsi="Arial" w:cs="Arial"/>
          <w:sz w:val="22"/>
          <w:szCs w:val="22"/>
        </w:rPr>
        <w:t xml:space="preserve">. S ohledem na zájem na sladění podmínek rodinného a osobního života </w:t>
      </w:r>
      <w:r w:rsidRPr="00C34C35">
        <w:rPr>
          <w:rFonts w:ascii="Arial" w:eastAsia="Times New Roman" w:hAnsi="Arial" w:cs="Arial"/>
          <w:color w:val="FF0000"/>
          <w:sz w:val="22"/>
          <w:szCs w:val="22"/>
        </w:rPr>
        <w:t xml:space="preserve">žadatele/žadatelky </w:t>
      </w:r>
      <w:r>
        <w:rPr>
          <w:rFonts w:ascii="Arial" w:eastAsia="Times New Roman" w:hAnsi="Arial" w:cs="Arial"/>
          <w:sz w:val="22"/>
          <w:szCs w:val="22"/>
        </w:rPr>
        <w:t xml:space="preserve">s výkonem služby služební orgán povoluje </w:t>
      </w:r>
      <w:r w:rsidRPr="00C34C35">
        <w:rPr>
          <w:rFonts w:ascii="Arial" w:eastAsia="Times New Roman" w:hAnsi="Arial" w:cs="Arial"/>
          <w:color w:val="FF0000"/>
          <w:sz w:val="22"/>
          <w:szCs w:val="22"/>
        </w:rPr>
        <w:t xml:space="preserve">žadateli/žadatelce </w:t>
      </w:r>
      <w:r>
        <w:rPr>
          <w:rFonts w:ascii="Arial" w:eastAsia="Times New Roman" w:hAnsi="Arial" w:cs="Arial"/>
          <w:sz w:val="22"/>
          <w:szCs w:val="22"/>
        </w:rPr>
        <w:t xml:space="preserve">podle § </w:t>
      </w:r>
      <w:r w:rsidR="007303A3">
        <w:rPr>
          <w:rFonts w:ascii="Arial" w:eastAsia="Times New Roman" w:hAnsi="Arial" w:cs="Arial"/>
          <w:sz w:val="22"/>
          <w:szCs w:val="22"/>
        </w:rPr>
        <w:t>68</w:t>
      </w:r>
      <w:r>
        <w:rPr>
          <w:rFonts w:ascii="Arial" w:eastAsia="Times New Roman" w:hAnsi="Arial" w:cs="Arial"/>
          <w:sz w:val="22"/>
          <w:szCs w:val="22"/>
        </w:rPr>
        <w:t xml:space="preserve"> ve spojení s § 116 zákona o státní službě též kratší služební dobu, a to v rozsahu stanoveném ve výrokové části rozhodnutí. Při stanovení rozsahu bylo přihlédnuto zejména k žádosti </w:t>
      </w:r>
      <w:r w:rsidRPr="00C34C35">
        <w:rPr>
          <w:rFonts w:ascii="Arial" w:eastAsia="Times New Roman" w:hAnsi="Arial" w:cs="Arial"/>
          <w:color w:val="FF0000"/>
          <w:sz w:val="22"/>
          <w:szCs w:val="22"/>
        </w:rPr>
        <w:t xml:space="preserve">samotné/ho žadatele/žadatelky </w:t>
      </w:r>
      <w:r>
        <w:rPr>
          <w:rFonts w:ascii="Arial" w:eastAsia="Times New Roman" w:hAnsi="Arial" w:cs="Arial"/>
          <w:sz w:val="22"/>
          <w:szCs w:val="22"/>
        </w:rPr>
        <w:t xml:space="preserve">v návaznosti na konkrétní </w:t>
      </w:r>
      <w:r w:rsidRPr="00C34C35">
        <w:rPr>
          <w:rFonts w:ascii="Arial" w:eastAsia="Times New Roman" w:hAnsi="Arial" w:cs="Arial"/>
          <w:color w:val="FF0000"/>
          <w:sz w:val="22"/>
          <w:szCs w:val="22"/>
        </w:rPr>
        <w:t xml:space="preserve">jím/jí </w:t>
      </w:r>
      <w:r>
        <w:rPr>
          <w:rFonts w:ascii="Arial" w:eastAsia="Times New Roman" w:hAnsi="Arial" w:cs="Arial"/>
          <w:sz w:val="22"/>
          <w:szCs w:val="22"/>
        </w:rPr>
        <w:t>uvedené důvody</w:t>
      </w:r>
      <w:r w:rsidR="00340415">
        <w:rPr>
          <w:rFonts w:ascii="Arial" w:eastAsia="Times New Roman" w:hAnsi="Arial" w:cs="Arial"/>
          <w:sz w:val="22"/>
          <w:szCs w:val="22"/>
        </w:rPr>
        <w:t xml:space="preserve"> a</w:t>
      </w:r>
      <w:r w:rsidR="007303A3">
        <w:rPr>
          <w:rFonts w:ascii="Arial" w:eastAsia="Times New Roman" w:hAnsi="Arial" w:cs="Arial"/>
          <w:sz w:val="22"/>
          <w:szCs w:val="22"/>
        </w:rPr>
        <w:t> </w:t>
      </w:r>
      <w:r w:rsidR="00340415">
        <w:rPr>
          <w:rFonts w:ascii="Arial" w:eastAsia="Times New Roman" w:hAnsi="Arial" w:cs="Arial"/>
          <w:sz w:val="22"/>
          <w:szCs w:val="22"/>
        </w:rPr>
        <w:t>také k tomu, že povolení kratší služební doby nebrání řádnému plnění úkolů služebního úřadu</w:t>
      </w:r>
      <w:r>
        <w:rPr>
          <w:rFonts w:ascii="Arial" w:eastAsia="Times New Roman" w:hAnsi="Arial" w:cs="Arial"/>
          <w:sz w:val="22"/>
          <w:szCs w:val="22"/>
        </w:rPr>
        <w:t>.</w:t>
      </w:r>
    </w:p>
    <w:p w14:paraId="3CCBD627" w14:textId="77777777" w:rsidR="00026CD5" w:rsidRDefault="00026CD5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</w:p>
    <w:p w14:paraId="0AF04694" w14:textId="5933E135" w:rsidR="00026CD5" w:rsidRDefault="00026CD5" w:rsidP="00CC1DDC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Služební orgán může v souladu s § 165 odst. 2 zákona o státní službě na žádost státního zaměstnance nebo z moci úřední vydat nové rozhodnutí, kterým zruší rozhodnutí o povolení kratší služební doby, zkrátí dobu, na kterou je povolena kratší služební doba nebo změní rozsah povolení kratší služební doby, a to v případě, že pominuly důvody vydání tohoto rozhodnutí nebo se podstatně změnily okolnosti, za nichž bylo toto rozhodnutí vydáno, zejména pokud kratší služební doba brání řádnému plnění úkolů </w:t>
      </w:r>
      <w:r w:rsidRPr="00324096">
        <w:rPr>
          <w:rFonts w:ascii="Arial" w:eastAsia="Times New Roman" w:hAnsi="Arial" w:cs="Arial"/>
        </w:rPr>
        <w:t>služebního úřadu</w:t>
      </w:r>
      <w:r>
        <w:rPr>
          <w:rFonts w:ascii="Arial" w:eastAsia="Times New Roman" w:hAnsi="Arial" w:cs="Arial"/>
        </w:rPr>
        <w:t>.</w:t>
      </w:r>
    </w:p>
    <w:p w14:paraId="68E4D7EC" w14:textId="77777777" w:rsidR="006568C4" w:rsidRDefault="006568C4">
      <w:pPr>
        <w:pStyle w:val="Default"/>
        <w:tabs>
          <w:tab w:val="left" w:pos="709"/>
        </w:tabs>
        <w:ind w:firstLine="709"/>
        <w:jc w:val="both"/>
        <w:rPr>
          <w:rFonts w:ascii="Arial" w:eastAsia="Times New Roman" w:hAnsi="Arial" w:cs="Arial"/>
          <w:sz w:val="22"/>
          <w:szCs w:val="22"/>
        </w:rPr>
      </w:pPr>
    </w:p>
    <w:p w14:paraId="2E3C665B" w14:textId="134DE620" w:rsidR="00907FBA" w:rsidRDefault="00907FBA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  <w:r>
        <w:rPr>
          <w:rFonts w:ascii="Arial" w:eastAsia="Times New Roman" w:hAnsi="Arial" w:cs="Arial"/>
          <w:sz w:val="22"/>
          <w:szCs w:val="22"/>
        </w:rPr>
        <w:t xml:space="preserve">Podle § 144 odst. 1 </w:t>
      </w:r>
      <w:bookmarkStart w:id="17" w:name="_Hlk187228114"/>
      <w:r>
        <w:rPr>
          <w:rFonts w:ascii="Arial" w:eastAsia="Times New Roman" w:hAnsi="Arial" w:cs="Arial"/>
          <w:sz w:val="22"/>
          <w:szCs w:val="22"/>
        </w:rPr>
        <w:t>zákona o státní službě se o</w:t>
      </w:r>
      <w:r w:rsidRPr="004C6A73">
        <w:rPr>
          <w:rFonts w:ascii="Arial" w:eastAsia="Times New Roman" w:hAnsi="Arial" w:cs="Arial"/>
          <w:sz w:val="22"/>
          <w:szCs w:val="22"/>
        </w:rPr>
        <w:t>dměňování státních zaměstnanců řídí zákoníkem práce, není-li stanoveno jinak.</w:t>
      </w:r>
      <w:r w:rsidR="00333A74">
        <w:rPr>
          <w:rFonts w:ascii="Arial" w:eastAsia="Times New Roman" w:hAnsi="Arial" w:cs="Arial"/>
          <w:sz w:val="22"/>
          <w:szCs w:val="22"/>
        </w:rPr>
        <w:t xml:space="preserve"> </w:t>
      </w:r>
      <w:r>
        <w:rPr>
          <w:rFonts w:ascii="Arial" w:eastAsia="Times New Roman" w:hAnsi="Arial" w:cs="Arial"/>
          <w:sz w:val="22"/>
          <w:szCs w:val="22"/>
        </w:rPr>
        <w:t>Podle § 145 odst. 1 a 2 zákona o státní službě p</w:t>
      </w:r>
      <w:r w:rsidRPr="004C6A73">
        <w:rPr>
          <w:rFonts w:ascii="Arial" w:eastAsia="Times New Roman" w:hAnsi="Arial" w:cs="Arial"/>
          <w:sz w:val="22"/>
          <w:szCs w:val="22"/>
        </w:rPr>
        <w:t xml:space="preserve">rvní až </w:t>
      </w:r>
      <w:r w:rsidR="002414E2">
        <w:rPr>
          <w:rFonts w:ascii="Arial" w:eastAsia="Times New Roman" w:hAnsi="Arial" w:cs="Arial"/>
          <w:sz w:val="22"/>
          <w:szCs w:val="22"/>
        </w:rPr>
        <w:t>pátá</w:t>
      </w:r>
      <w:r w:rsidR="002414E2" w:rsidRPr="004C6A73">
        <w:rPr>
          <w:rFonts w:ascii="Arial" w:eastAsia="Times New Roman" w:hAnsi="Arial" w:cs="Arial"/>
          <w:sz w:val="22"/>
          <w:szCs w:val="22"/>
        </w:rPr>
        <w:t xml:space="preserve"> </w:t>
      </w:r>
      <w:r w:rsidRPr="004C6A73">
        <w:rPr>
          <w:rFonts w:ascii="Arial" w:eastAsia="Times New Roman" w:hAnsi="Arial" w:cs="Arial"/>
          <w:sz w:val="22"/>
          <w:szCs w:val="22"/>
        </w:rPr>
        <w:t>platová třída stanovená zákoníkem práce se v případě státních zaměstnanců nepoužijí. Výši platových tarifů s</w:t>
      </w:r>
      <w:r>
        <w:rPr>
          <w:rFonts w:ascii="Arial" w:eastAsia="Times New Roman" w:hAnsi="Arial" w:cs="Arial"/>
          <w:sz w:val="22"/>
          <w:szCs w:val="22"/>
        </w:rPr>
        <w:t> </w:t>
      </w:r>
      <w:r w:rsidRPr="004C6A73">
        <w:rPr>
          <w:rFonts w:ascii="Arial" w:eastAsia="Times New Roman" w:hAnsi="Arial" w:cs="Arial"/>
          <w:sz w:val="22"/>
          <w:szCs w:val="22"/>
        </w:rPr>
        <w:t>přihlédnutím k povinnostem a omezením při výkonu služby a</w:t>
      </w:r>
      <w:r w:rsidR="0005634C">
        <w:rPr>
          <w:rFonts w:ascii="Arial" w:eastAsia="Times New Roman" w:hAnsi="Arial" w:cs="Arial"/>
          <w:sz w:val="22"/>
          <w:szCs w:val="22"/>
        </w:rPr>
        <w:t> </w:t>
      </w:r>
      <w:r w:rsidRPr="004C6A73">
        <w:rPr>
          <w:rFonts w:ascii="Arial" w:eastAsia="Times New Roman" w:hAnsi="Arial" w:cs="Arial"/>
          <w:sz w:val="22"/>
          <w:szCs w:val="22"/>
        </w:rPr>
        <w:t>k jeho významu a způsob jejich určení pro státní zaměstnance stanoví vláda naříze</w:t>
      </w:r>
      <w:r>
        <w:rPr>
          <w:rFonts w:ascii="Arial" w:eastAsia="Times New Roman" w:hAnsi="Arial" w:cs="Arial"/>
          <w:sz w:val="22"/>
          <w:szCs w:val="22"/>
        </w:rPr>
        <w:t xml:space="preserve">ním. </w:t>
      </w:r>
      <w:r w:rsidRPr="00596203">
        <w:rPr>
          <w:rFonts w:ascii="Arial" w:eastAsia="Times New Roman" w:hAnsi="Arial" w:cs="Arial"/>
          <w:sz w:val="22"/>
          <w:szCs w:val="22"/>
        </w:rPr>
        <w:t>Charakteristika platových tříd je uvedena v příloze č. 1 k tomuto zákonu. Vláda na jejím základě stanoví nařízením katalog správních činností a jejich zařazení podle složitosti, odpovědnosti a</w:t>
      </w:r>
      <w:r w:rsidR="0005634C">
        <w:rPr>
          <w:rFonts w:ascii="Arial" w:eastAsia="Times New Roman" w:hAnsi="Arial" w:cs="Arial"/>
          <w:sz w:val="22"/>
          <w:szCs w:val="22"/>
        </w:rPr>
        <w:t> </w:t>
      </w:r>
      <w:r w:rsidRPr="00596203">
        <w:rPr>
          <w:rFonts w:ascii="Arial" w:eastAsia="Times New Roman" w:hAnsi="Arial" w:cs="Arial"/>
          <w:sz w:val="22"/>
          <w:szCs w:val="22"/>
        </w:rPr>
        <w:t>namáhavosti do jednotlivých platových tříd.</w:t>
      </w:r>
      <w:r>
        <w:rPr>
          <w:rFonts w:ascii="Arial" w:eastAsia="Times New Roman" w:hAnsi="Arial" w:cs="Arial"/>
          <w:sz w:val="22"/>
          <w:szCs w:val="22"/>
        </w:rPr>
        <w:t xml:space="preserve"> Těmito nařízeními j</w:t>
      </w:r>
      <w:r w:rsidR="00E22164">
        <w:rPr>
          <w:rFonts w:ascii="Arial" w:eastAsia="Times New Roman" w:hAnsi="Arial" w:cs="Arial"/>
          <w:sz w:val="22"/>
          <w:szCs w:val="22"/>
        </w:rPr>
        <w:t>sou</w:t>
      </w:r>
      <w:r>
        <w:rPr>
          <w:rFonts w:ascii="Arial" w:eastAsia="Times New Roman" w:hAnsi="Arial" w:cs="Arial"/>
          <w:sz w:val="22"/>
          <w:szCs w:val="22"/>
        </w:rPr>
        <w:t xml:space="preserve"> nařízení </w:t>
      </w:r>
      <w:r w:rsidRPr="00596203">
        <w:rPr>
          <w:rFonts w:ascii="Arial" w:eastAsia="Times New Roman" w:hAnsi="Arial" w:cs="Arial"/>
          <w:sz w:val="22"/>
          <w:szCs w:val="22"/>
        </w:rPr>
        <w:t>vlády č.</w:t>
      </w:r>
      <w:r w:rsidR="0005634C">
        <w:rPr>
          <w:rFonts w:ascii="Arial" w:eastAsia="Times New Roman" w:hAnsi="Arial" w:cs="Arial"/>
          <w:sz w:val="22"/>
          <w:szCs w:val="22"/>
        </w:rPr>
        <w:t> </w:t>
      </w:r>
      <w:r w:rsidRPr="00596203">
        <w:rPr>
          <w:rFonts w:ascii="Arial" w:eastAsia="Times New Roman" w:hAnsi="Arial" w:cs="Arial"/>
          <w:sz w:val="22"/>
          <w:szCs w:val="22"/>
        </w:rPr>
        <w:t>304/2014 Sb.</w:t>
      </w:r>
      <w:r>
        <w:rPr>
          <w:rFonts w:ascii="Arial" w:eastAsia="Times New Roman" w:hAnsi="Arial" w:cs="Arial"/>
          <w:sz w:val="22"/>
          <w:szCs w:val="22"/>
        </w:rPr>
        <w:t xml:space="preserve">, a dále </w:t>
      </w:r>
      <w:r w:rsidRPr="00CB7A4D">
        <w:rPr>
          <w:rFonts w:ascii="Arial" w:eastAsia="Times New Roman" w:hAnsi="Arial" w:cs="Arial"/>
          <w:sz w:val="22"/>
          <w:szCs w:val="22"/>
        </w:rPr>
        <w:t xml:space="preserve">nařízení vlády č. 302/2014 Sb., </w:t>
      </w:r>
      <w:r w:rsidRPr="00CB7A4D">
        <w:rPr>
          <w:rFonts w:ascii="Arial" w:eastAsiaTheme="minorHAnsi" w:hAnsi="Arial" w:cs="Arial"/>
          <w:color w:val="auto"/>
          <w:sz w:val="22"/>
          <w:szCs w:val="22"/>
          <w:lang w:eastAsia="en-US"/>
        </w:rPr>
        <w:t>o katalogu správních činností</w:t>
      </w:r>
      <w:r>
        <w:rPr>
          <w:rFonts w:ascii="Arial" w:eastAsia="Times New Roman" w:hAnsi="Arial" w:cs="Arial"/>
          <w:sz w:val="22"/>
          <w:szCs w:val="22"/>
        </w:rPr>
        <w:t>.</w:t>
      </w:r>
    </w:p>
    <w:bookmarkEnd w:id="17"/>
    <w:p w14:paraId="5E2F80EE" w14:textId="77777777" w:rsidR="00333A74" w:rsidRDefault="00333A74">
      <w:pPr>
        <w:pStyle w:val="Default"/>
        <w:tabs>
          <w:tab w:val="left" w:pos="709"/>
        </w:tabs>
        <w:ind w:firstLine="709"/>
        <w:jc w:val="both"/>
        <w:rPr>
          <w:rFonts w:ascii="Arial" w:eastAsia="Times New Roman" w:hAnsi="Arial" w:cs="Arial"/>
          <w:sz w:val="22"/>
          <w:szCs w:val="22"/>
        </w:rPr>
      </w:pPr>
    </w:p>
    <w:p w14:paraId="5F721C6D" w14:textId="77777777" w:rsidR="00907FBA" w:rsidRDefault="00907FBA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  <w:r>
        <w:rPr>
          <w:rFonts w:ascii="Arial" w:eastAsia="Times New Roman" w:hAnsi="Arial" w:cs="Arial"/>
          <w:sz w:val="22"/>
          <w:szCs w:val="22"/>
        </w:rPr>
        <w:t>Podle § 123 odst. 1 zákoníku práce z</w:t>
      </w:r>
      <w:r w:rsidRPr="00596203">
        <w:rPr>
          <w:rFonts w:ascii="Arial" w:eastAsia="Times New Roman" w:hAnsi="Arial" w:cs="Arial"/>
          <w:sz w:val="22"/>
          <w:szCs w:val="22"/>
        </w:rPr>
        <w:t>aměstnanci přísluší platový tarif stanovený pro platovou třídu a platový stupeň, do kterých je zařazen, není-li v tomto zákoně dále stanoveno jinak.</w:t>
      </w:r>
    </w:p>
    <w:p w14:paraId="37B96601" w14:textId="77777777" w:rsidR="00F61DA0" w:rsidRDefault="00F61DA0">
      <w:pPr>
        <w:pStyle w:val="Default"/>
        <w:tabs>
          <w:tab w:val="left" w:pos="709"/>
        </w:tabs>
        <w:jc w:val="both"/>
        <w:rPr>
          <w:rFonts w:ascii="Arial" w:hAnsi="Arial" w:cs="Arial"/>
          <w:sz w:val="22"/>
          <w:szCs w:val="22"/>
        </w:rPr>
      </w:pPr>
    </w:p>
    <w:p w14:paraId="5E8AF71F" w14:textId="77777777" w:rsidR="001C0207" w:rsidRDefault="00F61DA0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sz w:val="22"/>
          <w:szCs w:val="22"/>
        </w:rPr>
      </w:pPr>
      <w:r w:rsidRPr="00EF49A0">
        <w:rPr>
          <w:rFonts w:ascii="Arial" w:hAnsi="Arial" w:cs="Arial"/>
          <w:sz w:val="22"/>
          <w:szCs w:val="22"/>
        </w:rPr>
        <w:lastRenderedPageBreak/>
        <w:t xml:space="preserve">Vzhledem k tomu, že </w:t>
      </w:r>
      <w:r w:rsidRPr="00F46451">
        <w:rPr>
          <w:rFonts w:ascii="Arial" w:hAnsi="Arial" w:cs="Arial"/>
          <w:color w:val="FF0000"/>
          <w:sz w:val="22"/>
          <w:szCs w:val="22"/>
        </w:rPr>
        <w:t>žadatel/žadatelka</w:t>
      </w:r>
      <w:r w:rsidRPr="00F46451">
        <w:rPr>
          <w:rFonts w:ascii="Arial" w:eastAsia="Times New Roman" w:hAnsi="Arial" w:cs="Arial"/>
          <w:color w:val="FF0000"/>
          <w:sz w:val="22"/>
          <w:szCs w:val="22"/>
        </w:rPr>
        <w:t xml:space="preserve"> </w:t>
      </w:r>
      <w:r w:rsidRPr="00EF49A0">
        <w:rPr>
          <w:rFonts w:ascii="Arial" w:eastAsia="Times New Roman" w:hAnsi="Arial" w:cs="Arial"/>
          <w:sz w:val="22"/>
          <w:szCs w:val="22"/>
        </w:rPr>
        <w:t>bude na služebním místě</w:t>
      </w:r>
      <w:r w:rsidRPr="00EF49A0">
        <w:rPr>
          <w:rFonts w:ascii="Arial" w:eastAsia="Times New Roman" w:hAnsi="Arial" w:cs="Arial"/>
          <w:i/>
          <w:color w:val="FF0000"/>
          <w:sz w:val="22"/>
          <w:szCs w:val="22"/>
        </w:rPr>
        <w:t xml:space="preserve"> </w:t>
      </w:r>
      <w:r w:rsidRPr="00EF49A0">
        <w:rPr>
          <w:rFonts w:ascii="Arial" w:eastAsia="Times New Roman" w:hAnsi="Arial" w:cs="Arial"/>
          <w:sz w:val="22"/>
          <w:szCs w:val="22"/>
        </w:rPr>
        <w:t>vykonávat</w:t>
      </w:r>
      <w:r w:rsidRPr="00EF49A0">
        <w:rPr>
          <w:rFonts w:ascii="Arial" w:eastAsia="Times New Roman" w:hAnsi="Arial" w:cs="Arial"/>
          <w:i/>
          <w:color w:val="FF0000"/>
          <w:sz w:val="22"/>
          <w:szCs w:val="22"/>
        </w:rPr>
        <w:t xml:space="preserve"> </w:t>
      </w:r>
      <w:r w:rsidRPr="00EF49A0">
        <w:rPr>
          <w:rFonts w:ascii="Arial" w:eastAsia="Times New Roman" w:hAnsi="Arial" w:cs="Arial"/>
          <w:sz w:val="22"/>
          <w:szCs w:val="22"/>
        </w:rPr>
        <w:t>v souladu s</w:t>
      </w:r>
      <w:r w:rsidR="00267B4F">
        <w:rPr>
          <w:rFonts w:ascii="Arial" w:eastAsia="Times New Roman" w:hAnsi="Arial" w:cs="Arial"/>
          <w:sz w:val="22"/>
          <w:szCs w:val="22"/>
        </w:rPr>
        <w:t> </w:t>
      </w:r>
      <w:r w:rsidRPr="00EF49A0">
        <w:rPr>
          <w:rFonts w:ascii="Arial" w:eastAsia="Times New Roman" w:hAnsi="Arial" w:cs="Arial"/>
          <w:sz w:val="22"/>
          <w:szCs w:val="22"/>
        </w:rPr>
        <w:t xml:space="preserve">přílohou č. 1 k zákonu o státní službě činnosti charakteristické pro </w:t>
      </w:r>
      <w:r w:rsidRPr="00EF49A0">
        <w:rPr>
          <w:rFonts w:ascii="Arial" w:eastAsia="Times New Roman" w:hAnsi="Arial" w:cs="Arial"/>
          <w:color w:val="FF0000"/>
          <w:sz w:val="22"/>
          <w:szCs w:val="22"/>
        </w:rPr>
        <w:t>X</w:t>
      </w:r>
      <w:r w:rsidRPr="00F46451">
        <w:rPr>
          <w:rFonts w:ascii="Arial" w:eastAsia="Times New Roman" w:hAnsi="Arial" w:cs="Arial"/>
          <w:color w:val="auto"/>
          <w:sz w:val="22"/>
          <w:szCs w:val="22"/>
        </w:rPr>
        <w:t>. </w:t>
      </w:r>
      <w:r w:rsidRPr="00EF49A0">
        <w:rPr>
          <w:rFonts w:ascii="Arial" w:eastAsia="Times New Roman" w:hAnsi="Arial" w:cs="Arial"/>
          <w:sz w:val="22"/>
          <w:szCs w:val="22"/>
        </w:rPr>
        <w:t xml:space="preserve">platovou třídu, kterou je toto služební místo klasifikováno, zařazuje se pro účely určení platového tarifu do </w:t>
      </w:r>
      <w:r w:rsidRPr="00EF49A0">
        <w:rPr>
          <w:rFonts w:ascii="Arial" w:eastAsia="Times New Roman" w:hAnsi="Arial" w:cs="Arial"/>
          <w:color w:val="FF0000"/>
          <w:sz w:val="22"/>
          <w:szCs w:val="22"/>
        </w:rPr>
        <w:t>X</w:t>
      </w:r>
      <w:r w:rsidRPr="00F46451">
        <w:rPr>
          <w:rFonts w:ascii="Arial" w:eastAsia="Times New Roman" w:hAnsi="Arial" w:cs="Arial"/>
          <w:color w:val="auto"/>
          <w:sz w:val="22"/>
          <w:szCs w:val="22"/>
        </w:rPr>
        <w:t>.</w:t>
      </w:r>
      <w:r w:rsidR="00267B4F" w:rsidRPr="00F46451">
        <w:rPr>
          <w:rFonts w:ascii="Arial" w:eastAsia="Times New Roman" w:hAnsi="Arial" w:cs="Arial"/>
          <w:color w:val="auto"/>
          <w:sz w:val="22"/>
          <w:szCs w:val="22"/>
        </w:rPr>
        <w:t> </w:t>
      </w:r>
      <w:r w:rsidRPr="00EF49A0">
        <w:rPr>
          <w:rFonts w:ascii="Arial" w:eastAsia="Times New Roman" w:hAnsi="Arial" w:cs="Arial"/>
          <w:sz w:val="22"/>
          <w:szCs w:val="22"/>
        </w:rPr>
        <w:t>platové třídy.</w:t>
      </w:r>
      <w:r w:rsidR="001C0207" w:rsidRPr="00E73006">
        <w:rPr>
          <w:rFonts w:ascii="Arial" w:eastAsia="Times New Roman" w:hAnsi="Arial" w:cs="Arial"/>
          <w:sz w:val="22"/>
          <w:szCs w:val="22"/>
        </w:rPr>
        <w:t xml:space="preserve"> </w:t>
      </w:r>
    </w:p>
    <w:p w14:paraId="14375A66" w14:textId="77777777" w:rsidR="00333A74" w:rsidRPr="00E73006" w:rsidRDefault="00333A74">
      <w:pPr>
        <w:pStyle w:val="Default"/>
        <w:tabs>
          <w:tab w:val="left" w:pos="709"/>
        </w:tabs>
        <w:ind w:firstLine="709"/>
        <w:jc w:val="both"/>
        <w:rPr>
          <w:rFonts w:ascii="Arial" w:eastAsia="Times New Roman" w:hAnsi="Arial" w:cs="Arial"/>
          <w:sz w:val="22"/>
          <w:szCs w:val="22"/>
        </w:rPr>
      </w:pPr>
    </w:p>
    <w:p w14:paraId="2A93B161" w14:textId="77777777" w:rsidR="001C0207" w:rsidRDefault="001C0207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color w:val="auto"/>
          <w:sz w:val="22"/>
          <w:szCs w:val="22"/>
        </w:rPr>
      </w:pPr>
      <w:r w:rsidRPr="00A97292">
        <w:rPr>
          <w:rFonts w:ascii="Arial" w:eastAsia="Times New Roman" w:hAnsi="Arial" w:cs="Arial"/>
          <w:color w:val="FF0000"/>
          <w:sz w:val="22"/>
          <w:szCs w:val="22"/>
        </w:rPr>
        <w:t>Žadatel/</w:t>
      </w:r>
      <w:r w:rsidR="00163033">
        <w:rPr>
          <w:rFonts w:ascii="Arial" w:eastAsia="Times New Roman" w:hAnsi="Arial" w:cs="Arial"/>
          <w:color w:val="FF0000"/>
          <w:sz w:val="22"/>
          <w:szCs w:val="22"/>
        </w:rPr>
        <w:t>Ž</w:t>
      </w:r>
      <w:r w:rsidRPr="00A97292">
        <w:rPr>
          <w:rFonts w:ascii="Arial" w:eastAsia="Times New Roman" w:hAnsi="Arial" w:cs="Arial"/>
          <w:color w:val="FF0000"/>
          <w:sz w:val="22"/>
          <w:szCs w:val="22"/>
        </w:rPr>
        <w:t xml:space="preserve">adatelka </w:t>
      </w:r>
      <w:r w:rsidRPr="00A97292">
        <w:rPr>
          <w:rFonts w:ascii="Arial" w:eastAsia="Times New Roman" w:hAnsi="Arial" w:cs="Arial"/>
          <w:sz w:val="22"/>
          <w:szCs w:val="22"/>
        </w:rPr>
        <w:t xml:space="preserve">se podle § 3 nařízení vlády č. 304/2014 Sb. </w:t>
      </w:r>
      <w:r w:rsidR="00473A54" w:rsidRPr="00A97292">
        <w:rPr>
          <w:rFonts w:ascii="Arial" w:eastAsia="Times New Roman" w:hAnsi="Arial" w:cs="Arial"/>
          <w:sz w:val="22"/>
          <w:szCs w:val="22"/>
        </w:rPr>
        <w:t xml:space="preserve">a </w:t>
      </w:r>
      <w:r w:rsidRPr="00A97292">
        <w:rPr>
          <w:rFonts w:ascii="Arial" w:eastAsia="Times New Roman" w:hAnsi="Arial" w:cs="Arial"/>
          <w:sz w:val="22"/>
          <w:szCs w:val="22"/>
        </w:rPr>
        <w:t xml:space="preserve">podle své započitatelné praxe, která ke dni </w:t>
      </w:r>
      <w:r w:rsidR="00473A54" w:rsidRPr="00A97292">
        <w:rPr>
          <w:rFonts w:ascii="Arial" w:eastAsia="Times New Roman" w:hAnsi="Arial" w:cs="Arial"/>
          <w:color w:val="FF0000"/>
          <w:sz w:val="22"/>
          <w:szCs w:val="22"/>
        </w:rPr>
        <w:t>X</w:t>
      </w:r>
      <w:r w:rsidRPr="00A97292">
        <w:rPr>
          <w:rFonts w:ascii="Arial" w:eastAsia="Times New Roman" w:hAnsi="Arial" w:cs="Arial"/>
          <w:color w:val="FF0000"/>
          <w:sz w:val="22"/>
          <w:szCs w:val="22"/>
        </w:rPr>
        <w:t xml:space="preserve">. </w:t>
      </w:r>
      <w:r w:rsidR="00473A54" w:rsidRPr="00A97292">
        <w:rPr>
          <w:rFonts w:ascii="Arial" w:eastAsia="Times New Roman" w:hAnsi="Arial" w:cs="Arial"/>
          <w:color w:val="FF0000"/>
          <w:sz w:val="22"/>
          <w:szCs w:val="22"/>
        </w:rPr>
        <w:t>měsíce</w:t>
      </w:r>
      <w:r w:rsidRPr="00A97292">
        <w:rPr>
          <w:rFonts w:ascii="Arial" w:eastAsia="Times New Roman" w:hAnsi="Arial" w:cs="Arial"/>
          <w:color w:val="FF0000"/>
          <w:sz w:val="22"/>
          <w:szCs w:val="22"/>
        </w:rPr>
        <w:t xml:space="preserve"> 20</w:t>
      </w:r>
      <w:r w:rsidR="00473A54" w:rsidRPr="00A97292">
        <w:rPr>
          <w:rFonts w:ascii="Arial" w:eastAsia="Times New Roman" w:hAnsi="Arial" w:cs="Arial"/>
          <w:color w:val="FF0000"/>
          <w:sz w:val="22"/>
          <w:szCs w:val="22"/>
        </w:rPr>
        <w:t>XX</w:t>
      </w:r>
      <w:r w:rsidRPr="00A97292">
        <w:rPr>
          <w:rFonts w:ascii="Arial" w:eastAsia="Times New Roman" w:hAnsi="Arial" w:cs="Arial"/>
          <w:color w:val="FF0000"/>
          <w:sz w:val="22"/>
          <w:szCs w:val="22"/>
        </w:rPr>
        <w:t xml:space="preserve"> </w:t>
      </w:r>
      <w:r w:rsidRPr="00A97292">
        <w:rPr>
          <w:rFonts w:ascii="Arial" w:eastAsia="Times New Roman" w:hAnsi="Arial" w:cs="Arial"/>
          <w:sz w:val="22"/>
          <w:szCs w:val="22"/>
        </w:rPr>
        <w:t xml:space="preserve">činí </w:t>
      </w:r>
      <w:r w:rsidRPr="00A97292">
        <w:rPr>
          <w:rFonts w:ascii="Arial" w:eastAsia="Times New Roman" w:hAnsi="Arial" w:cs="Arial"/>
          <w:color w:val="FF0000"/>
          <w:sz w:val="22"/>
          <w:szCs w:val="22"/>
        </w:rPr>
        <w:t>X let a X dní</w:t>
      </w:r>
      <w:r w:rsidRPr="00287D4C">
        <w:rPr>
          <w:rFonts w:ascii="Arial" w:eastAsia="Times New Roman" w:hAnsi="Arial" w:cs="Arial"/>
          <w:color w:val="auto"/>
          <w:sz w:val="22"/>
          <w:szCs w:val="22"/>
        </w:rPr>
        <w:t>,</w:t>
      </w:r>
      <w:r w:rsidRPr="00A97292">
        <w:rPr>
          <w:rFonts w:ascii="Arial" w:eastAsia="Times New Roman" w:hAnsi="Arial" w:cs="Arial"/>
          <w:sz w:val="22"/>
          <w:szCs w:val="22"/>
        </w:rPr>
        <w:t xml:space="preserve"> zařazuje do </w:t>
      </w:r>
      <w:r w:rsidRPr="00A97292">
        <w:rPr>
          <w:rFonts w:ascii="Arial" w:eastAsia="Times New Roman" w:hAnsi="Arial" w:cs="Arial"/>
          <w:color w:val="FF0000"/>
          <w:sz w:val="22"/>
          <w:szCs w:val="22"/>
        </w:rPr>
        <w:t>X</w:t>
      </w:r>
      <w:r w:rsidRPr="00F46451">
        <w:rPr>
          <w:rFonts w:ascii="Arial" w:eastAsia="Times New Roman" w:hAnsi="Arial" w:cs="Arial"/>
          <w:color w:val="auto"/>
          <w:sz w:val="22"/>
          <w:szCs w:val="22"/>
        </w:rPr>
        <w:t>.</w:t>
      </w:r>
      <w:r w:rsidRPr="00A97292">
        <w:rPr>
          <w:rFonts w:ascii="Arial" w:eastAsia="Times New Roman" w:hAnsi="Arial" w:cs="Arial"/>
          <w:sz w:val="22"/>
          <w:szCs w:val="22"/>
        </w:rPr>
        <w:t xml:space="preserve"> platového stupně, jako stupně odpovídajícího celkové délce dosažené praxe</w:t>
      </w:r>
      <w:r w:rsidRPr="00A97292">
        <w:rPr>
          <w:rFonts w:ascii="Arial" w:eastAsia="Times New Roman" w:hAnsi="Arial" w:cs="Arial"/>
          <w:color w:val="auto"/>
          <w:sz w:val="22"/>
          <w:szCs w:val="22"/>
        </w:rPr>
        <w:t>.</w:t>
      </w:r>
      <w:r w:rsidR="00C1375A" w:rsidRPr="00C1375A">
        <w:rPr>
          <w:rStyle w:val="Znakapoznpodarou"/>
          <w:rFonts w:ascii="Arial" w:eastAsia="Times New Roman" w:hAnsi="Arial" w:cs="Arial"/>
          <w:color w:val="FF0000"/>
          <w:sz w:val="22"/>
          <w:szCs w:val="22"/>
        </w:rPr>
        <w:footnoteReference w:id="8"/>
      </w:r>
    </w:p>
    <w:p w14:paraId="7F08A429" w14:textId="77777777" w:rsidR="00333A74" w:rsidRPr="00A97292" w:rsidRDefault="00333A74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color w:val="auto"/>
          <w:sz w:val="22"/>
          <w:szCs w:val="22"/>
        </w:rPr>
      </w:pPr>
    </w:p>
    <w:p w14:paraId="098EB581" w14:textId="77777777" w:rsidR="001C0207" w:rsidRDefault="001C0207">
      <w:pPr>
        <w:pStyle w:val="Default"/>
        <w:tabs>
          <w:tab w:val="left" w:pos="709"/>
        </w:tabs>
        <w:jc w:val="both"/>
        <w:rPr>
          <w:rFonts w:ascii="Arial" w:hAnsi="Arial" w:cs="Arial"/>
          <w:sz w:val="22"/>
          <w:szCs w:val="22"/>
        </w:rPr>
      </w:pPr>
      <w:r w:rsidRPr="005A7F61">
        <w:rPr>
          <w:rFonts w:ascii="Arial" w:eastAsia="Times New Roman" w:hAnsi="Arial" w:cs="Arial"/>
          <w:color w:val="auto"/>
          <w:sz w:val="22"/>
          <w:szCs w:val="22"/>
        </w:rPr>
        <w:t>Na základě výše uveden</w:t>
      </w:r>
      <w:r>
        <w:rPr>
          <w:rFonts w:ascii="Arial" w:eastAsia="Times New Roman" w:hAnsi="Arial" w:cs="Arial"/>
          <w:color w:val="auto"/>
          <w:sz w:val="22"/>
          <w:szCs w:val="22"/>
        </w:rPr>
        <w:t>ého</w:t>
      </w:r>
      <w:r w:rsidRPr="005A7F61">
        <w:rPr>
          <w:rFonts w:ascii="Arial" w:eastAsia="Times New Roman" w:hAnsi="Arial" w:cs="Arial"/>
          <w:color w:val="auto"/>
          <w:sz w:val="22"/>
          <w:szCs w:val="22"/>
        </w:rPr>
        <w:t xml:space="preserve"> tedy pro účely určení celkové výše platu</w:t>
      </w:r>
      <w:r w:rsidR="007D3E27">
        <w:rPr>
          <w:rFonts w:ascii="Arial" w:eastAsia="Times New Roman" w:hAnsi="Arial" w:cs="Arial"/>
          <w:color w:val="auto"/>
          <w:sz w:val="22"/>
          <w:szCs w:val="22"/>
        </w:rPr>
        <w:t xml:space="preserve"> </w:t>
      </w:r>
      <w:r w:rsidR="007D3E27" w:rsidRPr="00A97292">
        <w:rPr>
          <w:rFonts w:ascii="Arial" w:eastAsia="Times New Roman" w:hAnsi="Arial" w:cs="Arial"/>
          <w:color w:val="FF0000"/>
          <w:sz w:val="22"/>
          <w:szCs w:val="22"/>
        </w:rPr>
        <w:t>žadatele/žadatelky</w:t>
      </w:r>
      <w:r w:rsidRPr="00A97292">
        <w:rPr>
          <w:rFonts w:ascii="Arial" w:eastAsia="Times New Roman" w:hAnsi="Arial" w:cs="Arial"/>
          <w:color w:val="FF0000"/>
          <w:sz w:val="22"/>
          <w:szCs w:val="22"/>
        </w:rPr>
        <w:t xml:space="preserve"> </w:t>
      </w:r>
      <w:r w:rsidRPr="005A7F61">
        <w:rPr>
          <w:rFonts w:ascii="Arial" w:eastAsia="Times New Roman" w:hAnsi="Arial" w:cs="Arial"/>
          <w:color w:val="auto"/>
          <w:sz w:val="22"/>
          <w:szCs w:val="22"/>
        </w:rPr>
        <w:t xml:space="preserve">platový tarif činí </w:t>
      </w:r>
      <w:r w:rsidRPr="00BB2876">
        <w:rPr>
          <w:rFonts w:ascii="Arial" w:hAnsi="Arial" w:cs="Arial"/>
          <w:color w:val="FF0000"/>
          <w:sz w:val="22"/>
          <w:szCs w:val="22"/>
        </w:rPr>
        <w:t>XX XXX</w:t>
      </w:r>
      <w:r w:rsidRPr="00BB2876">
        <w:rPr>
          <w:rFonts w:ascii="Arial" w:hAnsi="Arial" w:cs="Arial"/>
          <w:sz w:val="22"/>
          <w:szCs w:val="22"/>
        </w:rPr>
        <w:t xml:space="preserve"> Kč.</w:t>
      </w:r>
    </w:p>
    <w:p w14:paraId="2E8441E7" w14:textId="77777777" w:rsidR="002235C8" w:rsidRDefault="002235C8" w:rsidP="002235C8">
      <w:pPr>
        <w:spacing w:after="0" w:line="240" w:lineRule="auto"/>
        <w:contextualSpacing/>
        <w:jc w:val="both"/>
        <w:rPr>
          <w:rFonts w:ascii="Arial" w:eastAsia="Times New Roman" w:hAnsi="Arial" w:cs="Arial"/>
          <w:i/>
          <w:iCs/>
          <w:color w:val="FF0000"/>
        </w:rPr>
      </w:pPr>
    </w:p>
    <w:p w14:paraId="31078FCE" w14:textId="10AFA61C" w:rsidR="002235C8" w:rsidRPr="00CC1DDC" w:rsidRDefault="002235C8" w:rsidP="002235C8">
      <w:pPr>
        <w:spacing w:after="0" w:line="240" w:lineRule="auto"/>
        <w:contextualSpacing/>
        <w:jc w:val="both"/>
        <w:rPr>
          <w:rFonts w:ascii="Arial" w:hAnsi="Arial" w:cs="Arial"/>
          <w:b/>
          <w:bCs/>
          <w:i/>
          <w:iCs/>
          <w:u w:val="single"/>
        </w:rPr>
      </w:pPr>
      <w:r w:rsidRPr="00CC1DDC">
        <w:rPr>
          <w:rFonts w:ascii="Arial" w:eastAsia="Times New Roman" w:hAnsi="Arial" w:cs="Arial"/>
          <w:b/>
          <w:bCs/>
          <w:i/>
          <w:iCs/>
          <w:color w:val="FF0000"/>
          <w:u w:val="single"/>
        </w:rPr>
        <w:t>Následující text se uvede v případě, že žadateli/žadatelce bude přiznán</w:t>
      </w:r>
      <w:r w:rsidRPr="00CC1DDC">
        <w:rPr>
          <w:rFonts w:ascii="Arial" w:hAnsi="Arial" w:cs="Arial"/>
          <w:b/>
          <w:bCs/>
          <w:i/>
          <w:iCs/>
          <w:color w:val="FF0000"/>
          <w:u w:val="single"/>
        </w:rPr>
        <w:t xml:space="preserve"> osobní příplatek na návrh představeného již současně s přijetím do služebního poměru</w:t>
      </w:r>
      <w:r w:rsidR="00056DA4" w:rsidRPr="00CC1DDC">
        <w:rPr>
          <w:rFonts w:ascii="Arial" w:hAnsi="Arial" w:cs="Arial"/>
          <w:b/>
          <w:bCs/>
          <w:i/>
          <w:iCs/>
          <w:color w:val="FF0000"/>
          <w:u w:val="single"/>
        </w:rPr>
        <w:t>:</w:t>
      </w:r>
    </w:p>
    <w:p w14:paraId="755F8726" w14:textId="3EB5F3E1" w:rsidR="00063C5C" w:rsidRPr="00063C5C" w:rsidRDefault="00063C5C" w:rsidP="00063C5C">
      <w:pPr>
        <w:pStyle w:val="Default"/>
        <w:tabs>
          <w:tab w:val="left" w:pos="709"/>
        </w:tabs>
        <w:jc w:val="both"/>
        <w:rPr>
          <w:rFonts w:ascii="Arial" w:hAnsi="Arial" w:cs="Arial"/>
          <w:sz w:val="22"/>
          <w:szCs w:val="22"/>
        </w:rPr>
      </w:pPr>
      <w:r w:rsidRPr="00063C5C">
        <w:rPr>
          <w:rFonts w:ascii="Arial" w:hAnsi="Arial" w:cs="Arial"/>
          <w:sz w:val="22"/>
          <w:szCs w:val="22"/>
        </w:rPr>
        <w:t>Podle § 149 odst. 1 zákona o státní službě lze státnímu zaměstnanci osobní příplatek přiznat, zvýšit, snížit nebo odejmout v závislosti na výsledku jeho služebního hodnocení. Podle § 149 odst. 2 zákona o státní službě lze státnímu zaměstnanci do jeho prvního služebního hodnocení přiznat, zvýšit, snížit nebo odejmout osobní příplatek, a to na návrh představeného. Podle §</w:t>
      </w:r>
      <w:r>
        <w:rPr>
          <w:rFonts w:ascii="Arial" w:hAnsi="Arial" w:cs="Arial"/>
          <w:sz w:val="22"/>
          <w:szCs w:val="22"/>
        </w:rPr>
        <w:t> </w:t>
      </w:r>
      <w:r w:rsidRPr="00063C5C">
        <w:rPr>
          <w:rFonts w:ascii="Arial" w:hAnsi="Arial" w:cs="Arial"/>
          <w:sz w:val="22"/>
          <w:szCs w:val="22"/>
        </w:rPr>
        <w:t>149 odst. 3 zákona o státní službě lze státnímu zaměstnanci osobní příplatek přiznat, zvýšit nebo snížit též v souvislosti s jeho zařazením, převedením nebo jmenováním na jiné služební místo.</w:t>
      </w:r>
    </w:p>
    <w:p w14:paraId="6E24D745" w14:textId="77777777" w:rsidR="00063C5C" w:rsidRPr="002235C8" w:rsidRDefault="00063C5C" w:rsidP="00063C5C">
      <w:pPr>
        <w:pStyle w:val="Default"/>
        <w:tabs>
          <w:tab w:val="left" w:pos="709"/>
        </w:tabs>
        <w:jc w:val="both"/>
        <w:rPr>
          <w:rFonts w:ascii="Arial" w:hAnsi="Arial" w:cs="Arial"/>
          <w:sz w:val="22"/>
          <w:szCs w:val="22"/>
        </w:rPr>
      </w:pPr>
    </w:p>
    <w:p w14:paraId="34E5DA47" w14:textId="4765F4E3" w:rsidR="00063C5C" w:rsidRPr="002235C8" w:rsidRDefault="00063C5C">
      <w:pPr>
        <w:pStyle w:val="Default"/>
        <w:tabs>
          <w:tab w:val="left" w:pos="709"/>
        </w:tabs>
        <w:jc w:val="both"/>
        <w:rPr>
          <w:rFonts w:ascii="Arial" w:hAnsi="Arial" w:cs="Arial"/>
          <w:sz w:val="22"/>
          <w:szCs w:val="22"/>
        </w:rPr>
      </w:pPr>
      <w:r w:rsidRPr="002235C8">
        <w:rPr>
          <w:rFonts w:ascii="Arial" w:hAnsi="Arial" w:cs="Arial"/>
          <w:sz w:val="22"/>
          <w:szCs w:val="22"/>
        </w:rPr>
        <w:t xml:space="preserve">V návaznosti na návrh bezprostředně nadřízeného představeného, se </w:t>
      </w:r>
      <w:r w:rsidRPr="00F46451">
        <w:rPr>
          <w:rFonts w:ascii="Arial" w:hAnsi="Arial" w:cs="Arial"/>
          <w:color w:val="FF0000"/>
          <w:sz w:val="22"/>
          <w:szCs w:val="22"/>
        </w:rPr>
        <w:t>žadateli/žadatelce</w:t>
      </w:r>
      <w:r w:rsidRPr="002235C8">
        <w:rPr>
          <w:rFonts w:ascii="Arial" w:hAnsi="Arial" w:cs="Arial"/>
          <w:sz w:val="22"/>
          <w:szCs w:val="22"/>
        </w:rPr>
        <w:t xml:space="preserve"> přiznává osobní příplatek ve výši </w:t>
      </w:r>
      <w:r w:rsidRPr="00F46451">
        <w:rPr>
          <w:rFonts w:ascii="Arial" w:hAnsi="Arial" w:cs="Arial"/>
          <w:color w:val="FF0000"/>
          <w:sz w:val="22"/>
          <w:szCs w:val="22"/>
        </w:rPr>
        <w:t xml:space="preserve">X.000 </w:t>
      </w:r>
      <w:r w:rsidRPr="002235C8">
        <w:rPr>
          <w:rFonts w:ascii="Arial" w:hAnsi="Arial" w:cs="Arial"/>
          <w:sz w:val="22"/>
          <w:szCs w:val="22"/>
        </w:rPr>
        <w:t xml:space="preserve">Kč, tedy ve výši přibližně </w:t>
      </w:r>
      <w:r w:rsidRPr="00F46451">
        <w:rPr>
          <w:rFonts w:ascii="Arial" w:hAnsi="Arial" w:cs="Arial"/>
          <w:color w:val="FF0000"/>
          <w:sz w:val="22"/>
          <w:szCs w:val="22"/>
        </w:rPr>
        <w:t>X</w:t>
      </w:r>
      <w:r w:rsidRPr="002235C8">
        <w:rPr>
          <w:rFonts w:ascii="Arial" w:hAnsi="Arial" w:cs="Arial"/>
          <w:sz w:val="22"/>
          <w:szCs w:val="22"/>
        </w:rPr>
        <w:t xml:space="preserve"> % platového tarifu nejvyššího platového stupně v </w:t>
      </w:r>
      <w:r w:rsidRPr="00F46451">
        <w:rPr>
          <w:rFonts w:ascii="Arial" w:hAnsi="Arial" w:cs="Arial"/>
          <w:color w:val="FF0000"/>
          <w:sz w:val="22"/>
          <w:szCs w:val="22"/>
        </w:rPr>
        <w:t xml:space="preserve">X. </w:t>
      </w:r>
      <w:r w:rsidRPr="002235C8">
        <w:rPr>
          <w:rFonts w:ascii="Arial" w:hAnsi="Arial" w:cs="Arial"/>
          <w:sz w:val="22"/>
          <w:szCs w:val="22"/>
        </w:rPr>
        <w:t xml:space="preserve">platové třídě, do které je služební místo zařazeno. Osobní příplatek </w:t>
      </w:r>
      <w:r w:rsidR="002235C8" w:rsidRPr="002235C8">
        <w:rPr>
          <w:rFonts w:ascii="Arial" w:hAnsi="Arial" w:cs="Arial"/>
          <w:sz w:val="22"/>
          <w:szCs w:val="22"/>
        </w:rPr>
        <w:t xml:space="preserve">v uvedené výši byl přiznán s ohledem na dosavadní praxi </w:t>
      </w:r>
      <w:r w:rsidR="002235C8" w:rsidRPr="00F46451">
        <w:rPr>
          <w:rFonts w:ascii="Arial" w:hAnsi="Arial" w:cs="Arial"/>
          <w:color w:val="FF0000"/>
          <w:sz w:val="22"/>
          <w:szCs w:val="22"/>
        </w:rPr>
        <w:t>žadatele/žadatelky</w:t>
      </w:r>
      <w:r w:rsidR="002235C8" w:rsidRPr="002235C8">
        <w:rPr>
          <w:rFonts w:ascii="Arial" w:hAnsi="Arial" w:cs="Arial"/>
          <w:sz w:val="22"/>
          <w:szCs w:val="22"/>
        </w:rPr>
        <w:t xml:space="preserve">, zejména </w:t>
      </w:r>
      <w:r w:rsidRPr="00F46451">
        <w:rPr>
          <w:rFonts w:ascii="Arial" w:hAnsi="Arial" w:cs="Arial"/>
          <w:color w:val="FF0000"/>
          <w:sz w:val="22"/>
          <w:szCs w:val="22"/>
        </w:rPr>
        <w:t>(doplňte</w:t>
      </w:r>
      <w:r w:rsidR="002235C8" w:rsidRPr="00F46451">
        <w:rPr>
          <w:rFonts w:ascii="Arial" w:hAnsi="Arial" w:cs="Arial"/>
          <w:color w:val="FF0000"/>
          <w:sz w:val="22"/>
          <w:szCs w:val="22"/>
        </w:rPr>
        <w:t xml:space="preserve">). </w:t>
      </w:r>
      <w:r w:rsidRPr="002235C8">
        <w:rPr>
          <w:rFonts w:ascii="Arial" w:hAnsi="Arial" w:cs="Arial"/>
          <w:sz w:val="22"/>
          <w:szCs w:val="22"/>
        </w:rPr>
        <w:t xml:space="preserve">Při stanovení výše osobního příplatku bylo rovněž přihlédnuto k povaze činností vykonávaných na služebním místě </w:t>
      </w:r>
      <w:r w:rsidR="002235C8" w:rsidRPr="002235C8">
        <w:rPr>
          <w:rFonts w:ascii="Arial" w:hAnsi="Arial" w:cs="Arial"/>
          <w:color w:val="FF0000"/>
          <w:sz w:val="22"/>
          <w:szCs w:val="22"/>
        </w:rPr>
        <w:t>(doplňte).</w:t>
      </w:r>
    </w:p>
    <w:p w14:paraId="42D5CC09" w14:textId="77777777" w:rsidR="00B4264E" w:rsidRPr="00E73006" w:rsidRDefault="00B4264E">
      <w:pPr>
        <w:pStyle w:val="Default"/>
        <w:tabs>
          <w:tab w:val="left" w:pos="709"/>
        </w:tabs>
        <w:jc w:val="both"/>
        <w:rPr>
          <w:rFonts w:ascii="Arial" w:eastAsia="Times New Roman" w:hAnsi="Arial" w:cs="Arial"/>
          <w:color w:val="FF0000"/>
          <w:sz w:val="22"/>
          <w:szCs w:val="22"/>
        </w:rPr>
      </w:pPr>
    </w:p>
    <w:p w14:paraId="17DBEC73" w14:textId="12190B31" w:rsidR="00F9410E" w:rsidRPr="000C515F" w:rsidRDefault="00F9410E" w:rsidP="007D1A68">
      <w:pPr>
        <w:spacing w:after="0" w:line="240" w:lineRule="auto"/>
        <w:contextualSpacing/>
        <w:jc w:val="both"/>
        <w:rPr>
          <w:rFonts w:ascii="Arial" w:hAnsi="Arial" w:cs="Arial"/>
          <w:b/>
          <w:bCs/>
          <w:i/>
          <w:iCs/>
          <w:u w:val="single"/>
        </w:rPr>
      </w:pPr>
      <w:bookmarkStart w:id="18" w:name="_Hlk123745387"/>
      <w:r w:rsidRPr="000C515F">
        <w:rPr>
          <w:rFonts w:ascii="Arial" w:eastAsia="Times New Roman" w:hAnsi="Arial" w:cs="Arial"/>
          <w:b/>
          <w:bCs/>
          <w:i/>
          <w:iCs/>
          <w:color w:val="FF0000"/>
          <w:u w:val="single"/>
        </w:rPr>
        <w:t>Následující text se uvede v případě, že žadateli/žadatelce bude přiznán</w:t>
      </w:r>
      <w:r w:rsidRPr="000C515F">
        <w:rPr>
          <w:rFonts w:ascii="Arial" w:hAnsi="Arial" w:cs="Arial"/>
          <w:b/>
          <w:bCs/>
          <w:i/>
          <w:iCs/>
          <w:color w:val="FF0000"/>
          <w:u w:val="single"/>
        </w:rPr>
        <w:t xml:space="preserve"> příplatek za službu ve ztíženém pracovním prostředí</w:t>
      </w:r>
      <w:r w:rsidRPr="000C515F">
        <w:rPr>
          <w:rFonts w:ascii="Arial" w:eastAsia="Times New Roman" w:hAnsi="Arial" w:cs="Arial"/>
          <w:b/>
          <w:bCs/>
          <w:i/>
          <w:iCs/>
          <w:color w:val="FF0000"/>
          <w:u w:val="single"/>
        </w:rPr>
        <w:t>:</w:t>
      </w:r>
    </w:p>
    <w:p w14:paraId="0440A1ED" w14:textId="77777777" w:rsidR="008F39B0" w:rsidRDefault="008F39B0" w:rsidP="00973FDB">
      <w:pPr>
        <w:spacing w:after="0" w:line="240" w:lineRule="auto"/>
        <w:jc w:val="both"/>
        <w:rPr>
          <w:rFonts w:ascii="Arial" w:eastAsia="Aptos" w:hAnsi="Arial" w:cs="Arial"/>
          <w:i/>
          <w:iCs/>
          <w:color w:val="FF0000"/>
        </w:rPr>
      </w:pPr>
      <w:bookmarkStart w:id="19" w:name="_Hlk187826033"/>
      <w:bookmarkEnd w:id="18"/>
      <w:r w:rsidRPr="008F39B0">
        <w:rPr>
          <w:rFonts w:ascii="Arial" w:eastAsia="Aptos" w:hAnsi="Arial" w:cs="Arial"/>
        </w:rPr>
        <w:t xml:space="preserve">Vzhledem k tomu, že </w:t>
      </w:r>
      <w:r w:rsidRPr="008F39B0">
        <w:rPr>
          <w:rFonts w:ascii="Arial" w:eastAsia="Aptos" w:hAnsi="Arial" w:cs="Arial"/>
          <w:color w:val="FF0000"/>
        </w:rPr>
        <w:t xml:space="preserve">žadatel/žadatelka </w:t>
      </w:r>
      <w:r w:rsidRPr="008F39B0">
        <w:rPr>
          <w:rFonts w:ascii="Arial" w:eastAsia="Aptos" w:hAnsi="Arial" w:cs="Arial"/>
        </w:rPr>
        <w:t xml:space="preserve">bude vykonávat službu ve ztíženém pracovním prostředí, určuje se </w:t>
      </w:r>
      <w:r w:rsidRPr="008F39B0">
        <w:rPr>
          <w:rFonts w:ascii="Arial" w:eastAsia="Aptos" w:hAnsi="Arial" w:cs="Arial"/>
          <w:color w:val="FF0000"/>
        </w:rPr>
        <w:t xml:space="preserve">mu/jí </w:t>
      </w:r>
      <w:r w:rsidRPr="008F39B0">
        <w:rPr>
          <w:rFonts w:ascii="Arial" w:eastAsia="Aptos" w:hAnsi="Arial" w:cs="Arial"/>
        </w:rPr>
        <w:t xml:space="preserve">v souladu s § 128 zákoníku práce a v návaznosti na sdělení Ministerstva práce a sociálních věcí, příplatek za službu ve ztíženém pracovním prostředí, který služební orgán určil ve výši </w:t>
      </w:r>
      <w:r w:rsidRPr="008F39B0">
        <w:rPr>
          <w:rFonts w:ascii="Arial" w:eastAsia="Aptos" w:hAnsi="Arial" w:cs="Arial"/>
          <w:color w:val="FF0000"/>
        </w:rPr>
        <w:t>X XXX</w:t>
      </w:r>
      <w:r w:rsidRPr="008F39B0">
        <w:rPr>
          <w:rFonts w:ascii="Arial" w:eastAsia="Aptos" w:hAnsi="Arial" w:cs="Arial"/>
        </w:rPr>
        <w:t xml:space="preserve"> Kč. Při stanovení výše příplatku služební orgán přihlédl k jednotlivým ztěžujícím vlivům, které jsou typické pro pracovní prostředí na tomto služebním místě. </w:t>
      </w:r>
      <w:r w:rsidRPr="008F39B0">
        <w:rPr>
          <w:rFonts w:ascii="Arial" w:eastAsia="Aptos" w:hAnsi="Arial" w:cs="Arial"/>
          <w:i/>
          <w:iCs/>
          <w:color w:val="FF0000"/>
        </w:rPr>
        <w:t>(Dále doplňte a popište jednotlivé ztěžující vlivy dle § 2 odst. 2 nařízení vlády č. 443/2024 Sb. o vymezení ztíženého pracovního prostředí a o výši příplatku ke mzdě za práci ve ztíženém pracovním prostředí. Přitom uveďte, zda jsou ztěžující vlivy více, středně nebo méně rizikové, více, středně nebo méně intenzivní a jestli působí déle, středně nebo krátce.)</w:t>
      </w:r>
    </w:p>
    <w:p w14:paraId="488CE164" w14:textId="77777777" w:rsidR="00973FDB" w:rsidRPr="008F39B0" w:rsidRDefault="00973FDB" w:rsidP="00973FDB">
      <w:pPr>
        <w:spacing w:after="0" w:line="240" w:lineRule="auto"/>
        <w:jc w:val="both"/>
        <w:rPr>
          <w:rFonts w:ascii="Arial" w:eastAsia="Aptos" w:hAnsi="Arial" w:cs="Arial"/>
        </w:rPr>
      </w:pPr>
    </w:p>
    <w:p w14:paraId="0FD1F18D" w14:textId="472C9E81" w:rsidR="00F9410E" w:rsidRPr="000C515F" w:rsidRDefault="00F9410E">
      <w:pPr>
        <w:spacing w:after="0" w:line="240" w:lineRule="auto"/>
        <w:contextualSpacing/>
        <w:jc w:val="both"/>
        <w:rPr>
          <w:rFonts w:ascii="Arial" w:hAnsi="Arial" w:cs="Arial"/>
          <w:b/>
          <w:bCs/>
          <w:i/>
          <w:iCs/>
          <w:u w:val="single"/>
        </w:rPr>
      </w:pPr>
      <w:bookmarkStart w:id="20" w:name="_Hlk123745404"/>
      <w:bookmarkEnd w:id="19"/>
      <w:r w:rsidRPr="000C515F">
        <w:rPr>
          <w:rFonts w:ascii="Arial" w:eastAsia="Times New Roman" w:hAnsi="Arial" w:cs="Arial"/>
          <w:b/>
          <w:bCs/>
          <w:i/>
          <w:iCs/>
          <w:color w:val="FF0000"/>
          <w:u w:val="single"/>
        </w:rPr>
        <w:t>Následující text se uvede v případě, že žadateli/žadatelce bude přiznán zvláštní</w:t>
      </w:r>
      <w:r w:rsidRPr="000C515F">
        <w:rPr>
          <w:rFonts w:ascii="Arial" w:hAnsi="Arial" w:cs="Arial"/>
          <w:b/>
          <w:bCs/>
          <w:i/>
          <w:iCs/>
          <w:color w:val="FF0000"/>
          <w:u w:val="single"/>
        </w:rPr>
        <w:t xml:space="preserve"> příplatek</w:t>
      </w:r>
      <w:r w:rsidRPr="000C515F">
        <w:rPr>
          <w:rFonts w:ascii="Arial" w:eastAsia="Times New Roman" w:hAnsi="Arial" w:cs="Arial"/>
          <w:b/>
          <w:bCs/>
          <w:i/>
          <w:iCs/>
          <w:color w:val="FF0000"/>
          <w:u w:val="single"/>
        </w:rPr>
        <w:t>:</w:t>
      </w:r>
    </w:p>
    <w:bookmarkEnd w:id="20"/>
    <w:p w14:paraId="21DDF903" w14:textId="1944AAB4" w:rsidR="005B4239" w:rsidRPr="00ED69C8" w:rsidRDefault="005B4239">
      <w:pPr>
        <w:spacing w:after="0" w:line="240" w:lineRule="auto"/>
        <w:contextualSpacing/>
        <w:jc w:val="both"/>
        <w:rPr>
          <w:rFonts w:ascii="Arial" w:hAnsi="Arial" w:cs="Arial"/>
        </w:rPr>
      </w:pPr>
      <w:r w:rsidRPr="00ED69C8">
        <w:rPr>
          <w:rFonts w:ascii="Arial" w:hAnsi="Arial" w:cs="Arial"/>
          <w:color w:val="FF0000"/>
        </w:rPr>
        <w:t xml:space="preserve">Žadateli/Žadatelce </w:t>
      </w:r>
      <w:r w:rsidRPr="00ED69C8">
        <w:rPr>
          <w:rFonts w:ascii="Arial" w:hAnsi="Arial" w:cs="Arial"/>
        </w:rPr>
        <w:t xml:space="preserve">se určuje </w:t>
      </w:r>
      <w:bookmarkStart w:id="21" w:name="_Hlk194320563"/>
      <w:r w:rsidRPr="00ED69C8">
        <w:rPr>
          <w:rFonts w:ascii="Arial" w:hAnsi="Arial" w:cs="Arial"/>
        </w:rPr>
        <w:t xml:space="preserve">podle </w:t>
      </w:r>
      <w:r w:rsidR="00267B4F">
        <w:rPr>
          <w:rFonts w:ascii="Arial" w:hAnsi="Arial" w:cs="Arial"/>
        </w:rPr>
        <w:t xml:space="preserve">§ 148 zákona o státní službě ve spojení s </w:t>
      </w:r>
      <w:r w:rsidRPr="00ED69C8">
        <w:rPr>
          <w:rFonts w:ascii="Arial" w:hAnsi="Arial" w:cs="Arial"/>
        </w:rPr>
        <w:t>§ 6 nařízení č.</w:t>
      </w:r>
      <w:r w:rsidR="00267B4F">
        <w:rPr>
          <w:rFonts w:ascii="Arial" w:hAnsi="Arial" w:cs="Arial"/>
        </w:rPr>
        <w:t> </w:t>
      </w:r>
      <w:r w:rsidRPr="00ED69C8">
        <w:rPr>
          <w:rFonts w:ascii="Arial" w:hAnsi="Arial" w:cs="Arial"/>
        </w:rPr>
        <w:t>304/2014 Sb. zvláštní příplatek pro služební místo v rámci rozpětí stanoveného pro</w:t>
      </w:r>
      <w:r w:rsidR="00F9410E">
        <w:rPr>
          <w:rFonts w:ascii="Arial" w:hAnsi="Arial" w:cs="Arial"/>
        </w:rPr>
        <w:t> </w:t>
      </w:r>
      <w:r w:rsidRPr="00ED69C8">
        <w:rPr>
          <w:rFonts w:ascii="Arial" w:hAnsi="Arial" w:cs="Arial"/>
        </w:rPr>
        <w:t xml:space="preserve">příslušnou skupinu správních činností podle podmínek výkonu služby. </w:t>
      </w:r>
      <w:bookmarkEnd w:id="21"/>
      <w:r w:rsidRPr="00ED69C8">
        <w:rPr>
          <w:rFonts w:ascii="Arial" w:hAnsi="Arial" w:cs="Arial"/>
        </w:rPr>
        <w:t xml:space="preserve">Vzhledem k tomu, že podle přílohy č. </w:t>
      </w:r>
      <w:r w:rsidR="0058230F">
        <w:rPr>
          <w:rFonts w:ascii="Arial" w:hAnsi="Arial" w:cs="Arial"/>
        </w:rPr>
        <w:t>2</w:t>
      </w:r>
      <w:r w:rsidRPr="00ED69C8">
        <w:rPr>
          <w:rFonts w:ascii="Arial" w:hAnsi="Arial" w:cs="Arial"/>
        </w:rPr>
        <w:t xml:space="preserve"> nařízení č. 304/2014 Sb. je správní činnost, kterou bude </w:t>
      </w:r>
      <w:r w:rsidRPr="00ED69C8">
        <w:rPr>
          <w:rFonts w:ascii="Arial" w:hAnsi="Arial" w:cs="Arial"/>
          <w:color w:val="FF0000"/>
        </w:rPr>
        <w:t xml:space="preserve">žadatel/žadatelka </w:t>
      </w:r>
      <w:r w:rsidRPr="00ED69C8">
        <w:rPr>
          <w:rFonts w:ascii="Arial" w:hAnsi="Arial" w:cs="Arial"/>
        </w:rPr>
        <w:t xml:space="preserve">vykonávat, zařazena do skupiny </w:t>
      </w:r>
      <w:r w:rsidRPr="00ED69C8">
        <w:rPr>
          <w:rFonts w:ascii="Arial" w:hAnsi="Arial" w:cs="Arial"/>
          <w:color w:val="FF0000"/>
        </w:rPr>
        <w:t>(doplňte dle názvu skupiny - např. I. skupina - služba se zvýšenou mírou neuropsychické zátěže nebo jiným možným rizikem ohrožení zdraví nebo života)</w:t>
      </w:r>
      <w:r w:rsidRPr="00ED69C8">
        <w:rPr>
          <w:rFonts w:ascii="Arial" w:hAnsi="Arial" w:cs="Arial"/>
        </w:rPr>
        <w:t xml:space="preserve">, </w:t>
      </w:r>
      <w:r w:rsidRPr="00ED69C8">
        <w:rPr>
          <w:rFonts w:ascii="Arial" w:hAnsi="Arial" w:cs="Arial"/>
          <w:color w:val="FF0000"/>
        </w:rPr>
        <w:t xml:space="preserve">žadateli/žadatelce </w:t>
      </w:r>
      <w:r w:rsidRPr="00ED69C8">
        <w:rPr>
          <w:rFonts w:ascii="Arial" w:hAnsi="Arial" w:cs="Arial"/>
        </w:rPr>
        <w:t xml:space="preserve">se v rámci rozpětí stanoveného § 6 odst. 2 a v návaznosti na přílohu </w:t>
      </w:r>
      <w:r w:rsidRPr="00ED69C8">
        <w:rPr>
          <w:rFonts w:ascii="Arial" w:hAnsi="Arial" w:cs="Arial"/>
        </w:rPr>
        <w:lastRenderedPageBreak/>
        <w:t xml:space="preserve">č. </w:t>
      </w:r>
      <w:r w:rsidR="0058230F">
        <w:rPr>
          <w:rFonts w:ascii="Arial" w:hAnsi="Arial" w:cs="Arial"/>
        </w:rPr>
        <w:t>2</w:t>
      </w:r>
      <w:r w:rsidRPr="00ED69C8">
        <w:rPr>
          <w:rFonts w:ascii="Arial" w:hAnsi="Arial" w:cs="Arial"/>
        </w:rPr>
        <w:t xml:space="preserve"> nařízení č. 304/2014 Sb. určuje</w:t>
      </w:r>
      <w:r w:rsidR="00F9410E">
        <w:rPr>
          <w:rFonts w:ascii="Arial" w:hAnsi="Arial" w:cs="Arial"/>
        </w:rPr>
        <w:t xml:space="preserve"> zvláštní</w:t>
      </w:r>
      <w:r w:rsidRPr="00ED69C8">
        <w:rPr>
          <w:rFonts w:ascii="Arial" w:hAnsi="Arial" w:cs="Arial"/>
        </w:rPr>
        <w:t xml:space="preserve"> příplatek ve výši </w:t>
      </w:r>
      <w:r w:rsidRPr="00ED69C8">
        <w:rPr>
          <w:rFonts w:ascii="Arial" w:hAnsi="Arial" w:cs="Arial"/>
          <w:color w:val="FF0000"/>
        </w:rPr>
        <w:t>X XXX</w:t>
      </w:r>
      <w:r w:rsidRPr="00ED69C8">
        <w:rPr>
          <w:rFonts w:ascii="Arial" w:eastAsia="Times New Roman" w:hAnsi="Arial" w:cs="Arial"/>
          <w:color w:val="FF0000"/>
        </w:rPr>
        <w:t> </w:t>
      </w:r>
      <w:r w:rsidRPr="00ED69C8">
        <w:rPr>
          <w:rFonts w:ascii="Arial" w:hAnsi="Arial" w:cs="Arial"/>
        </w:rPr>
        <w:t xml:space="preserve"> Kč, a to podle </w:t>
      </w:r>
      <w:r w:rsidRPr="00ED69C8">
        <w:rPr>
          <w:rFonts w:ascii="Arial" w:hAnsi="Arial" w:cs="Arial"/>
          <w:color w:val="FF0000"/>
        </w:rPr>
        <w:t xml:space="preserve">(doplňte podle Přílohy č. </w:t>
      </w:r>
      <w:r w:rsidR="0058230F">
        <w:rPr>
          <w:rFonts w:ascii="Arial" w:hAnsi="Arial" w:cs="Arial"/>
          <w:color w:val="FF0000"/>
        </w:rPr>
        <w:t>2</w:t>
      </w:r>
      <w:r w:rsidRPr="00ED69C8">
        <w:rPr>
          <w:rFonts w:ascii="Arial" w:hAnsi="Arial" w:cs="Arial"/>
          <w:color w:val="FF0000"/>
        </w:rPr>
        <w:t xml:space="preserve"> – např. intenzity, četnosti</w:t>
      </w:r>
      <w:r w:rsidR="00A91022">
        <w:rPr>
          <w:rFonts w:ascii="Arial" w:hAnsi="Arial" w:cs="Arial"/>
          <w:color w:val="FF0000"/>
        </w:rPr>
        <w:t xml:space="preserve"> a</w:t>
      </w:r>
      <w:r w:rsidRPr="00ED69C8">
        <w:rPr>
          <w:rFonts w:ascii="Arial" w:hAnsi="Arial" w:cs="Arial"/>
          <w:color w:val="FF0000"/>
        </w:rPr>
        <w:t>pod</w:t>
      </w:r>
      <w:r w:rsidR="00A91022">
        <w:rPr>
          <w:rFonts w:ascii="Arial" w:hAnsi="Arial" w:cs="Arial"/>
          <w:color w:val="FF0000"/>
        </w:rPr>
        <w:t>.</w:t>
      </w:r>
      <w:r w:rsidRPr="00ED69C8">
        <w:rPr>
          <w:rFonts w:ascii="Arial" w:hAnsi="Arial" w:cs="Arial"/>
        </w:rPr>
        <w:t>).</w:t>
      </w:r>
    </w:p>
    <w:p w14:paraId="5BA6A72E" w14:textId="77777777" w:rsidR="005B4239" w:rsidRPr="005B4239" w:rsidRDefault="005B4239">
      <w:pPr>
        <w:spacing w:after="0" w:line="240" w:lineRule="auto"/>
        <w:ind w:firstLine="709"/>
        <w:contextualSpacing/>
        <w:jc w:val="both"/>
        <w:rPr>
          <w:rFonts w:ascii="Arial" w:hAnsi="Arial" w:cs="Arial"/>
          <w:i/>
        </w:rPr>
      </w:pPr>
    </w:p>
    <w:p w14:paraId="2368674E" w14:textId="77777777" w:rsidR="00473A54" w:rsidRPr="00A97292" w:rsidRDefault="005B4239">
      <w:pPr>
        <w:spacing w:after="0" w:line="240" w:lineRule="auto"/>
        <w:contextualSpacing/>
        <w:jc w:val="both"/>
        <w:rPr>
          <w:rFonts w:ascii="Arial" w:eastAsia="Times New Roman" w:hAnsi="Arial" w:cs="Arial"/>
        </w:rPr>
      </w:pPr>
      <w:r w:rsidRPr="00A97292">
        <w:rPr>
          <w:rFonts w:ascii="Arial" w:eastAsia="Times New Roman" w:hAnsi="Arial" w:cs="Arial"/>
        </w:rPr>
        <w:t xml:space="preserve">Na základě výše uvedených kritérií se tedy </w:t>
      </w:r>
      <w:r w:rsidRPr="00A97292">
        <w:rPr>
          <w:rFonts w:ascii="Arial" w:eastAsia="Times New Roman" w:hAnsi="Arial" w:cs="Arial"/>
          <w:color w:val="FF0000"/>
        </w:rPr>
        <w:t xml:space="preserve">žadateli/žadatelce </w:t>
      </w:r>
      <w:r w:rsidRPr="00A97292">
        <w:rPr>
          <w:rFonts w:ascii="Arial" w:eastAsia="Times New Roman" w:hAnsi="Arial" w:cs="Arial"/>
        </w:rPr>
        <w:t xml:space="preserve">určuje plat v celkové výši </w:t>
      </w:r>
      <w:r w:rsidRPr="00A97292">
        <w:rPr>
          <w:rFonts w:ascii="Arial" w:eastAsia="Times New Roman" w:hAnsi="Arial" w:cs="Arial"/>
          <w:color w:val="FF0000"/>
        </w:rPr>
        <w:t>X</w:t>
      </w:r>
      <w:r w:rsidRPr="00A97292">
        <w:rPr>
          <w:rFonts w:ascii="Arial" w:hAnsi="Arial" w:cs="Arial"/>
          <w:color w:val="FF0000"/>
        </w:rPr>
        <w:t>X XXX</w:t>
      </w:r>
      <w:r w:rsidRPr="00A97292">
        <w:rPr>
          <w:rFonts w:ascii="Arial" w:eastAsia="Times New Roman" w:hAnsi="Arial" w:cs="Arial"/>
          <w:color w:val="FF0000"/>
        </w:rPr>
        <w:t> </w:t>
      </w:r>
      <w:r w:rsidRPr="00A97292">
        <w:rPr>
          <w:rFonts w:ascii="Arial" w:eastAsia="Times New Roman" w:hAnsi="Arial" w:cs="Arial"/>
        </w:rPr>
        <w:t>Kč</w:t>
      </w:r>
      <w:r w:rsidR="00F05985" w:rsidRPr="00A97292">
        <w:rPr>
          <w:rFonts w:ascii="Arial" w:eastAsia="Times New Roman" w:hAnsi="Arial" w:cs="Arial"/>
        </w:rPr>
        <w:t>.</w:t>
      </w:r>
    </w:p>
    <w:p w14:paraId="774FDBC5" w14:textId="77777777" w:rsidR="009D166A" w:rsidRDefault="009D166A">
      <w:pPr>
        <w:tabs>
          <w:tab w:val="left" w:pos="993"/>
        </w:tabs>
        <w:overflowPunct w:val="0"/>
        <w:adjustRightInd w:val="0"/>
        <w:spacing w:after="0" w:line="240" w:lineRule="auto"/>
        <w:rPr>
          <w:rFonts w:ascii="Arial" w:eastAsia="Times New Roman" w:hAnsi="Arial" w:cs="Arial"/>
          <w:lang w:eastAsia="cs-CZ"/>
        </w:rPr>
      </w:pPr>
    </w:p>
    <w:p w14:paraId="4DAF1CDC" w14:textId="77777777" w:rsidR="00830272" w:rsidRPr="00B0365A" w:rsidRDefault="00830272">
      <w:pPr>
        <w:overflowPunct w:val="0"/>
        <w:adjustRightInd w:val="0"/>
        <w:spacing w:after="120" w:line="240" w:lineRule="auto"/>
        <w:jc w:val="center"/>
        <w:rPr>
          <w:rFonts w:ascii="Arial" w:eastAsia="Times New Roman" w:hAnsi="Arial" w:cs="Arial"/>
          <w:b/>
          <w:spacing w:val="40"/>
          <w:lang w:eastAsia="cs-CZ"/>
        </w:rPr>
      </w:pPr>
      <w:r w:rsidRPr="00B0365A">
        <w:rPr>
          <w:rFonts w:ascii="Arial" w:eastAsia="Times New Roman" w:hAnsi="Arial" w:cs="Arial"/>
          <w:b/>
          <w:spacing w:val="40"/>
          <w:lang w:eastAsia="cs-CZ"/>
        </w:rPr>
        <w:t>Po</w:t>
      </w:r>
      <w:r>
        <w:rPr>
          <w:rFonts w:ascii="Arial" w:eastAsia="Times New Roman" w:hAnsi="Arial" w:cs="Arial"/>
          <w:b/>
          <w:spacing w:val="40"/>
          <w:lang w:eastAsia="cs-CZ"/>
        </w:rPr>
        <w:t>učení</w:t>
      </w:r>
      <w:r w:rsidRPr="00B0365A">
        <w:rPr>
          <w:rFonts w:ascii="Arial" w:eastAsia="Times New Roman" w:hAnsi="Arial" w:cs="Arial"/>
          <w:b/>
          <w:spacing w:val="40"/>
          <w:lang w:eastAsia="cs-CZ"/>
        </w:rPr>
        <w:t>:</w:t>
      </w:r>
    </w:p>
    <w:p w14:paraId="51F30D58" w14:textId="75959C56" w:rsidR="006568C4" w:rsidRDefault="00830272">
      <w:pPr>
        <w:overflowPunct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Proti tomuto rozhodnutí lze </w:t>
      </w:r>
      <w:r>
        <w:rPr>
          <w:rFonts w:ascii="Arial" w:eastAsia="Times New Roman" w:hAnsi="Arial" w:cs="Arial"/>
          <w:lang w:eastAsia="cs-CZ"/>
        </w:rPr>
        <w:t xml:space="preserve">podle § 81 a násl. </w:t>
      </w:r>
      <w:r w:rsidRPr="009C2D33">
        <w:rPr>
          <w:rFonts w:ascii="Arial" w:eastAsia="Times New Roman" w:hAnsi="Arial" w:cs="Arial"/>
          <w:lang w:eastAsia="cs-CZ"/>
        </w:rPr>
        <w:t>zákona č. 500/2004 Sb., správní řád, ve znění pozdějších předpisů</w:t>
      </w:r>
      <w:r>
        <w:rPr>
          <w:rFonts w:ascii="Arial" w:eastAsia="Times New Roman" w:hAnsi="Arial" w:cs="Arial"/>
          <w:lang w:eastAsia="cs-CZ"/>
        </w:rPr>
        <w:t>,</w:t>
      </w:r>
      <w:r>
        <w:rPr>
          <w:rFonts w:ascii="Arial" w:hAnsi="Arial" w:cs="Arial"/>
        </w:rPr>
        <w:t xml:space="preserve"> podat odvolání u </w:t>
      </w:r>
      <w:r w:rsidRPr="00ED69C8">
        <w:rPr>
          <w:rFonts w:ascii="Arial" w:hAnsi="Arial" w:cs="Arial"/>
          <w:color w:val="FF0000"/>
        </w:rPr>
        <w:t>(označení služebního orgánu, který napadené rozhodnutí vydal)</w:t>
      </w:r>
      <w:r w:rsidRPr="000B0440">
        <w:rPr>
          <w:rFonts w:ascii="Arial" w:hAnsi="Arial" w:cs="Arial"/>
        </w:rPr>
        <w:t xml:space="preserve">, a to do 15 dnů ode dne jeho oznámení. Odvolacím orgánem je </w:t>
      </w:r>
      <w:r w:rsidRPr="00ED69C8">
        <w:rPr>
          <w:rFonts w:ascii="Arial" w:eastAsia="Times New Roman" w:hAnsi="Arial" w:cs="Arial"/>
          <w:color w:val="FF0000"/>
          <w:lang w:eastAsia="cs-CZ"/>
        </w:rPr>
        <w:t>(označení nadřízeného služebního orgánu)</w:t>
      </w:r>
      <w:r w:rsidR="000F301C" w:rsidRPr="00BE5D4D">
        <w:rPr>
          <w:rFonts w:ascii="Arial" w:eastAsia="Times New Roman" w:hAnsi="Arial" w:cs="Arial"/>
          <w:lang w:eastAsia="cs-CZ"/>
        </w:rPr>
        <w:t>,</w:t>
      </w:r>
      <w:r w:rsidRPr="000B0440">
        <w:rPr>
          <w:rFonts w:ascii="Arial" w:hAnsi="Arial" w:cs="Arial"/>
        </w:rPr>
        <w:t xml:space="preserve"> jako nadřízený služební orgán podle § 162 odst. 4 </w:t>
      </w:r>
      <w:r w:rsidRPr="000B0440">
        <w:rPr>
          <w:rFonts w:ascii="Arial" w:eastAsia="Times New Roman" w:hAnsi="Arial" w:cs="Arial"/>
          <w:lang w:eastAsia="cs-CZ"/>
        </w:rPr>
        <w:t xml:space="preserve">písm. </w:t>
      </w:r>
      <w:r w:rsidRPr="000B0440">
        <w:rPr>
          <w:rFonts w:ascii="Arial" w:eastAsia="Times New Roman" w:hAnsi="Arial" w:cs="Arial"/>
          <w:color w:val="FF0000"/>
          <w:lang w:eastAsia="cs-CZ"/>
        </w:rPr>
        <w:t>x</w:t>
      </w:r>
      <w:r w:rsidRPr="00ED69C8">
        <w:rPr>
          <w:rFonts w:ascii="Arial" w:eastAsia="Times New Roman" w:hAnsi="Arial" w:cs="Arial"/>
          <w:lang w:eastAsia="cs-CZ"/>
        </w:rPr>
        <w:t>)</w:t>
      </w:r>
      <w:r w:rsidRPr="000B0440">
        <w:rPr>
          <w:rFonts w:ascii="Arial" w:eastAsia="Times New Roman" w:hAnsi="Arial" w:cs="Arial"/>
          <w:color w:val="FF0000"/>
          <w:lang w:eastAsia="cs-CZ"/>
        </w:rPr>
        <w:t xml:space="preserve"> </w:t>
      </w:r>
      <w:r w:rsidRPr="000B0440">
        <w:rPr>
          <w:rFonts w:ascii="Arial" w:hAnsi="Arial" w:cs="Arial"/>
        </w:rPr>
        <w:t>zákona o státní službě. Odvolání proti tomuto</w:t>
      </w:r>
      <w:r>
        <w:rPr>
          <w:rFonts w:ascii="Arial" w:hAnsi="Arial" w:cs="Arial"/>
        </w:rPr>
        <w:t xml:space="preserve"> rozhodnutí nemá v souladu s § 168 odst. 2 zákona o státní službě odkladný účinek.</w:t>
      </w:r>
    </w:p>
    <w:p w14:paraId="2756BE4F" w14:textId="77777777" w:rsidR="00F9410E" w:rsidRDefault="00F9410E" w:rsidP="005970B0">
      <w:pPr>
        <w:tabs>
          <w:tab w:val="center" w:pos="7088"/>
        </w:tabs>
        <w:spacing w:line="240" w:lineRule="auto"/>
        <w:contextualSpacing/>
        <w:jc w:val="both"/>
        <w:rPr>
          <w:rFonts w:ascii="Arial" w:hAnsi="Arial" w:cs="Arial"/>
        </w:rPr>
      </w:pPr>
    </w:p>
    <w:p w14:paraId="4A30999C" w14:textId="77777777" w:rsidR="00F9410E" w:rsidRDefault="00F9410E" w:rsidP="005970B0">
      <w:pPr>
        <w:tabs>
          <w:tab w:val="center" w:pos="7088"/>
        </w:tabs>
        <w:spacing w:line="240" w:lineRule="auto"/>
        <w:contextualSpacing/>
        <w:jc w:val="both"/>
        <w:rPr>
          <w:rFonts w:ascii="Arial" w:hAnsi="Arial" w:cs="Arial"/>
        </w:rPr>
      </w:pPr>
    </w:p>
    <w:p w14:paraId="7453D89C" w14:textId="2684FB08" w:rsidR="005970B0" w:rsidRDefault="005970B0" w:rsidP="005970B0">
      <w:pPr>
        <w:tabs>
          <w:tab w:val="center" w:pos="7088"/>
        </w:tabs>
        <w:spacing w:line="240" w:lineRule="auto"/>
        <w:contextualSpacing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</w:rPr>
        <w:tab/>
      </w:r>
      <w:r w:rsidRPr="00AA4705">
        <w:rPr>
          <w:rFonts w:ascii="Arial" w:hAnsi="Arial" w:cs="Arial"/>
          <w:color w:val="FF0000"/>
        </w:rPr>
        <w:t>Titul</w:t>
      </w:r>
      <w:r>
        <w:rPr>
          <w:rFonts w:ascii="Arial" w:hAnsi="Arial" w:cs="Arial"/>
        </w:rPr>
        <w:t xml:space="preserve"> </w:t>
      </w:r>
      <w:r w:rsidR="006568C4">
        <w:rPr>
          <w:rFonts w:ascii="Arial" w:hAnsi="Arial" w:cs="Arial"/>
          <w:color w:val="FF0000"/>
        </w:rPr>
        <w:t xml:space="preserve">Jméno </w:t>
      </w:r>
      <w:r w:rsidR="00243B97">
        <w:rPr>
          <w:rFonts w:ascii="Arial" w:hAnsi="Arial" w:cs="Arial"/>
          <w:color w:val="FF0000"/>
        </w:rPr>
        <w:t>P</w:t>
      </w:r>
      <w:r w:rsidR="006568C4" w:rsidRPr="00195525">
        <w:rPr>
          <w:rFonts w:ascii="Arial" w:hAnsi="Arial" w:cs="Arial"/>
          <w:color w:val="FF0000"/>
        </w:rPr>
        <w:t>říjmení</w:t>
      </w:r>
    </w:p>
    <w:p w14:paraId="4FA9CB3D" w14:textId="77777777" w:rsidR="006568C4" w:rsidRDefault="005970B0" w:rsidP="005970B0">
      <w:pPr>
        <w:tabs>
          <w:tab w:val="center" w:pos="7088"/>
        </w:tabs>
        <w:spacing w:line="240" w:lineRule="auto"/>
        <w:contextualSpacing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ab/>
      </w:r>
      <w:r w:rsidR="006568C4" w:rsidRPr="00195525">
        <w:rPr>
          <w:rFonts w:ascii="Arial" w:hAnsi="Arial" w:cs="Arial"/>
          <w:color w:val="FF0000"/>
        </w:rPr>
        <w:t xml:space="preserve">funkce a </w:t>
      </w:r>
      <w:r w:rsidR="006568C4">
        <w:rPr>
          <w:rFonts w:ascii="Arial" w:hAnsi="Arial" w:cs="Arial"/>
          <w:color w:val="FF0000"/>
        </w:rPr>
        <w:t>p</w:t>
      </w:r>
      <w:r w:rsidR="006568C4" w:rsidRPr="00BE5E0F">
        <w:rPr>
          <w:rFonts w:ascii="Arial" w:hAnsi="Arial" w:cs="Arial"/>
          <w:color w:val="FF0000"/>
        </w:rPr>
        <w:t>odpis</w:t>
      </w:r>
    </w:p>
    <w:p w14:paraId="3FE6B2A9" w14:textId="77777777" w:rsidR="006568C4" w:rsidRPr="00BE5E0F" w:rsidRDefault="005970B0" w:rsidP="00287D4C">
      <w:pPr>
        <w:tabs>
          <w:tab w:val="center" w:pos="7088"/>
        </w:tabs>
        <w:spacing w:line="240" w:lineRule="auto"/>
        <w:contextualSpacing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ab/>
      </w:r>
      <w:r w:rsidR="006568C4">
        <w:rPr>
          <w:rFonts w:ascii="Arial" w:hAnsi="Arial" w:cs="Arial"/>
          <w:color w:val="FF0000"/>
        </w:rPr>
        <w:t>oprávněné úřední osoby</w:t>
      </w:r>
    </w:p>
    <w:p w14:paraId="1060CC86" w14:textId="77777777" w:rsidR="006568C4" w:rsidRPr="00BE5E0F" w:rsidRDefault="005970B0" w:rsidP="005970B0">
      <w:pPr>
        <w:tabs>
          <w:tab w:val="center" w:pos="7088"/>
        </w:tabs>
        <w:spacing w:line="240" w:lineRule="auto"/>
        <w:contextualSpacing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ab/>
      </w:r>
      <w:r w:rsidR="006568C4">
        <w:rPr>
          <w:rFonts w:ascii="Arial" w:hAnsi="Arial" w:cs="Arial"/>
          <w:color w:val="FF0000"/>
        </w:rPr>
        <w:t>(</w:t>
      </w:r>
      <w:r w:rsidR="006568C4" w:rsidRPr="00BE5E0F">
        <w:rPr>
          <w:rFonts w:ascii="Arial" w:hAnsi="Arial" w:cs="Arial"/>
          <w:color w:val="FF0000"/>
        </w:rPr>
        <w:t>služebního orgánu</w:t>
      </w:r>
      <w:r w:rsidR="006568C4">
        <w:rPr>
          <w:rFonts w:ascii="Arial" w:hAnsi="Arial" w:cs="Arial"/>
          <w:color w:val="FF0000"/>
        </w:rPr>
        <w:t>)</w:t>
      </w:r>
      <w:r w:rsidR="006568C4">
        <w:rPr>
          <w:rStyle w:val="Znakapoznpodarou"/>
          <w:rFonts w:ascii="Arial" w:hAnsi="Arial" w:cs="Arial"/>
          <w:color w:val="FF0000"/>
        </w:rPr>
        <w:footnoteReference w:id="9"/>
      </w:r>
    </w:p>
    <w:p w14:paraId="183D1E0A" w14:textId="77777777" w:rsidR="00F9410E" w:rsidRDefault="00F9410E">
      <w:pPr>
        <w:spacing w:line="240" w:lineRule="auto"/>
        <w:contextualSpacing/>
        <w:jc w:val="center"/>
        <w:rPr>
          <w:rFonts w:ascii="Arial" w:hAnsi="Arial" w:cs="Arial"/>
          <w:color w:val="FF0000"/>
        </w:rPr>
      </w:pPr>
    </w:p>
    <w:p w14:paraId="13082331" w14:textId="77777777" w:rsidR="00F9410E" w:rsidRDefault="00F9410E">
      <w:pPr>
        <w:spacing w:line="240" w:lineRule="auto"/>
        <w:contextualSpacing/>
        <w:jc w:val="center"/>
        <w:rPr>
          <w:rFonts w:ascii="Arial" w:hAnsi="Arial" w:cs="Arial"/>
          <w:color w:val="FF0000"/>
        </w:rPr>
      </w:pPr>
    </w:p>
    <w:p w14:paraId="6C92DCF6" w14:textId="7BB6131C" w:rsidR="00E676C8" w:rsidRPr="00720251" w:rsidRDefault="006568C4">
      <w:pPr>
        <w:spacing w:line="240" w:lineRule="auto"/>
        <w:contextualSpacing/>
        <w:jc w:val="center"/>
        <w:rPr>
          <w:rFonts w:ascii="Arial" w:hAnsi="Arial" w:cs="Arial"/>
          <w:b/>
          <w:i/>
          <w:sz w:val="18"/>
          <w:szCs w:val="18"/>
        </w:rPr>
      </w:pPr>
      <w:r w:rsidRPr="00BE5E0F">
        <w:rPr>
          <w:rFonts w:ascii="Arial" w:hAnsi="Arial" w:cs="Arial"/>
          <w:color w:val="FF0000"/>
        </w:rPr>
        <w:t>Otisk úředního razítka</w:t>
      </w:r>
    </w:p>
    <w:sectPr w:rsidR="00E676C8" w:rsidRPr="00720251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72BF80" w14:textId="77777777" w:rsidR="00725B3A" w:rsidRDefault="00725B3A" w:rsidP="006568C4">
      <w:pPr>
        <w:spacing w:after="0" w:line="240" w:lineRule="auto"/>
      </w:pPr>
      <w:r>
        <w:separator/>
      </w:r>
    </w:p>
  </w:endnote>
  <w:endnote w:type="continuationSeparator" w:id="0">
    <w:p w14:paraId="77F64F8A" w14:textId="77777777" w:rsidR="00725B3A" w:rsidRDefault="00725B3A" w:rsidP="006568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88011168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659655C1" w14:textId="77777777" w:rsidR="00340415" w:rsidRPr="00340415" w:rsidRDefault="00340415">
        <w:pPr>
          <w:pStyle w:val="Zpat"/>
          <w:jc w:val="center"/>
          <w:rPr>
            <w:rFonts w:ascii="Arial" w:hAnsi="Arial" w:cs="Arial"/>
          </w:rPr>
        </w:pPr>
        <w:r w:rsidRPr="00340415">
          <w:rPr>
            <w:rFonts w:ascii="Arial" w:hAnsi="Arial" w:cs="Arial"/>
          </w:rPr>
          <w:fldChar w:fldCharType="begin"/>
        </w:r>
        <w:r w:rsidRPr="00340415">
          <w:rPr>
            <w:rFonts w:ascii="Arial" w:hAnsi="Arial" w:cs="Arial"/>
          </w:rPr>
          <w:instrText>PAGE   \* MERGEFORMAT</w:instrText>
        </w:r>
        <w:r w:rsidRPr="00340415">
          <w:rPr>
            <w:rFonts w:ascii="Arial" w:hAnsi="Arial" w:cs="Arial"/>
          </w:rPr>
          <w:fldChar w:fldCharType="separate"/>
        </w:r>
        <w:r w:rsidR="00AA4705">
          <w:rPr>
            <w:rFonts w:ascii="Arial" w:hAnsi="Arial" w:cs="Arial"/>
            <w:noProof/>
          </w:rPr>
          <w:t>4</w:t>
        </w:r>
        <w:r w:rsidRPr="00340415">
          <w:rPr>
            <w:rFonts w:ascii="Arial" w:hAnsi="Arial" w:cs="Arial"/>
          </w:rPr>
          <w:fldChar w:fldCharType="end"/>
        </w:r>
      </w:p>
    </w:sdtContent>
  </w:sdt>
  <w:p w14:paraId="5364B0D8" w14:textId="77777777" w:rsidR="00340415" w:rsidRDefault="0034041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493FCD" w14:textId="77777777" w:rsidR="00725B3A" w:rsidRDefault="00725B3A" w:rsidP="006568C4">
      <w:pPr>
        <w:spacing w:after="0" w:line="240" w:lineRule="auto"/>
      </w:pPr>
      <w:r>
        <w:separator/>
      </w:r>
    </w:p>
  </w:footnote>
  <w:footnote w:type="continuationSeparator" w:id="0">
    <w:p w14:paraId="7A3EF18B" w14:textId="77777777" w:rsidR="00725B3A" w:rsidRDefault="00725B3A" w:rsidP="006568C4">
      <w:pPr>
        <w:spacing w:after="0" w:line="240" w:lineRule="auto"/>
      </w:pPr>
      <w:r>
        <w:continuationSeparator/>
      </w:r>
    </w:p>
  </w:footnote>
  <w:footnote w:id="1">
    <w:p w14:paraId="58087921" w14:textId="77777777" w:rsidR="007D7CCA" w:rsidRPr="00E76E9C" w:rsidRDefault="007D7CCA" w:rsidP="007D7CCA">
      <w:pPr>
        <w:pStyle w:val="Textpoznpodarou"/>
        <w:spacing w:after="120"/>
        <w:ind w:left="142" w:hanging="142"/>
        <w:jc w:val="both"/>
        <w:rPr>
          <w:rFonts w:ascii="Arial" w:hAnsi="Arial" w:cs="Arial"/>
          <w:sz w:val="18"/>
          <w:szCs w:val="18"/>
        </w:rPr>
      </w:pPr>
      <w:r w:rsidRPr="00E76E9C">
        <w:rPr>
          <w:rStyle w:val="Znakapoznpodarou"/>
          <w:rFonts w:ascii="Arial" w:hAnsi="Arial" w:cs="Arial"/>
          <w:color w:val="FF0000"/>
          <w:sz w:val="18"/>
          <w:szCs w:val="18"/>
        </w:rPr>
        <w:footnoteRef/>
      </w:r>
      <w:r w:rsidRPr="00E76E9C">
        <w:rPr>
          <w:rFonts w:ascii="Arial" w:hAnsi="Arial" w:cs="Arial"/>
          <w:color w:val="FF0000"/>
          <w:sz w:val="18"/>
          <w:szCs w:val="18"/>
        </w:rPr>
        <w:t xml:space="preserve"> Vzor je třeba vždy použít s ohledem na konkrétní okolnosti případu a v návaznosti na tyto okolnosti </w:t>
      </w:r>
      <w:r>
        <w:rPr>
          <w:rFonts w:ascii="Arial" w:hAnsi="Arial" w:cs="Arial"/>
          <w:color w:val="FF0000"/>
          <w:sz w:val="18"/>
          <w:szCs w:val="18"/>
        </w:rPr>
        <w:t>jej</w:t>
      </w:r>
      <w:r w:rsidRPr="00E76E9C">
        <w:rPr>
          <w:rFonts w:ascii="Arial" w:hAnsi="Arial" w:cs="Arial"/>
          <w:color w:val="FF0000"/>
          <w:sz w:val="18"/>
          <w:szCs w:val="18"/>
        </w:rPr>
        <w:t xml:space="preserve"> upravit, doplnit či jinak přizpůsobit. Nelze vycházet z toho, že vzor je univerzálně použitelný a bez doplnění či úpravy splňující podmínky § 68 a 69 zákona č. 500/2004 Sb., správní řád, ve znění pozdějších předpisů.</w:t>
      </w:r>
    </w:p>
  </w:footnote>
  <w:footnote w:id="2">
    <w:p w14:paraId="581BD49B" w14:textId="77777777" w:rsidR="006568C4" w:rsidRDefault="006568C4" w:rsidP="007D7CCA">
      <w:pPr>
        <w:pStyle w:val="Textpoznpodarou"/>
        <w:spacing w:after="120"/>
        <w:ind w:left="142" w:hanging="142"/>
        <w:jc w:val="both"/>
      </w:pPr>
      <w:r w:rsidRPr="00C02C42">
        <w:rPr>
          <w:rStyle w:val="Znakapoznpodarou"/>
          <w:color w:val="FF0000"/>
        </w:rPr>
        <w:footnoteRef/>
      </w:r>
      <w:r w:rsidRPr="00C02C42">
        <w:rPr>
          <w:color w:val="FF0000"/>
        </w:rPr>
        <w:t xml:space="preserve"> </w:t>
      </w:r>
      <w:r w:rsidRPr="00C02C42">
        <w:rPr>
          <w:rFonts w:ascii="Arial" w:hAnsi="Arial" w:cs="Arial"/>
          <w:color w:val="FF0000"/>
          <w:sz w:val="18"/>
          <w:szCs w:val="18"/>
        </w:rPr>
        <w:t>Služební orgán musí být dostatečně identifikován. Např. je-li služebním orgánem státní tajemník, je nutné uvést v jakém ministerstvu (Úřadu vlády). Je-li služebním orgánem vedoucí služebního úřadu, je nutné uvést jeho označení podle zvláštního právního předpisu např. „</w:t>
      </w:r>
      <w:r w:rsidR="005970B0">
        <w:rPr>
          <w:rFonts w:ascii="Arial" w:hAnsi="Arial" w:cs="Arial"/>
          <w:color w:val="FF0000"/>
          <w:sz w:val="18"/>
          <w:szCs w:val="18"/>
        </w:rPr>
        <w:t>Předseda Úřadu průmyslového vlastnictví</w:t>
      </w:r>
      <w:r w:rsidRPr="00C02C42">
        <w:rPr>
          <w:rFonts w:ascii="Arial" w:hAnsi="Arial" w:cs="Arial"/>
          <w:color w:val="FF0000"/>
          <w:sz w:val="18"/>
          <w:szCs w:val="18"/>
        </w:rPr>
        <w:t>“.</w:t>
      </w:r>
    </w:p>
  </w:footnote>
  <w:footnote w:id="3">
    <w:p w14:paraId="3EB8348C" w14:textId="0337AA2D" w:rsidR="00074BB3" w:rsidRPr="00074BB3" w:rsidRDefault="00074BB3" w:rsidP="007D7CCA">
      <w:pPr>
        <w:pStyle w:val="Textpoznpodarou"/>
        <w:spacing w:after="120"/>
        <w:ind w:left="142" w:hanging="142"/>
        <w:jc w:val="both"/>
        <w:rPr>
          <w:rFonts w:ascii="Arial" w:hAnsi="Arial" w:cs="Arial"/>
          <w:sz w:val="18"/>
          <w:szCs w:val="18"/>
        </w:rPr>
      </w:pPr>
      <w:r w:rsidRPr="00074BB3">
        <w:rPr>
          <w:rStyle w:val="Znakapoznpodarou"/>
          <w:rFonts w:ascii="Arial" w:hAnsi="Arial" w:cs="Arial"/>
          <w:color w:val="FF0000"/>
          <w:sz w:val="18"/>
          <w:szCs w:val="18"/>
        </w:rPr>
        <w:footnoteRef/>
      </w:r>
      <w:r w:rsidRPr="00074BB3">
        <w:rPr>
          <w:rFonts w:ascii="Arial" w:hAnsi="Arial" w:cs="Arial"/>
          <w:color w:val="FF0000"/>
          <w:sz w:val="18"/>
          <w:szCs w:val="18"/>
        </w:rPr>
        <w:t xml:space="preserve"> </w:t>
      </w:r>
      <w:r w:rsidRPr="00F46451">
        <w:rPr>
          <w:rFonts w:ascii="Arial" w:hAnsi="Arial" w:cs="Arial"/>
          <w:color w:val="FF0000"/>
          <w:sz w:val="18"/>
          <w:szCs w:val="18"/>
          <w:u w:val="single"/>
        </w:rPr>
        <w:t>Vzor nereflektuje situaci, kdy je již žadatel ve služebním poměru.</w:t>
      </w:r>
      <w:r w:rsidRPr="00ED69C8">
        <w:rPr>
          <w:rFonts w:ascii="Arial" w:hAnsi="Arial" w:cs="Arial"/>
          <w:color w:val="FF0000"/>
          <w:sz w:val="18"/>
          <w:szCs w:val="18"/>
        </w:rPr>
        <w:t xml:space="preserve"> V takovém případě se bude rozhodovat pouze o zařazení na služební místo</w:t>
      </w:r>
      <w:r w:rsidR="009770D3">
        <w:rPr>
          <w:rFonts w:ascii="Arial" w:hAnsi="Arial" w:cs="Arial"/>
          <w:color w:val="FF0000"/>
          <w:sz w:val="18"/>
          <w:szCs w:val="18"/>
        </w:rPr>
        <w:t xml:space="preserve"> podle § 49 odst. 1 zákona o státní službě</w:t>
      </w:r>
      <w:r w:rsidRPr="00ED69C8">
        <w:rPr>
          <w:rFonts w:ascii="Arial" w:hAnsi="Arial" w:cs="Arial"/>
          <w:color w:val="FF0000"/>
          <w:sz w:val="18"/>
          <w:szCs w:val="18"/>
        </w:rPr>
        <w:t xml:space="preserve"> a text rozhodnutí bude nutno této skutečnosti přizpůsobit</w:t>
      </w:r>
      <w:r w:rsidR="007D7CCA" w:rsidRPr="00ED69C8">
        <w:rPr>
          <w:rFonts w:ascii="Arial" w:hAnsi="Arial" w:cs="Arial"/>
          <w:color w:val="FF0000"/>
          <w:sz w:val="18"/>
          <w:szCs w:val="18"/>
        </w:rPr>
        <w:t>. Vzor rozhodnutí o</w:t>
      </w:r>
      <w:r w:rsidR="007D7CCA">
        <w:rPr>
          <w:rFonts w:ascii="Arial" w:hAnsi="Arial" w:cs="Arial"/>
          <w:color w:val="FF0000"/>
          <w:sz w:val="18"/>
          <w:szCs w:val="18"/>
        </w:rPr>
        <w:t> </w:t>
      </w:r>
      <w:r w:rsidR="007D7CCA" w:rsidRPr="00ED69C8">
        <w:rPr>
          <w:rFonts w:ascii="Arial" w:hAnsi="Arial" w:cs="Arial"/>
          <w:color w:val="FF0000"/>
          <w:sz w:val="18"/>
          <w:szCs w:val="18"/>
        </w:rPr>
        <w:t xml:space="preserve">zařazení na služební místo je přílohou Metodického pokynu </w:t>
      </w:r>
      <w:r w:rsidR="00BD4D31">
        <w:rPr>
          <w:rFonts w:ascii="Arial" w:hAnsi="Arial" w:cs="Arial"/>
          <w:color w:val="FF0000"/>
          <w:sz w:val="18"/>
          <w:szCs w:val="18"/>
        </w:rPr>
        <w:t>nejvyššího státního tajemníka</w:t>
      </w:r>
      <w:r w:rsidR="007D7CCA" w:rsidRPr="00ED69C8">
        <w:rPr>
          <w:rFonts w:ascii="Arial" w:hAnsi="Arial" w:cs="Arial"/>
          <w:color w:val="FF0000"/>
          <w:sz w:val="18"/>
          <w:szCs w:val="18"/>
        </w:rPr>
        <w:t>, kterým se stanoví podrobnosti ke změnám služebního poměru</w:t>
      </w:r>
      <w:r w:rsidRPr="00ED69C8">
        <w:rPr>
          <w:rFonts w:ascii="Arial" w:hAnsi="Arial" w:cs="Arial"/>
          <w:color w:val="FF0000"/>
          <w:sz w:val="18"/>
          <w:szCs w:val="18"/>
        </w:rPr>
        <w:t>.</w:t>
      </w:r>
    </w:p>
  </w:footnote>
  <w:footnote w:id="4">
    <w:p w14:paraId="02CC5546" w14:textId="396432F5" w:rsidR="006568C4" w:rsidRPr="00401198" w:rsidRDefault="006568C4" w:rsidP="002B2460">
      <w:pPr>
        <w:pStyle w:val="Textpoznpodarou"/>
        <w:spacing w:after="120"/>
        <w:ind w:left="142" w:hanging="142"/>
        <w:jc w:val="both"/>
        <w:rPr>
          <w:rFonts w:ascii="Arial" w:hAnsi="Arial" w:cs="Arial"/>
          <w:sz w:val="18"/>
          <w:szCs w:val="18"/>
        </w:rPr>
      </w:pPr>
      <w:r w:rsidRPr="00401198">
        <w:rPr>
          <w:rStyle w:val="Znakapoznpodarou"/>
          <w:rFonts w:ascii="Arial" w:hAnsi="Arial" w:cs="Arial"/>
          <w:color w:val="FF0000"/>
          <w:sz w:val="18"/>
          <w:szCs w:val="18"/>
        </w:rPr>
        <w:footnoteRef/>
      </w:r>
      <w:r w:rsidRPr="00401198">
        <w:rPr>
          <w:rFonts w:ascii="Arial" w:hAnsi="Arial" w:cs="Arial"/>
          <w:color w:val="FF0000"/>
          <w:sz w:val="18"/>
          <w:szCs w:val="18"/>
        </w:rPr>
        <w:t xml:space="preserve"> Podle § 2 odst. 2 písm. a) nařízení vlády č. 92/2015 Sb.</w:t>
      </w:r>
      <w:r w:rsidR="00303C57">
        <w:rPr>
          <w:rFonts w:ascii="Arial" w:hAnsi="Arial" w:cs="Arial"/>
          <w:color w:val="FF0000"/>
          <w:sz w:val="18"/>
          <w:szCs w:val="18"/>
        </w:rPr>
        <w:t>,</w:t>
      </w:r>
      <w:r w:rsidRPr="00401198">
        <w:rPr>
          <w:rFonts w:ascii="Arial" w:hAnsi="Arial" w:cs="Arial"/>
          <w:color w:val="FF0000"/>
          <w:sz w:val="18"/>
          <w:szCs w:val="18"/>
        </w:rPr>
        <w:t xml:space="preserve"> o pravidlech pro organizaci služebního úřadu, se jedná o systemizované místo, které obsahuje správní činnosti, jejichž výkon se na služebním místě požaduje, a klasifikuje se platovou třídou, do které je v katalogu správních činností zařazena nejnáročnější správní činnost. Nad rámec uvedeného není pro označení služebního místa stanoveno konkrétní pravidlo, proto je vhodné označit služební místo tak, aby bylo řádně identifikováno. U </w:t>
      </w:r>
      <w:r>
        <w:rPr>
          <w:rFonts w:ascii="Arial" w:hAnsi="Arial" w:cs="Arial"/>
          <w:color w:val="FF0000"/>
          <w:sz w:val="18"/>
          <w:szCs w:val="18"/>
        </w:rPr>
        <w:t>„řadových“ zaměstnanců, pokud služební místo nenese speciální označení (např. kontrolor, inspektor, apod.)</w:t>
      </w:r>
      <w:r w:rsidR="009770D3">
        <w:rPr>
          <w:rFonts w:ascii="Arial" w:hAnsi="Arial" w:cs="Arial"/>
          <w:color w:val="FF0000"/>
          <w:sz w:val="18"/>
          <w:szCs w:val="18"/>
        </w:rPr>
        <w:t>,</w:t>
      </w:r>
      <w:r>
        <w:rPr>
          <w:rFonts w:ascii="Arial" w:hAnsi="Arial" w:cs="Arial"/>
          <w:color w:val="FF0000"/>
          <w:sz w:val="18"/>
          <w:szCs w:val="18"/>
        </w:rPr>
        <w:t xml:space="preserve"> </w:t>
      </w:r>
      <w:r w:rsidRPr="00401198">
        <w:rPr>
          <w:rFonts w:ascii="Arial" w:hAnsi="Arial" w:cs="Arial"/>
          <w:color w:val="FF0000"/>
          <w:sz w:val="18"/>
          <w:szCs w:val="18"/>
        </w:rPr>
        <w:t xml:space="preserve">se jako vhodné jeví označení </w:t>
      </w:r>
      <w:r w:rsidR="009F476A">
        <w:rPr>
          <w:rFonts w:ascii="Arial" w:hAnsi="Arial" w:cs="Arial"/>
          <w:color w:val="FF0000"/>
          <w:sz w:val="18"/>
          <w:szCs w:val="18"/>
        </w:rPr>
        <w:t xml:space="preserve">pomocí </w:t>
      </w:r>
      <w:r w:rsidR="009F476A" w:rsidRPr="00401198">
        <w:rPr>
          <w:rFonts w:ascii="Arial" w:hAnsi="Arial" w:cs="Arial"/>
          <w:color w:val="FF0000"/>
          <w:sz w:val="18"/>
          <w:szCs w:val="18"/>
        </w:rPr>
        <w:t>identifikátor</w:t>
      </w:r>
      <w:r w:rsidR="009F476A">
        <w:rPr>
          <w:rFonts w:ascii="Arial" w:hAnsi="Arial" w:cs="Arial"/>
          <w:color w:val="FF0000"/>
          <w:sz w:val="18"/>
          <w:szCs w:val="18"/>
        </w:rPr>
        <w:t>u</w:t>
      </w:r>
      <w:r w:rsidR="009F476A" w:rsidRPr="00401198">
        <w:rPr>
          <w:rFonts w:ascii="Arial" w:hAnsi="Arial" w:cs="Arial"/>
          <w:color w:val="FF0000"/>
          <w:sz w:val="18"/>
          <w:szCs w:val="18"/>
        </w:rPr>
        <w:t xml:space="preserve"> služebního místa uveden</w:t>
      </w:r>
      <w:r w:rsidR="009F476A">
        <w:rPr>
          <w:rFonts w:ascii="Arial" w:hAnsi="Arial" w:cs="Arial"/>
          <w:color w:val="FF0000"/>
          <w:sz w:val="18"/>
          <w:szCs w:val="18"/>
        </w:rPr>
        <w:t>ého</w:t>
      </w:r>
      <w:r w:rsidR="009F476A" w:rsidRPr="00401198">
        <w:rPr>
          <w:rFonts w:ascii="Arial" w:hAnsi="Arial" w:cs="Arial"/>
          <w:color w:val="FF0000"/>
          <w:sz w:val="18"/>
          <w:szCs w:val="18"/>
        </w:rPr>
        <w:t xml:space="preserve"> ve vnitřní systemizaci správního úřadu (např. číselné označení služebního místa, pokud je takto služební místo ve vnitřní systemizaci označeno)</w:t>
      </w:r>
      <w:r w:rsidR="009F476A">
        <w:rPr>
          <w:rFonts w:ascii="Arial" w:hAnsi="Arial" w:cs="Arial"/>
          <w:color w:val="FF0000"/>
          <w:sz w:val="18"/>
          <w:szCs w:val="18"/>
        </w:rPr>
        <w:t>, podle obvykle užívaného označení služebního místa na služebním úřadu</w:t>
      </w:r>
      <w:r w:rsidRPr="00401198">
        <w:rPr>
          <w:rFonts w:ascii="Arial" w:hAnsi="Arial" w:cs="Arial"/>
          <w:color w:val="FF0000"/>
          <w:sz w:val="18"/>
          <w:szCs w:val="18"/>
        </w:rPr>
        <w:t xml:space="preserve"> s uvedením názvu konkrétního organizačního útvaru </w:t>
      </w:r>
      <w:r>
        <w:rPr>
          <w:rFonts w:ascii="Arial" w:hAnsi="Arial" w:cs="Arial"/>
          <w:color w:val="FF0000"/>
          <w:sz w:val="18"/>
          <w:szCs w:val="18"/>
        </w:rPr>
        <w:t xml:space="preserve">na nejnižším článku organizace </w:t>
      </w:r>
      <w:r w:rsidRPr="00401198">
        <w:rPr>
          <w:rFonts w:ascii="Arial" w:hAnsi="Arial" w:cs="Arial"/>
          <w:color w:val="FF0000"/>
          <w:sz w:val="18"/>
          <w:szCs w:val="18"/>
        </w:rPr>
        <w:t>správního úřadu</w:t>
      </w:r>
      <w:r>
        <w:rPr>
          <w:rFonts w:ascii="Arial" w:hAnsi="Arial" w:cs="Arial"/>
          <w:color w:val="FF0000"/>
          <w:sz w:val="18"/>
          <w:szCs w:val="18"/>
        </w:rPr>
        <w:t xml:space="preserve"> (</w:t>
      </w:r>
      <w:r w:rsidRPr="00401198">
        <w:rPr>
          <w:rFonts w:ascii="Arial" w:hAnsi="Arial" w:cs="Arial"/>
          <w:color w:val="FF0000"/>
          <w:sz w:val="18"/>
          <w:szCs w:val="18"/>
        </w:rPr>
        <w:t xml:space="preserve">oddělení), </w:t>
      </w:r>
      <w:r>
        <w:rPr>
          <w:rFonts w:ascii="Arial" w:hAnsi="Arial" w:cs="Arial"/>
          <w:color w:val="FF0000"/>
          <w:sz w:val="18"/>
          <w:szCs w:val="18"/>
        </w:rPr>
        <w:t>v rámci něhož bude žadatel zařazen</w:t>
      </w:r>
      <w:r w:rsidRPr="00401198">
        <w:rPr>
          <w:rFonts w:ascii="Arial" w:hAnsi="Arial" w:cs="Arial"/>
          <w:color w:val="FF0000"/>
          <w:sz w:val="18"/>
          <w:szCs w:val="18"/>
        </w:rPr>
        <w:t xml:space="preserve">. </w:t>
      </w:r>
    </w:p>
  </w:footnote>
  <w:footnote w:id="5">
    <w:p w14:paraId="73F02130" w14:textId="18F11DDF" w:rsidR="001C0DA2" w:rsidRPr="00ED69C8" w:rsidRDefault="001C0DA2" w:rsidP="002B2460">
      <w:pPr>
        <w:pStyle w:val="Textpoznpodarou"/>
        <w:spacing w:after="120"/>
        <w:ind w:left="142" w:hanging="142"/>
        <w:jc w:val="both"/>
        <w:rPr>
          <w:color w:val="FF0000"/>
        </w:rPr>
      </w:pPr>
      <w:r w:rsidRPr="00A97292">
        <w:rPr>
          <w:rStyle w:val="Znakapoznpodarou"/>
          <w:color w:val="FF0000"/>
        </w:rPr>
        <w:footnoteRef/>
      </w:r>
      <w:r w:rsidRPr="00A97292">
        <w:rPr>
          <w:color w:val="FF0000"/>
        </w:rPr>
        <w:t xml:space="preserve"> </w:t>
      </w:r>
      <w:r w:rsidR="002B2460" w:rsidRPr="00ED69C8">
        <w:rPr>
          <w:rFonts w:ascii="Arial" w:hAnsi="Arial" w:cs="Arial"/>
          <w:color w:val="FF0000"/>
          <w:sz w:val="18"/>
          <w:szCs w:val="18"/>
        </w:rPr>
        <w:t xml:space="preserve">Podle § 29 odst. </w:t>
      </w:r>
      <w:r w:rsidR="00657491">
        <w:rPr>
          <w:rFonts w:ascii="Arial" w:hAnsi="Arial" w:cs="Arial"/>
          <w:color w:val="FF0000"/>
          <w:sz w:val="18"/>
          <w:szCs w:val="18"/>
        </w:rPr>
        <w:t>1</w:t>
      </w:r>
      <w:r w:rsidR="00657491" w:rsidRPr="00ED69C8">
        <w:rPr>
          <w:rFonts w:ascii="Arial" w:hAnsi="Arial" w:cs="Arial"/>
          <w:color w:val="FF0000"/>
          <w:sz w:val="18"/>
          <w:szCs w:val="18"/>
        </w:rPr>
        <w:t xml:space="preserve"> </w:t>
      </w:r>
      <w:r w:rsidR="002B2460" w:rsidRPr="00ED69C8">
        <w:rPr>
          <w:rFonts w:ascii="Arial" w:hAnsi="Arial" w:cs="Arial"/>
          <w:color w:val="FF0000"/>
          <w:sz w:val="18"/>
          <w:szCs w:val="18"/>
        </w:rPr>
        <w:t xml:space="preserve">zákona o státní službě se zkušební doba stanoví v délce 6 měsíců. Nestanoví se konkrétním datem, kdy uplyne, s ohledem na možnosti jejího prodloužení podle § 29 odst. </w:t>
      </w:r>
      <w:r w:rsidR="00657491">
        <w:rPr>
          <w:rFonts w:ascii="Arial" w:hAnsi="Arial" w:cs="Arial"/>
          <w:color w:val="FF0000"/>
          <w:sz w:val="18"/>
          <w:szCs w:val="18"/>
        </w:rPr>
        <w:t>1</w:t>
      </w:r>
      <w:r w:rsidR="00657491" w:rsidRPr="00ED69C8">
        <w:rPr>
          <w:rFonts w:ascii="Arial" w:hAnsi="Arial" w:cs="Arial"/>
          <w:color w:val="FF0000"/>
          <w:sz w:val="18"/>
          <w:szCs w:val="18"/>
        </w:rPr>
        <w:t xml:space="preserve"> </w:t>
      </w:r>
      <w:r w:rsidR="00F26EB0" w:rsidRPr="00F37F94">
        <w:rPr>
          <w:rFonts w:ascii="Arial" w:hAnsi="Arial" w:cs="Arial"/>
          <w:color w:val="FF0000"/>
          <w:sz w:val="18"/>
          <w:szCs w:val="18"/>
        </w:rPr>
        <w:t>zákona o státní službě</w:t>
      </w:r>
      <w:r w:rsidR="002B2460" w:rsidRPr="00ED69C8">
        <w:rPr>
          <w:rFonts w:ascii="Arial" w:hAnsi="Arial" w:cs="Arial"/>
          <w:color w:val="FF0000"/>
          <w:sz w:val="18"/>
          <w:szCs w:val="18"/>
        </w:rPr>
        <w:t xml:space="preserve">. Osobě, která není státním zaměstnancem, se zkušební doba stanoví vždy. Státnímu zaměstnanci, který je zařazen na jiné služební místo podle § 49 </w:t>
      </w:r>
      <w:r w:rsidR="00F26EB0" w:rsidRPr="00F37F94">
        <w:rPr>
          <w:rFonts w:ascii="Arial" w:hAnsi="Arial" w:cs="Arial"/>
          <w:color w:val="FF0000"/>
          <w:sz w:val="18"/>
          <w:szCs w:val="18"/>
        </w:rPr>
        <w:t>zákona o státní službě</w:t>
      </w:r>
      <w:r w:rsidR="002B2460" w:rsidRPr="00ED69C8">
        <w:rPr>
          <w:rFonts w:ascii="Arial" w:hAnsi="Arial" w:cs="Arial"/>
          <w:color w:val="FF0000"/>
          <w:sz w:val="18"/>
          <w:szCs w:val="18"/>
        </w:rPr>
        <w:t xml:space="preserve">, se již znovu nestanoví zkušební doba. Pokud však ještě plyne zkušební doba stanovená podle § 29 odst. 2 </w:t>
      </w:r>
      <w:r w:rsidR="00F26EB0" w:rsidRPr="00F37F94">
        <w:rPr>
          <w:rFonts w:ascii="Arial" w:hAnsi="Arial" w:cs="Arial"/>
          <w:color w:val="FF0000"/>
          <w:sz w:val="18"/>
          <w:szCs w:val="18"/>
        </w:rPr>
        <w:t>zákona o státní službě</w:t>
      </w:r>
      <w:r w:rsidR="002B2460" w:rsidRPr="00ED69C8">
        <w:rPr>
          <w:rFonts w:ascii="Arial" w:hAnsi="Arial" w:cs="Arial"/>
          <w:color w:val="FF0000"/>
          <w:sz w:val="18"/>
          <w:szCs w:val="18"/>
        </w:rPr>
        <w:t xml:space="preserve">, není její trvání zařazením na jiné služební místo podle § 49 </w:t>
      </w:r>
      <w:r w:rsidR="00F26EB0" w:rsidRPr="00F37F94">
        <w:rPr>
          <w:rFonts w:ascii="Arial" w:hAnsi="Arial" w:cs="Arial"/>
          <w:color w:val="FF0000"/>
          <w:sz w:val="18"/>
          <w:szCs w:val="18"/>
        </w:rPr>
        <w:t>zákona o státní službě</w:t>
      </w:r>
      <w:r w:rsidR="002B2460" w:rsidRPr="00ED69C8">
        <w:rPr>
          <w:rFonts w:ascii="Arial" w:hAnsi="Arial" w:cs="Arial"/>
          <w:color w:val="FF0000"/>
          <w:sz w:val="18"/>
          <w:szCs w:val="18"/>
        </w:rPr>
        <w:t xml:space="preserve"> dotčeno a zkušební doba doběhne.</w:t>
      </w:r>
    </w:p>
  </w:footnote>
  <w:footnote w:id="6">
    <w:p w14:paraId="5E362892" w14:textId="77777777" w:rsidR="006568C4" w:rsidRPr="00195525" w:rsidRDefault="006568C4" w:rsidP="002B2460">
      <w:pPr>
        <w:pStyle w:val="Textpoznpodarou"/>
        <w:spacing w:after="120"/>
        <w:ind w:left="142" w:hanging="142"/>
        <w:jc w:val="both"/>
        <w:rPr>
          <w:rFonts w:ascii="Arial" w:hAnsi="Arial" w:cs="Arial"/>
          <w:sz w:val="18"/>
          <w:szCs w:val="18"/>
        </w:rPr>
      </w:pPr>
      <w:r w:rsidRPr="00195525">
        <w:rPr>
          <w:rStyle w:val="Znakapoznpodarou"/>
          <w:rFonts w:ascii="Arial" w:hAnsi="Arial" w:cs="Arial"/>
          <w:color w:val="FF0000"/>
          <w:sz w:val="18"/>
          <w:szCs w:val="18"/>
        </w:rPr>
        <w:footnoteRef/>
      </w:r>
      <w:r w:rsidRPr="00195525">
        <w:rPr>
          <w:rFonts w:ascii="Arial" w:hAnsi="Arial" w:cs="Arial"/>
          <w:color w:val="FF0000"/>
          <w:sz w:val="18"/>
          <w:szCs w:val="18"/>
        </w:rPr>
        <w:t xml:space="preserve"> V případě povolení kratší služební doby podle § 116 zákona o státní službě je uvedené nutno odrazit i</w:t>
      </w:r>
      <w:r w:rsidR="00327EC3">
        <w:rPr>
          <w:rFonts w:ascii="Arial" w:hAnsi="Arial" w:cs="Arial"/>
          <w:color w:val="FF0000"/>
          <w:sz w:val="18"/>
          <w:szCs w:val="18"/>
        </w:rPr>
        <w:t> </w:t>
      </w:r>
      <w:r w:rsidRPr="00195525">
        <w:rPr>
          <w:rFonts w:ascii="Arial" w:hAnsi="Arial" w:cs="Arial"/>
          <w:color w:val="FF0000"/>
          <w:sz w:val="18"/>
          <w:szCs w:val="18"/>
        </w:rPr>
        <w:t>v odůvodnění rozhodnutí.</w:t>
      </w:r>
      <w:r w:rsidR="00327EC3">
        <w:rPr>
          <w:rFonts w:ascii="Arial" w:hAnsi="Arial" w:cs="Arial"/>
          <w:color w:val="FF0000"/>
          <w:sz w:val="18"/>
          <w:szCs w:val="18"/>
        </w:rPr>
        <w:t xml:space="preserve"> </w:t>
      </w:r>
      <w:r w:rsidR="00327EC3" w:rsidRPr="00ED69C8">
        <w:rPr>
          <w:rFonts w:ascii="Arial" w:hAnsi="Arial" w:cs="Arial"/>
          <w:color w:val="FF0000"/>
          <w:sz w:val="18"/>
          <w:szCs w:val="18"/>
        </w:rPr>
        <w:t xml:space="preserve">Žadatel, který má být přijat na služební místo, které je systemizováno jako služební místo s kratší </w:t>
      </w:r>
      <w:r w:rsidR="00F350C4" w:rsidRPr="00F350C4">
        <w:rPr>
          <w:rFonts w:ascii="Arial" w:hAnsi="Arial" w:cs="Arial"/>
          <w:color w:val="FF0000"/>
          <w:sz w:val="18"/>
          <w:szCs w:val="18"/>
        </w:rPr>
        <w:t xml:space="preserve">služební dobou </w:t>
      </w:r>
      <w:r w:rsidR="00F350C4">
        <w:rPr>
          <w:rFonts w:ascii="Arial" w:hAnsi="Arial" w:cs="Arial"/>
          <w:color w:val="FF0000"/>
          <w:sz w:val="18"/>
          <w:szCs w:val="18"/>
        </w:rPr>
        <w:t>[</w:t>
      </w:r>
      <w:r w:rsidR="00327EC3" w:rsidRPr="00ED69C8">
        <w:rPr>
          <w:rFonts w:ascii="Arial" w:hAnsi="Arial" w:cs="Arial"/>
          <w:color w:val="FF0000"/>
          <w:sz w:val="18"/>
          <w:szCs w:val="18"/>
        </w:rPr>
        <w:t>doplňkové služební místo ve smyslu § 2 písm. b) nařízení vlády č. 137/2015 Sb., o dalších případech, ve kterých lze přijmout osobu do služebního poměru na dobu určito</w:t>
      </w:r>
      <w:r w:rsidR="00F350C4" w:rsidRPr="00F350C4">
        <w:rPr>
          <w:rFonts w:ascii="Arial" w:hAnsi="Arial" w:cs="Arial"/>
          <w:color w:val="FF0000"/>
          <w:sz w:val="18"/>
          <w:szCs w:val="18"/>
        </w:rPr>
        <w:t>u, ve znění pozdějších předpisů</w:t>
      </w:r>
      <w:r w:rsidR="00F350C4">
        <w:rPr>
          <w:rFonts w:ascii="Arial" w:hAnsi="Arial" w:cs="Arial"/>
          <w:color w:val="FF0000"/>
          <w:sz w:val="18"/>
          <w:szCs w:val="18"/>
        </w:rPr>
        <w:t>]</w:t>
      </w:r>
      <w:r w:rsidR="00327EC3" w:rsidRPr="00ED69C8">
        <w:rPr>
          <w:rFonts w:ascii="Arial" w:hAnsi="Arial" w:cs="Arial"/>
          <w:color w:val="FF0000"/>
          <w:sz w:val="18"/>
          <w:szCs w:val="18"/>
        </w:rPr>
        <w:t>, o povolení kratší služební doby</w:t>
      </w:r>
      <w:r w:rsidR="00327EC3">
        <w:rPr>
          <w:rFonts w:ascii="Arial" w:hAnsi="Arial" w:cs="Arial"/>
          <w:color w:val="FF0000"/>
          <w:sz w:val="18"/>
          <w:szCs w:val="18"/>
        </w:rPr>
        <w:t xml:space="preserve"> </w:t>
      </w:r>
      <w:r w:rsidR="00327EC3" w:rsidRPr="00F37F94">
        <w:rPr>
          <w:rFonts w:ascii="Arial" w:hAnsi="Arial" w:cs="Arial"/>
          <w:color w:val="FF0000"/>
          <w:sz w:val="18"/>
          <w:szCs w:val="18"/>
        </w:rPr>
        <w:t>nežádá</w:t>
      </w:r>
      <w:r w:rsidR="00327EC3" w:rsidRPr="00ED69C8">
        <w:rPr>
          <w:rFonts w:ascii="Arial" w:hAnsi="Arial" w:cs="Arial"/>
          <w:color w:val="FF0000"/>
          <w:sz w:val="18"/>
          <w:szCs w:val="18"/>
        </w:rPr>
        <w:t>. Kratší služební doba se mu v rozhodnutí stanoví</w:t>
      </w:r>
      <w:r w:rsidR="00F26EB0">
        <w:rPr>
          <w:rFonts w:ascii="Arial" w:hAnsi="Arial" w:cs="Arial"/>
          <w:color w:val="FF0000"/>
          <w:sz w:val="18"/>
          <w:szCs w:val="18"/>
        </w:rPr>
        <w:t>,</w:t>
      </w:r>
      <w:r w:rsidR="00327EC3">
        <w:rPr>
          <w:rFonts w:ascii="Arial" w:hAnsi="Arial" w:cs="Arial"/>
          <w:color w:val="FF0000"/>
          <w:sz w:val="18"/>
          <w:szCs w:val="18"/>
        </w:rPr>
        <w:t xml:space="preserve"> nikoli povoluje</w:t>
      </w:r>
      <w:r w:rsidR="00327EC3" w:rsidRPr="00ED69C8">
        <w:rPr>
          <w:rFonts w:ascii="Arial" w:hAnsi="Arial" w:cs="Arial"/>
          <w:color w:val="FF0000"/>
          <w:sz w:val="18"/>
          <w:szCs w:val="18"/>
        </w:rPr>
        <w:t>.</w:t>
      </w:r>
    </w:p>
  </w:footnote>
  <w:footnote w:id="7">
    <w:p w14:paraId="5EBF5CCD" w14:textId="15C32773" w:rsidR="006568C4" w:rsidRDefault="006568C4" w:rsidP="007303A3">
      <w:pPr>
        <w:pStyle w:val="Textpoznpodarou"/>
        <w:spacing w:after="120"/>
        <w:ind w:left="142" w:hanging="142"/>
        <w:jc w:val="both"/>
      </w:pPr>
      <w:r w:rsidRPr="00FE61AF">
        <w:rPr>
          <w:rStyle w:val="Znakapoznpodarou"/>
          <w:rFonts w:ascii="Arial" w:hAnsi="Arial" w:cs="Arial"/>
          <w:color w:val="FF0000"/>
          <w:sz w:val="18"/>
          <w:szCs w:val="18"/>
        </w:rPr>
        <w:footnoteRef/>
      </w:r>
      <w:r w:rsidRPr="00FE61AF">
        <w:rPr>
          <w:rFonts w:ascii="Arial" w:hAnsi="Arial" w:cs="Arial"/>
          <w:color w:val="FF0000"/>
          <w:sz w:val="18"/>
          <w:szCs w:val="18"/>
        </w:rPr>
        <w:t xml:space="preserve"> Je-li den vzniku </w:t>
      </w:r>
      <w:r w:rsidR="00245407">
        <w:rPr>
          <w:rFonts w:ascii="Arial" w:hAnsi="Arial" w:cs="Arial"/>
          <w:color w:val="FF0000"/>
          <w:sz w:val="18"/>
          <w:szCs w:val="18"/>
        </w:rPr>
        <w:t>služebního</w:t>
      </w:r>
      <w:r w:rsidRPr="00FE61AF">
        <w:rPr>
          <w:rFonts w:ascii="Arial" w:hAnsi="Arial" w:cs="Arial"/>
          <w:color w:val="FF0000"/>
          <w:sz w:val="18"/>
          <w:szCs w:val="18"/>
        </w:rPr>
        <w:t xml:space="preserve"> poměru dnem pracovního klidu, je třeba stanovit jako den nástupu do služby nejbližší následující pracovní den – to se projeví též v odůvodnění rozhodnutí.</w:t>
      </w:r>
    </w:p>
  </w:footnote>
  <w:footnote w:id="8">
    <w:p w14:paraId="446A4AB4" w14:textId="74BBBAEF" w:rsidR="00C1375A" w:rsidRPr="00C1375A" w:rsidRDefault="00C1375A" w:rsidP="00C1375A">
      <w:pPr>
        <w:pStyle w:val="Textpoznpodarou"/>
        <w:spacing w:after="120"/>
        <w:ind w:left="142" w:hanging="142"/>
        <w:jc w:val="both"/>
        <w:rPr>
          <w:rFonts w:ascii="Arial" w:hAnsi="Arial" w:cs="Arial"/>
          <w:color w:val="FF0000"/>
          <w:sz w:val="18"/>
          <w:szCs w:val="18"/>
        </w:rPr>
      </w:pPr>
      <w:r w:rsidRPr="00C1375A">
        <w:rPr>
          <w:rStyle w:val="Znakapoznpodarou"/>
          <w:rFonts w:ascii="Arial" w:hAnsi="Arial" w:cs="Arial"/>
          <w:color w:val="FF0000"/>
          <w:sz w:val="18"/>
          <w:szCs w:val="18"/>
        </w:rPr>
        <w:footnoteRef/>
      </w:r>
      <w:r w:rsidRPr="00C1375A">
        <w:rPr>
          <w:rFonts w:ascii="Arial" w:hAnsi="Arial" w:cs="Arial"/>
          <w:color w:val="FF0000"/>
          <w:sz w:val="18"/>
          <w:szCs w:val="18"/>
        </w:rPr>
        <w:t xml:space="preserve"> Podle okolností případu je třeba doplnit odůvodnění zápočtu </w:t>
      </w:r>
      <w:r>
        <w:rPr>
          <w:rFonts w:ascii="Arial" w:hAnsi="Arial" w:cs="Arial"/>
          <w:color w:val="FF0000"/>
          <w:sz w:val="18"/>
          <w:szCs w:val="18"/>
        </w:rPr>
        <w:t xml:space="preserve">doby </w:t>
      </w:r>
      <w:r w:rsidRPr="00C1375A">
        <w:rPr>
          <w:rFonts w:ascii="Arial" w:hAnsi="Arial" w:cs="Arial"/>
          <w:color w:val="FF0000"/>
          <w:sz w:val="18"/>
          <w:szCs w:val="18"/>
        </w:rPr>
        <w:t xml:space="preserve">praxe pro účely zařazení do platového stupně v návaznosti na kritéria stanovená </w:t>
      </w:r>
      <w:r>
        <w:rPr>
          <w:rFonts w:ascii="Arial" w:hAnsi="Arial" w:cs="Arial"/>
          <w:color w:val="FF0000"/>
          <w:sz w:val="18"/>
          <w:szCs w:val="18"/>
        </w:rPr>
        <w:t xml:space="preserve">v </w:t>
      </w:r>
      <w:r w:rsidRPr="00C1375A">
        <w:rPr>
          <w:rFonts w:ascii="Arial" w:hAnsi="Arial" w:cs="Arial"/>
          <w:color w:val="FF0000"/>
          <w:sz w:val="18"/>
          <w:szCs w:val="18"/>
        </w:rPr>
        <w:t>§ 3 nařízení vlády č. 304/2014 Sb., tj. zejména uvést, jaké doby praxe byly započítány v plném rozsahu a jaké v rozsahu dvou třetin</w:t>
      </w:r>
      <w:r w:rsidR="00F9410E">
        <w:rPr>
          <w:rFonts w:ascii="Arial" w:hAnsi="Arial" w:cs="Arial"/>
          <w:color w:val="FF0000"/>
          <w:sz w:val="18"/>
          <w:szCs w:val="18"/>
        </w:rPr>
        <w:t xml:space="preserve"> apod</w:t>
      </w:r>
      <w:r w:rsidRPr="00C1375A">
        <w:rPr>
          <w:rFonts w:ascii="Arial" w:hAnsi="Arial" w:cs="Arial"/>
          <w:color w:val="FF0000"/>
          <w:sz w:val="18"/>
          <w:szCs w:val="18"/>
        </w:rPr>
        <w:t xml:space="preserve">. </w:t>
      </w:r>
    </w:p>
  </w:footnote>
  <w:footnote w:id="9">
    <w:p w14:paraId="3CC0B83A" w14:textId="77777777" w:rsidR="006568C4" w:rsidRPr="00CA27AC" w:rsidRDefault="006568C4" w:rsidP="00ED69C8">
      <w:pPr>
        <w:pStyle w:val="Textpoznpodarou"/>
        <w:ind w:left="142" w:hanging="142"/>
        <w:jc w:val="both"/>
        <w:rPr>
          <w:rFonts w:ascii="Arial" w:hAnsi="Arial" w:cs="Arial"/>
          <w:color w:val="FF0000"/>
          <w:sz w:val="18"/>
          <w:szCs w:val="18"/>
        </w:rPr>
      </w:pPr>
      <w:r w:rsidRPr="00195525">
        <w:rPr>
          <w:rStyle w:val="Znakapoznpodarou"/>
          <w:rFonts w:ascii="Arial" w:hAnsi="Arial" w:cs="Arial"/>
          <w:color w:val="FF0000"/>
          <w:sz w:val="18"/>
          <w:szCs w:val="18"/>
        </w:rPr>
        <w:footnoteRef/>
      </w:r>
      <w:r w:rsidRPr="00CA27AC">
        <w:rPr>
          <w:rFonts w:ascii="Arial" w:hAnsi="Arial" w:cs="Arial"/>
          <w:color w:val="FF0000"/>
          <w:sz w:val="18"/>
          <w:szCs w:val="18"/>
        </w:rPr>
        <w:t xml:space="preserve"> Podpis oprávněné úřední osoby je na stejnopisu </w:t>
      </w:r>
      <w:r>
        <w:rPr>
          <w:rFonts w:ascii="Arial" w:hAnsi="Arial" w:cs="Arial"/>
          <w:color w:val="FF0000"/>
          <w:sz w:val="18"/>
          <w:szCs w:val="18"/>
        </w:rPr>
        <w:t xml:space="preserve">rozhodnutí </w:t>
      </w:r>
      <w:r w:rsidRPr="00CA27AC">
        <w:rPr>
          <w:rFonts w:ascii="Arial" w:hAnsi="Arial" w:cs="Arial"/>
          <w:color w:val="FF0000"/>
          <w:sz w:val="18"/>
          <w:szCs w:val="18"/>
        </w:rPr>
        <w:t>zasílaném žadateli možno nahradit doložkou "vlastní rukou" nebo zkratkou "v. r." u příjmení oprávněné úřední osoby a doložkou "Za správnost vyhotovení:" s</w:t>
      </w:r>
      <w:r>
        <w:rPr>
          <w:rFonts w:ascii="Arial" w:hAnsi="Arial" w:cs="Arial"/>
          <w:color w:val="FF0000"/>
          <w:sz w:val="18"/>
          <w:szCs w:val="18"/>
        </w:rPr>
        <w:t> </w:t>
      </w:r>
      <w:r w:rsidRPr="00CA27AC">
        <w:rPr>
          <w:rFonts w:ascii="Arial" w:hAnsi="Arial" w:cs="Arial"/>
          <w:color w:val="FF0000"/>
          <w:sz w:val="18"/>
          <w:szCs w:val="18"/>
        </w:rPr>
        <w:t>uvedením jména, příjmení a podpisu úřední osoby, která odpovídá za písemné vyhotovení rozhodnutí.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BFE83A" w14:textId="1958A4DC" w:rsidR="007D7CCA" w:rsidRPr="008130CC" w:rsidRDefault="007D7CCA" w:rsidP="007D7CCA">
    <w:pPr>
      <w:spacing w:after="0" w:line="240" w:lineRule="auto"/>
      <w:jc w:val="right"/>
      <w:rPr>
        <w:rFonts w:ascii="Arial" w:hAnsi="Arial" w:cs="Arial"/>
      </w:rPr>
    </w:pPr>
    <w:r w:rsidRPr="008130CC">
      <w:rPr>
        <w:rFonts w:ascii="Arial" w:hAnsi="Arial" w:cs="Arial"/>
      </w:rPr>
      <w:t xml:space="preserve">Příloha č. </w:t>
    </w:r>
    <w:r>
      <w:rPr>
        <w:rFonts w:ascii="Arial" w:hAnsi="Arial" w:cs="Arial"/>
      </w:rPr>
      <w:t>2</w:t>
    </w:r>
    <w:r w:rsidR="00BD4D31">
      <w:rPr>
        <w:rFonts w:ascii="Arial" w:hAnsi="Arial" w:cs="Arial"/>
      </w:rPr>
      <w:t>1</w:t>
    </w:r>
  </w:p>
  <w:p w14:paraId="3D3CF5E7" w14:textId="208728B4" w:rsidR="007D7CCA" w:rsidRDefault="007D7CCA" w:rsidP="007D7CCA">
    <w:pPr>
      <w:pStyle w:val="Zhlav"/>
      <w:jc w:val="right"/>
    </w:pPr>
    <w:r>
      <w:rPr>
        <w:rFonts w:ascii="Arial" w:hAnsi="Arial" w:cs="Arial"/>
      </w:rPr>
      <w:t>k</w:t>
    </w:r>
    <w:r w:rsidRPr="008130CC">
      <w:rPr>
        <w:rFonts w:ascii="Arial" w:hAnsi="Arial" w:cs="Arial"/>
      </w:rPr>
      <w:t> </w:t>
    </w:r>
    <w:r w:rsidRPr="00640D9E">
      <w:rPr>
        <w:rFonts w:ascii="Arial" w:hAnsi="Arial" w:cs="Arial"/>
      </w:rPr>
      <w:t xml:space="preserve">Metodickému pokynu č. </w:t>
    </w:r>
    <w:r w:rsidR="00011126">
      <w:rPr>
        <w:rFonts w:ascii="Arial" w:hAnsi="Arial" w:cs="Arial"/>
      </w:rPr>
      <w:t>2</w:t>
    </w:r>
    <w:r w:rsidRPr="00640D9E">
      <w:rPr>
        <w:rFonts w:ascii="Arial" w:hAnsi="Arial" w:cs="Arial"/>
      </w:rPr>
      <w:t>/20</w:t>
    </w:r>
    <w:r w:rsidR="00BD4D31" w:rsidRPr="00640D9E">
      <w:rPr>
        <w:rFonts w:ascii="Arial" w:hAnsi="Arial" w:cs="Arial"/>
      </w:rPr>
      <w:t>2</w:t>
    </w:r>
    <w:r w:rsidR="00FB2F0D">
      <w:rPr>
        <w:rFonts w:ascii="Arial" w:hAnsi="Arial" w:cs="Arial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DC0D50"/>
    <w:multiLevelType w:val="hybridMultilevel"/>
    <w:tmpl w:val="DDF6B218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23A529BD"/>
    <w:multiLevelType w:val="hybridMultilevel"/>
    <w:tmpl w:val="CBFE71F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875B02"/>
    <w:multiLevelType w:val="hybridMultilevel"/>
    <w:tmpl w:val="FFE82810"/>
    <w:lvl w:ilvl="0" w:tplc="684A3FBE">
      <w:start w:val="1"/>
      <w:numFmt w:val="upperRoman"/>
      <w:lvlText w:val="%1."/>
      <w:lvlJc w:val="right"/>
      <w:pPr>
        <w:ind w:left="72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DE498D"/>
    <w:multiLevelType w:val="hybridMultilevel"/>
    <w:tmpl w:val="F8BE2E16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4113358D"/>
    <w:multiLevelType w:val="hybridMultilevel"/>
    <w:tmpl w:val="548047AA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C442D59"/>
    <w:multiLevelType w:val="hybridMultilevel"/>
    <w:tmpl w:val="D0EA4C9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9954167">
    <w:abstractNumId w:val="2"/>
  </w:num>
  <w:num w:numId="2" w16cid:durableId="1851336336">
    <w:abstractNumId w:val="4"/>
  </w:num>
  <w:num w:numId="3" w16cid:durableId="1371104121">
    <w:abstractNumId w:val="3"/>
  </w:num>
  <w:num w:numId="4" w16cid:durableId="1604996317">
    <w:abstractNumId w:val="0"/>
  </w:num>
  <w:num w:numId="5" w16cid:durableId="2080903637">
    <w:abstractNumId w:val="5"/>
  </w:num>
  <w:num w:numId="6" w16cid:durableId="1499685745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Bláhová Pavla, Mgr.">
    <w15:presenceInfo w15:providerId="AD" w15:userId="S::pavla.blahova@mvcr.cz::dd2c4fdb-4eb7-4667-bc84-fb654dafa17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6EA6"/>
    <w:rsid w:val="000070E1"/>
    <w:rsid w:val="00011126"/>
    <w:rsid w:val="00011D5A"/>
    <w:rsid w:val="00021F0F"/>
    <w:rsid w:val="00026CD5"/>
    <w:rsid w:val="0004197F"/>
    <w:rsid w:val="0005168A"/>
    <w:rsid w:val="0005634C"/>
    <w:rsid w:val="00056DA4"/>
    <w:rsid w:val="00063C5C"/>
    <w:rsid w:val="0006703B"/>
    <w:rsid w:val="0007396E"/>
    <w:rsid w:val="00074BB3"/>
    <w:rsid w:val="00086DDB"/>
    <w:rsid w:val="0009123B"/>
    <w:rsid w:val="000B0440"/>
    <w:rsid w:val="000C515F"/>
    <w:rsid w:val="000F301C"/>
    <w:rsid w:val="000F4E2D"/>
    <w:rsid w:val="00104F93"/>
    <w:rsid w:val="00107CEA"/>
    <w:rsid w:val="001145AE"/>
    <w:rsid w:val="001273E8"/>
    <w:rsid w:val="0013488F"/>
    <w:rsid w:val="00145494"/>
    <w:rsid w:val="00154698"/>
    <w:rsid w:val="0015485A"/>
    <w:rsid w:val="00163033"/>
    <w:rsid w:val="001719BE"/>
    <w:rsid w:val="001A10EF"/>
    <w:rsid w:val="001A3359"/>
    <w:rsid w:val="001B44D3"/>
    <w:rsid w:val="001C0207"/>
    <w:rsid w:val="001C0DA2"/>
    <w:rsid w:val="001C6D07"/>
    <w:rsid w:val="00206244"/>
    <w:rsid w:val="00210535"/>
    <w:rsid w:val="002227FC"/>
    <w:rsid w:val="002235C8"/>
    <w:rsid w:val="002414E2"/>
    <w:rsid w:val="00243B97"/>
    <w:rsid w:val="00245407"/>
    <w:rsid w:val="00247B2E"/>
    <w:rsid w:val="002530BC"/>
    <w:rsid w:val="002572DB"/>
    <w:rsid w:val="00267B4F"/>
    <w:rsid w:val="00282CC6"/>
    <w:rsid w:val="00287D4C"/>
    <w:rsid w:val="00290DD0"/>
    <w:rsid w:val="002946AB"/>
    <w:rsid w:val="00294F03"/>
    <w:rsid w:val="00297E62"/>
    <w:rsid w:val="002A415A"/>
    <w:rsid w:val="002B16F5"/>
    <w:rsid w:val="002B2460"/>
    <w:rsid w:val="002C40CE"/>
    <w:rsid w:val="002D7CEB"/>
    <w:rsid w:val="002E2139"/>
    <w:rsid w:val="002E2882"/>
    <w:rsid w:val="002F4EEE"/>
    <w:rsid w:val="00303628"/>
    <w:rsid w:val="00303C57"/>
    <w:rsid w:val="00327EC3"/>
    <w:rsid w:val="00332E62"/>
    <w:rsid w:val="00333A74"/>
    <w:rsid w:val="0033485D"/>
    <w:rsid w:val="00340415"/>
    <w:rsid w:val="00352885"/>
    <w:rsid w:val="00352A58"/>
    <w:rsid w:val="00356690"/>
    <w:rsid w:val="003736F1"/>
    <w:rsid w:val="0038792E"/>
    <w:rsid w:val="00397029"/>
    <w:rsid w:val="003C4F4A"/>
    <w:rsid w:val="003C5D74"/>
    <w:rsid w:val="003E3C11"/>
    <w:rsid w:val="003F0CC5"/>
    <w:rsid w:val="00404CD7"/>
    <w:rsid w:val="00427DC7"/>
    <w:rsid w:val="004312E0"/>
    <w:rsid w:val="00463D9B"/>
    <w:rsid w:val="00473A54"/>
    <w:rsid w:val="00481161"/>
    <w:rsid w:val="004904BF"/>
    <w:rsid w:val="00493FE5"/>
    <w:rsid w:val="004A7777"/>
    <w:rsid w:val="004E0163"/>
    <w:rsid w:val="004E4810"/>
    <w:rsid w:val="004E7601"/>
    <w:rsid w:val="004F4FC8"/>
    <w:rsid w:val="00514659"/>
    <w:rsid w:val="00514A78"/>
    <w:rsid w:val="005151D6"/>
    <w:rsid w:val="00567C67"/>
    <w:rsid w:val="0058230F"/>
    <w:rsid w:val="005970B0"/>
    <w:rsid w:val="005B3034"/>
    <w:rsid w:val="005B4239"/>
    <w:rsid w:val="005C356D"/>
    <w:rsid w:val="005F5228"/>
    <w:rsid w:val="00613D2B"/>
    <w:rsid w:val="00620F8E"/>
    <w:rsid w:val="00640D9E"/>
    <w:rsid w:val="006415A0"/>
    <w:rsid w:val="0065356F"/>
    <w:rsid w:val="006568C4"/>
    <w:rsid w:val="00657491"/>
    <w:rsid w:val="00666098"/>
    <w:rsid w:val="00671E5F"/>
    <w:rsid w:val="00693AA8"/>
    <w:rsid w:val="006A425D"/>
    <w:rsid w:val="006C716B"/>
    <w:rsid w:val="006F08BF"/>
    <w:rsid w:val="00720251"/>
    <w:rsid w:val="00725B3A"/>
    <w:rsid w:val="007303A3"/>
    <w:rsid w:val="00746FAE"/>
    <w:rsid w:val="00756F12"/>
    <w:rsid w:val="00793F08"/>
    <w:rsid w:val="007A46E5"/>
    <w:rsid w:val="007A7ADD"/>
    <w:rsid w:val="007B5E33"/>
    <w:rsid w:val="007B622B"/>
    <w:rsid w:val="007B68AF"/>
    <w:rsid w:val="007C22F3"/>
    <w:rsid w:val="007D1A68"/>
    <w:rsid w:val="007D3E27"/>
    <w:rsid w:val="007D7CCA"/>
    <w:rsid w:val="007E52CC"/>
    <w:rsid w:val="007F78AD"/>
    <w:rsid w:val="00803C4D"/>
    <w:rsid w:val="00821217"/>
    <w:rsid w:val="00824E0C"/>
    <w:rsid w:val="00827E03"/>
    <w:rsid w:val="00830272"/>
    <w:rsid w:val="0083141F"/>
    <w:rsid w:val="00837678"/>
    <w:rsid w:val="0086108B"/>
    <w:rsid w:val="00867B96"/>
    <w:rsid w:val="00870AF6"/>
    <w:rsid w:val="008715AE"/>
    <w:rsid w:val="00876211"/>
    <w:rsid w:val="008955C4"/>
    <w:rsid w:val="00896B58"/>
    <w:rsid w:val="008A204C"/>
    <w:rsid w:val="008A5B9D"/>
    <w:rsid w:val="008A79B1"/>
    <w:rsid w:val="008E4010"/>
    <w:rsid w:val="008F39B0"/>
    <w:rsid w:val="008F6717"/>
    <w:rsid w:val="00904C7E"/>
    <w:rsid w:val="00907FBA"/>
    <w:rsid w:val="009172FF"/>
    <w:rsid w:val="009239C5"/>
    <w:rsid w:val="0093464B"/>
    <w:rsid w:val="0094038F"/>
    <w:rsid w:val="00973FDB"/>
    <w:rsid w:val="009770D3"/>
    <w:rsid w:val="00980BAC"/>
    <w:rsid w:val="00991B96"/>
    <w:rsid w:val="009963BD"/>
    <w:rsid w:val="009979FA"/>
    <w:rsid w:val="009B0EAF"/>
    <w:rsid w:val="009C2E28"/>
    <w:rsid w:val="009C5E2E"/>
    <w:rsid w:val="009D0D5C"/>
    <w:rsid w:val="009D166A"/>
    <w:rsid w:val="009E1A17"/>
    <w:rsid w:val="009E52FC"/>
    <w:rsid w:val="009F476A"/>
    <w:rsid w:val="00A23803"/>
    <w:rsid w:val="00A24642"/>
    <w:rsid w:val="00A505A0"/>
    <w:rsid w:val="00A564E5"/>
    <w:rsid w:val="00A5744C"/>
    <w:rsid w:val="00A85810"/>
    <w:rsid w:val="00A91022"/>
    <w:rsid w:val="00A920DA"/>
    <w:rsid w:val="00A97292"/>
    <w:rsid w:val="00AA4705"/>
    <w:rsid w:val="00AA6DA3"/>
    <w:rsid w:val="00AA6EA6"/>
    <w:rsid w:val="00AC39C0"/>
    <w:rsid w:val="00AF1149"/>
    <w:rsid w:val="00AF2B57"/>
    <w:rsid w:val="00B160CC"/>
    <w:rsid w:val="00B21856"/>
    <w:rsid w:val="00B3329E"/>
    <w:rsid w:val="00B4264E"/>
    <w:rsid w:val="00B57C6E"/>
    <w:rsid w:val="00B77F09"/>
    <w:rsid w:val="00BA2D82"/>
    <w:rsid w:val="00BB63C4"/>
    <w:rsid w:val="00BB7014"/>
    <w:rsid w:val="00BB7447"/>
    <w:rsid w:val="00BC0D6D"/>
    <w:rsid w:val="00BC54CA"/>
    <w:rsid w:val="00BD4D31"/>
    <w:rsid w:val="00BE57CE"/>
    <w:rsid w:val="00BE5D4D"/>
    <w:rsid w:val="00BF040D"/>
    <w:rsid w:val="00C02BCA"/>
    <w:rsid w:val="00C065F3"/>
    <w:rsid w:val="00C0677C"/>
    <w:rsid w:val="00C07B5E"/>
    <w:rsid w:val="00C10B62"/>
    <w:rsid w:val="00C12C5F"/>
    <w:rsid w:val="00C1375A"/>
    <w:rsid w:val="00C1582F"/>
    <w:rsid w:val="00C202F9"/>
    <w:rsid w:val="00C51D4B"/>
    <w:rsid w:val="00C63345"/>
    <w:rsid w:val="00C6348C"/>
    <w:rsid w:val="00C6556B"/>
    <w:rsid w:val="00C66BBD"/>
    <w:rsid w:val="00C67306"/>
    <w:rsid w:val="00C81177"/>
    <w:rsid w:val="00CB0864"/>
    <w:rsid w:val="00CB6361"/>
    <w:rsid w:val="00CB6803"/>
    <w:rsid w:val="00CC1DDC"/>
    <w:rsid w:val="00CC69C1"/>
    <w:rsid w:val="00CD484C"/>
    <w:rsid w:val="00CD4E81"/>
    <w:rsid w:val="00CE57D7"/>
    <w:rsid w:val="00D00340"/>
    <w:rsid w:val="00D17D45"/>
    <w:rsid w:val="00D26FBB"/>
    <w:rsid w:val="00D5078B"/>
    <w:rsid w:val="00D53173"/>
    <w:rsid w:val="00D56920"/>
    <w:rsid w:val="00D634AC"/>
    <w:rsid w:val="00D65E48"/>
    <w:rsid w:val="00D80A47"/>
    <w:rsid w:val="00D917BD"/>
    <w:rsid w:val="00DB68CE"/>
    <w:rsid w:val="00DC1759"/>
    <w:rsid w:val="00DF070A"/>
    <w:rsid w:val="00DF77B4"/>
    <w:rsid w:val="00E0132C"/>
    <w:rsid w:val="00E22164"/>
    <w:rsid w:val="00E25C0A"/>
    <w:rsid w:val="00E33CD5"/>
    <w:rsid w:val="00E66D78"/>
    <w:rsid w:val="00E676C8"/>
    <w:rsid w:val="00E80402"/>
    <w:rsid w:val="00E851AC"/>
    <w:rsid w:val="00EB1056"/>
    <w:rsid w:val="00EC0D27"/>
    <w:rsid w:val="00ED69C8"/>
    <w:rsid w:val="00EE3ADA"/>
    <w:rsid w:val="00F05985"/>
    <w:rsid w:val="00F26EB0"/>
    <w:rsid w:val="00F31E3D"/>
    <w:rsid w:val="00F350C4"/>
    <w:rsid w:val="00F46451"/>
    <w:rsid w:val="00F6099C"/>
    <w:rsid w:val="00F61DA0"/>
    <w:rsid w:val="00F9410E"/>
    <w:rsid w:val="00F9617A"/>
    <w:rsid w:val="00FA13AF"/>
    <w:rsid w:val="00FB0A83"/>
    <w:rsid w:val="00FB0FFA"/>
    <w:rsid w:val="00FB2F0D"/>
    <w:rsid w:val="00FD5503"/>
    <w:rsid w:val="00FE4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1465DD"/>
  <w15:docId w15:val="{73169968-D227-4557-A6D4-DEA2077AE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568C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unhideWhenUsed/>
    <w:rsid w:val="006568C4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6568C4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unhideWhenUsed/>
    <w:rsid w:val="006568C4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6568C4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Default">
    <w:name w:val="Default"/>
    <w:rsid w:val="006568C4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A13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A13AF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6415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6415A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415A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415A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415A0"/>
    <w:rPr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3404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40415"/>
  </w:style>
  <w:style w:type="paragraph" w:styleId="Zpat">
    <w:name w:val="footer"/>
    <w:basedOn w:val="Normln"/>
    <w:link w:val="ZpatChar"/>
    <w:uiPriority w:val="99"/>
    <w:unhideWhenUsed/>
    <w:rsid w:val="003404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40415"/>
  </w:style>
  <w:style w:type="paragraph" w:styleId="Revize">
    <w:name w:val="Revision"/>
    <w:hidden/>
    <w:uiPriority w:val="99"/>
    <w:semiHidden/>
    <w:rsid w:val="009F476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279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7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1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3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66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CCFA18-A7A0-4ADA-BAC7-1A5BA6ED35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Pages>6</Pages>
  <Words>2210</Words>
  <Characters>13039</Characters>
  <Application>Microsoft Office Word</Application>
  <DocSecurity>0</DocSecurity>
  <Lines>108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Bláhová</dc:creator>
  <cp:keywords/>
  <dc:description/>
  <cp:lastModifiedBy>Bláhová Pavla, Mgr.</cp:lastModifiedBy>
  <cp:revision>18</cp:revision>
  <dcterms:created xsi:type="dcterms:W3CDTF">2024-12-20T08:07:00Z</dcterms:created>
  <dcterms:modified xsi:type="dcterms:W3CDTF">2025-05-28T12:35:00Z</dcterms:modified>
</cp:coreProperties>
</file>