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0DE86" w14:textId="4725BB8A" w:rsidR="007743F8" w:rsidRPr="00F84C42" w:rsidRDefault="006E3C8E" w:rsidP="00F84C4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F84C42">
        <w:rPr>
          <w:color w:val="FF0000"/>
          <w:sz w:val="24"/>
          <w:szCs w:val="24"/>
        </w:rPr>
        <w:t>V</w:t>
      </w:r>
      <w:r w:rsidR="007743F8" w:rsidRPr="00F84C42">
        <w:rPr>
          <w:color w:val="FF0000"/>
          <w:sz w:val="24"/>
          <w:szCs w:val="24"/>
        </w:rPr>
        <w:t>ZOR</w:t>
      </w:r>
      <w:r w:rsidRPr="00F84C42">
        <w:rPr>
          <w:color w:val="FF0000"/>
          <w:sz w:val="24"/>
          <w:szCs w:val="24"/>
        </w:rPr>
        <w:t xml:space="preserve"> </w:t>
      </w:r>
    </w:p>
    <w:p w14:paraId="014C8B44" w14:textId="0FC2A9E4" w:rsidR="003068B5" w:rsidRPr="00F84C42" w:rsidRDefault="007743F8" w:rsidP="00F84C42">
      <w:pPr>
        <w:pStyle w:val="Nadpis1"/>
        <w:spacing w:before="120" w:after="120" w:line="288" w:lineRule="auto"/>
        <w:jc w:val="center"/>
        <w:rPr>
          <w:color w:val="FF0000"/>
          <w:sz w:val="24"/>
          <w:szCs w:val="24"/>
        </w:rPr>
      </w:pPr>
      <w:r w:rsidRPr="00D13F8B">
        <w:rPr>
          <w:color w:val="FF0000"/>
          <w:sz w:val="24"/>
          <w:szCs w:val="24"/>
        </w:rPr>
        <w:t>D</w:t>
      </w:r>
      <w:r w:rsidR="006E3C8E" w:rsidRPr="00D13F8B">
        <w:rPr>
          <w:color w:val="FF0000"/>
          <w:sz w:val="24"/>
          <w:szCs w:val="24"/>
        </w:rPr>
        <w:t>ohod</w:t>
      </w:r>
      <w:r w:rsidR="00804C48">
        <w:rPr>
          <w:color w:val="FF0000"/>
          <w:sz w:val="24"/>
          <w:szCs w:val="24"/>
        </w:rPr>
        <w:t>a</w:t>
      </w:r>
      <w:r w:rsidR="006E3C8E" w:rsidRPr="00D13F8B">
        <w:rPr>
          <w:color w:val="FF0000"/>
          <w:sz w:val="24"/>
          <w:szCs w:val="24"/>
        </w:rPr>
        <w:t xml:space="preserve"> o </w:t>
      </w:r>
      <w:r w:rsidR="008F4EE6" w:rsidRPr="008F4EE6">
        <w:rPr>
          <w:color w:val="FF0000"/>
          <w:sz w:val="24"/>
          <w:szCs w:val="24"/>
        </w:rPr>
        <w:t xml:space="preserve">skončení služebního poměru podle § 73 odst. </w:t>
      </w:r>
      <w:r w:rsidR="008A3C2B">
        <w:rPr>
          <w:color w:val="FF0000"/>
          <w:sz w:val="24"/>
          <w:szCs w:val="24"/>
        </w:rPr>
        <w:t>1</w:t>
      </w:r>
      <w:r w:rsidR="00D10149">
        <w:rPr>
          <w:color w:val="FF0000"/>
          <w:sz w:val="24"/>
          <w:szCs w:val="24"/>
        </w:rPr>
        <w:t xml:space="preserve"> zákona o státní služ</w:t>
      </w:r>
      <w:r w:rsidR="003F5017">
        <w:rPr>
          <w:color w:val="FF0000"/>
          <w:sz w:val="24"/>
          <w:szCs w:val="24"/>
        </w:rPr>
        <w:t>bě</w:t>
      </w:r>
      <w:r w:rsidR="00A26389">
        <w:rPr>
          <w:color w:val="FF0000"/>
          <w:sz w:val="24"/>
          <w:szCs w:val="24"/>
        </w:rPr>
        <w:t xml:space="preserve"> (sjednání doby kratší než 2 měsíce)</w:t>
      </w:r>
    </w:p>
    <w:p w14:paraId="0C5EA18F" w14:textId="12F623CC" w:rsidR="006E3C8E" w:rsidRPr="005042FA" w:rsidRDefault="006E3C8E" w:rsidP="00F84C42">
      <w:pPr>
        <w:spacing w:before="60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Označení služebního orgánu</w:t>
      </w:r>
      <w:r w:rsidR="0049152E" w:rsidRPr="005042FA">
        <w:rPr>
          <w:rStyle w:val="Znakapoznpodarou"/>
          <w:rFonts w:ascii="Arial" w:hAnsi="Arial" w:cs="Arial"/>
          <w:bCs/>
          <w:color w:val="FF0000"/>
          <w:sz w:val="22"/>
          <w:szCs w:val="22"/>
        </w:rPr>
        <w:footnoteReference w:id="1"/>
      </w:r>
    </w:p>
    <w:p w14:paraId="2568B2BC" w14:textId="77777777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042FA">
        <w:rPr>
          <w:rFonts w:ascii="Arial" w:hAnsi="Arial" w:cs="Arial"/>
          <w:bCs/>
          <w:color w:val="FF0000"/>
          <w:sz w:val="22"/>
          <w:szCs w:val="22"/>
        </w:rPr>
        <w:t>Služební úřad, adresa služebního úřadu</w:t>
      </w:r>
    </w:p>
    <w:p w14:paraId="3C9D8A39" w14:textId="77777777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(dále jen „služební orgán“)</w:t>
      </w:r>
    </w:p>
    <w:p w14:paraId="7A9D62AD" w14:textId="77777777" w:rsidR="006E3C8E" w:rsidRPr="005042FA" w:rsidRDefault="006E3C8E" w:rsidP="00F84C42">
      <w:pPr>
        <w:spacing w:before="600" w:after="60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a</w:t>
      </w:r>
    </w:p>
    <w:p w14:paraId="52E596A3" w14:textId="77777777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Titul, jméno a příjmení státního zaměstnance/státní zaměstnankyně</w:t>
      </w:r>
    </w:p>
    <w:p w14:paraId="4CD0D2EB" w14:textId="77777777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ev. číslo </w:t>
      </w:r>
      <w:r w:rsidRPr="005042FA">
        <w:rPr>
          <w:rFonts w:ascii="Arial" w:hAnsi="Arial" w:cs="Arial"/>
          <w:color w:val="FF0000"/>
          <w:sz w:val="22"/>
          <w:szCs w:val="22"/>
        </w:rPr>
        <w:t>státního zaměstnance/státní zaměstnankyně: XXXXXXXX</w:t>
      </w:r>
    </w:p>
    <w:p w14:paraId="02385AD7" w14:textId="18A7D06C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>zařazen/a</w:t>
      </w:r>
      <w:r w:rsidRPr="005042FA">
        <w:rPr>
          <w:rFonts w:ascii="Arial" w:hAnsi="Arial" w:cs="Arial"/>
          <w:sz w:val="22"/>
          <w:szCs w:val="22"/>
        </w:rPr>
        <w:t xml:space="preserve"> na služebním místě v</w:t>
      </w:r>
      <w:r w:rsidR="00F14E37" w:rsidRPr="005042FA">
        <w:rPr>
          <w:rFonts w:ascii="Arial" w:hAnsi="Arial" w:cs="Arial"/>
          <w:sz w:val="22"/>
          <w:szCs w:val="22"/>
        </w:rPr>
        <w:t xml:space="preserve"> oddělení </w:t>
      </w:r>
      <w:r w:rsidRPr="005042FA">
        <w:rPr>
          <w:rFonts w:ascii="Arial" w:hAnsi="Arial" w:cs="Arial"/>
          <w:color w:val="FF0000"/>
          <w:sz w:val="22"/>
          <w:szCs w:val="22"/>
        </w:rPr>
        <w:t>XXX</w:t>
      </w:r>
      <w:r w:rsidR="00F14E37" w:rsidRPr="005042FA">
        <w:rPr>
          <w:rFonts w:ascii="Arial" w:hAnsi="Arial" w:cs="Arial"/>
          <w:color w:val="FF0000"/>
          <w:sz w:val="22"/>
          <w:szCs w:val="22"/>
        </w:rPr>
        <w:t>XXXX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 </w:t>
      </w:r>
      <w:r w:rsidR="00F14E37" w:rsidRPr="005042FA">
        <w:rPr>
          <w:rFonts w:ascii="Arial" w:hAnsi="Arial" w:cs="Arial"/>
          <w:sz w:val="22"/>
          <w:szCs w:val="22"/>
        </w:rPr>
        <w:t>odboru</w:t>
      </w:r>
      <w:r w:rsidR="00F14E37" w:rsidRPr="005042FA">
        <w:rPr>
          <w:rFonts w:ascii="Arial" w:hAnsi="Arial" w:cs="Arial"/>
          <w:color w:val="FF0000"/>
          <w:sz w:val="22"/>
          <w:szCs w:val="22"/>
        </w:rPr>
        <w:t xml:space="preserve"> XXXXXXXX </w:t>
      </w:r>
      <w:r w:rsidR="008365CA" w:rsidRPr="005042FA">
        <w:rPr>
          <w:rFonts w:ascii="Arial" w:hAnsi="Arial" w:cs="Arial"/>
          <w:sz w:val="22"/>
          <w:szCs w:val="22"/>
        </w:rPr>
        <w:t>sekce</w:t>
      </w:r>
      <w:r w:rsidR="008365CA" w:rsidRPr="005042FA">
        <w:rPr>
          <w:rFonts w:ascii="Arial" w:hAnsi="Arial" w:cs="Arial"/>
          <w:color w:val="FF0000"/>
          <w:sz w:val="22"/>
          <w:szCs w:val="22"/>
        </w:rPr>
        <w:t xml:space="preserve"> XXXXXXXX</w:t>
      </w:r>
      <w:r w:rsidRPr="005042FA">
        <w:rPr>
          <w:rFonts w:ascii="Arial" w:hAnsi="Arial" w:cs="Arial"/>
          <w:sz w:val="22"/>
          <w:szCs w:val="22"/>
        </w:rPr>
        <w:t>,</w:t>
      </w:r>
    </w:p>
    <w:p w14:paraId="2354F6D3" w14:textId="07C7F4CC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(dále jen „státní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sz w:val="22"/>
          <w:szCs w:val="22"/>
        </w:rPr>
        <w:t>“),</w:t>
      </w:r>
    </w:p>
    <w:p w14:paraId="1117C33D" w14:textId="1D06E59E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dále služební orgán a státní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zaměstnanec/zaměstnankyně </w:t>
      </w:r>
      <w:r w:rsidRPr="005042FA">
        <w:rPr>
          <w:rFonts w:ascii="Arial" w:hAnsi="Arial" w:cs="Arial"/>
          <w:sz w:val="22"/>
          <w:szCs w:val="22"/>
        </w:rPr>
        <w:t>společně také jako „smluvní strany“</w:t>
      </w:r>
    </w:p>
    <w:p w14:paraId="259A3DFF" w14:textId="570031A4" w:rsidR="006E3C8E" w:rsidRPr="005042FA" w:rsidRDefault="006E3C8E" w:rsidP="00F84C42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uzavírají dle § </w:t>
      </w:r>
      <w:r w:rsidR="008F4EE6" w:rsidRPr="005042FA">
        <w:rPr>
          <w:rFonts w:ascii="Arial" w:hAnsi="Arial" w:cs="Arial"/>
          <w:sz w:val="22"/>
          <w:szCs w:val="22"/>
        </w:rPr>
        <w:t xml:space="preserve">73 odst. </w:t>
      </w:r>
      <w:r w:rsidR="008A3C2B" w:rsidRPr="005042FA">
        <w:rPr>
          <w:rFonts w:ascii="Arial" w:hAnsi="Arial" w:cs="Arial"/>
          <w:sz w:val="22"/>
          <w:szCs w:val="22"/>
        </w:rPr>
        <w:t>1</w:t>
      </w:r>
      <w:r w:rsidR="008F4EE6" w:rsidRPr="005042FA">
        <w:rPr>
          <w:rFonts w:ascii="Arial" w:hAnsi="Arial" w:cs="Arial"/>
          <w:sz w:val="22"/>
          <w:szCs w:val="22"/>
        </w:rPr>
        <w:t xml:space="preserve"> zákona</w:t>
      </w:r>
      <w:r w:rsidRPr="005042FA">
        <w:rPr>
          <w:rFonts w:ascii="Arial" w:hAnsi="Arial" w:cs="Arial"/>
          <w:sz w:val="22"/>
          <w:szCs w:val="22"/>
        </w:rPr>
        <w:t xml:space="preserve"> č. 234/2014 Sb., o státní službě, </w:t>
      </w:r>
      <w:r w:rsidR="008F4EE6" w:rsidRPr="005042FA">
        <w:rPr>
          <w:rFonts w:ascii="Arial" w:hAnsi="Arial" w:cs="Arial"/>
          <w:sz w:val="22"/>
          <w:szCs w:val="22"/>
        </w:rPr>
        <w:t>ve znění pozdějších předpisů</w:t>
      </w:r>
      <w:r w:rsidR="00C250E3" w:rsidRPr="005042FA">
        <w:rPr>
          <w:rFonts w:ascii="Arial" w:hAnsi="Arial" w:cs="Arial"/>
          <w:sz w:val="22"/>
          <w:szCs w:val="22"/>
        </w:rPr>
        <w:t xml:space="preserve"> (dále jen „zákon o státní službě“)</w:t>
      </w:r>
      <w:r w:rsidR="008F4EE6" w:rsidRPr="005042FA">
        <w:rPr>
          <w:rFonts w:ascii="Arial" w:hAnsi="Arial" w:cs="Arial"/>
          <w:sz w:val="22"/>
          <w:szCs w:val="22"/>
        </w:rPr>
        <w:t>, a ve</w:t>
      </w:r>
      <w:r w:rsidRPr="005042FA">
        <w:rPr>
          <w:rFonts w:ascii="Arial" w:hAnsi="Arial" w:cs="Arial"/>
          <w:sz w:val="22"/>
          <w:szCs w:val="22"/>
        </w:rPr>
        <w:t xml:space="preserve"> spojení s § 159 a násl. zákona č.</w:t>
      </w:r>
      <w:r w:rsidR="004020BB" w:rsidRPr="005042FA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>500/2004 Sb., správní řád,</w:t>
      </w:r>
      <w:r w:rsidR="00C250E3" w:rsidRPr="005042FA">
        <w:rPr>
          <w:rFonts w:ascii="Arial" w:hAnsi="Arial" w:cs="Arial"/>
          <w:sz w:val="22"/>
          <w:szCs w:val="22"/>
        </w:rPr>
        <w:t xml:space="preserve"> ve znění pozdějších předpisů,</w:t>
      </w:r>
      <w:r w:rsidRPr="005042FA">
        <w:rPr>
          <w:rFonts w:ascii="Arial" w:hAnsi="Arial" w:cs="Arial"/>
          <w:sz w:val="22"/>
          <w:szCs w:val="22"/>
        </w:rPr>
        <w:t xml:space="preserve"> tuto </w:t>
      </w:r>
    </w:p>
    <w:p w14:paraId="6A1E20FB" w14:textId="7E6FA2FE" w:rsidR="00973227" w:rsidRPr="005042FA" w:rsidRDefault="006E3C8E" w:rsidP="00EB7F43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 xml:space="preserve">dohodu o </w:t>
      </w:r>
      <w:r w:rsidR="008F4EE6" w:rsidRPr="005042FA">
        <w:rPr>
          <w:rFonts w:ascii="Arial" w:hAnsi="Arial" w:cs="Arial"/>
          <w:b/>
          <w:sz w:val="22"/>
          <w:szCs w:val="22"/>
        </w:rPr>
        <w:t xml:space="preserve">skončení služebního poměru </w:t>
      </w:r>
      <w:r w:rsidR="00973227" w:rsidRPr="005042FA">
        <w:rPr>
          <w:rFonts w:ascii="Arial" w:hAnsi="Arial" w:cs="Arial"/>
          <w:b/>
          <w:color w:val="FF0000"/>
          <w:sz w:val="22"/>
          <w:szCs w:val="22"/>
        </w:rPr>
        <w:t>státního zaměstnance/státní zaměstnankyně</w:t>
      </w:r>
      <w:r w:rsidR="00973227" w:rsidRPr="005042FA">
        <w:rPr>
          <w:rFonts w:ascii="Arial" w:hAnsi="Arial" w:cs="Arial"/>
          <w:b/>
          <w:sz w:val="22"/>
          <w:szCs w:val="22"/>
        </w:rPr>
        <w:t xml:space="preserve"> </w:t>
      </w:r>
      <w:r w:rsidR="00690E1D">
        <w:rPr>
          <w:rFonts w:ascii="Arial" w:hAnsi="Arial" w:cs="Arial"/>
          <w:b/>
          <w:sz w:val="22"/>
          <w:szCs w:val="22"/>
        </w:rPr>
        <w:t xml:space="preserve">uplynutím </w:t>
      </w:r>
      <w:r w:rsidR="00973227" w:rsidRPr="005042FA">
        <w:rPr>
          <w:rFonts w:ascii="Arial" w:hAnsi="Arial" w:cs="Arial"/>
          <w:b/>
          <w:sz w:val="22"/>
          <w:szCs w:val="22"/>
        </w:rPr>
        <w:t>dne </w:t>
      </w:r>
      <w:r w:rsidR="00973227" w:rsidRPr="005042FA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="00973227" w:rsidRPr="005042FA">
        <w:rPr>
          <w:rFonts w:ascii="Arial" w:hAnsi="Arial" w:cs="Arial"/>
          <w:b/>
          <w:sz w:val="22"/>
          <w:szCs w:val="22"/>
        </w:rPr>
        <w:t>20</w:t>
      </w:r>
      <w:r w:rsidR="00973227" w:rsidRPr="005042FA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66F513D" w14:textId="06EBEFB6" w:rsidR="00973227" w:rsidRPr="005042FA" w:rsidRDefault="006E3C8E" w:rsidP="00EB7F43">
      <w:pPr>
        <w:spacing w:before="480" w:after="120"/>
        <w:jc w:val="center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I.</w:t>
      </w:r>
      <w:r w:rsidR="00F84C42" w:rsidRPr="005042FA">
        <w:rPr>
          <w:rFonts w:ascii="Arial" w:hAnsi="Arial" w:cs="Arial"/>
          <w:b/>
          <w:sz w:val="22"/>
          <w:szCs w:val="22"/>
        </w:rPr>
        <w:br/>
      </w:r>
      <w:r w:rsidR="0074240C" w:rsidRPr="005042FA">
        <w:rPr>
          <w:rFonts w:ascii="Arial" w:hAnsi="Arial" w:cs="Arial"/>
          <w:b/>
          <w:sz w:val="22"/>
          <w:szCs w:val="22"/>
        </w:rPr>
        <w:t xml:space="preserve">Ujednání </w:t>
      </w:r>
      <w:r w:rsidR="00D10149" w:rsidRPr="005042FA">
        <w:rPr>
          <w:rFonts w:ascii="Arial" w:hAnsi="Arial" w:cs="Arial"/>
          <w:b/>
          <w:sz w:val="22"/>
          <w:szCs w:val="22"/>
        </w:rPr>
        <w:t>o skončení služebního poměru</w:t>
      </w:r>
    </w:p>
    <w:p w14:paraId="6FF3922C" w14:textId="2A211415" w:rsidR="00973227" w:rsidRPr="005042FA" w:rsidRDefault="00973227" w:rsidP="00EB7F43">
      <w:pPr>
        <w:spacing w:before="120" w:after="120" w:line="288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042FA">
        <w:rPr>
          <w:rFonts w:ascii="Arial" w:hAnsi="Arial" w:cs="Arial"/>
          <w:sz w:val="22"/>
          <w:szCs w:val="22"/>
        </w:rPr>
        <w:t xml:space="preserve">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042FA">
        <w:rPr>
          <w:rFonts w:ascii="Arial" w:hAnsi="Arial" w:cs="Arial"/>
          <w:sz w:val="22"/>
          <w:szCs w:val="22"/>
        </w:rPr>
        <w:t xml:space="preserve">písemně </w:t>
      </w:r>
      <w:r w:rsidRPr="005042FA">
        <w:rPr>
          <w:rFonts w:ascii="Arial" w:hAnsi="Arial" w:cs="Arial"/>
          <w:color w:val="FF0000"/>
          <w:sz w:val="22"/>
          <w:szCs w:val="22"/>
        </w:rPr>
        <w:t>požádal/a</w:t>
      </w:r>
      <w:r w:rsidRPr="005042FA">
        <w:rPr>
          <w:rFonts w:ascii="Arial" w:hAnsi="Arial" w:cs="Arial"/>
          <w:sz w:val="22"/>
          <w:szCs w:val="22"/>
        </w:rPr>
        <w:t xml:space="preserve"> o skončení služebního poměru, a to ke</w:t>
      </w:r>
      <w:r w:rsidR="005042FA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>dni 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X. měsíc </w:t>
      </w:r>
      <w:r w:rsidRPr="005042FA">
        <w:rPr>
          <w:rFonts w:ascii="Arial" w:hAnsi="Arial" w:cs="Arial"/>
          <w:sz w:val="22"/>
          <w:szCs w:val="22"/>
        </w:rPr>
        <w:t>20</w:t>
      </w:r>
      <w:r w:rsidRPr="005042FA">
        <w:rPr>
          <w:rFonts w:ascii="Arial" w:hAnsi="Arial" w:cs="Arial"/>
          <w:color w:val="FF0000"/>
          <w:sz w:val="22"/>
          <w:szCs w:val="22"/>
        </w:rPr>
        <w:t>XX</w:t>
      </w:r>
      <w:r w:rsidRPr="005042FA">
        <w:rPr>
          <w:rFonts w:ascii="Arial" w:hAnsi="Arial" w:cs="Arial"/>
          <w:sz w:val="22"/>
          <w:szCs w:val="22"/>
        </w:rPr>
        <w:t xml:space="preserve">. Žádost byla služebnímu orgánu doručena dne </w:t>
      </w:r>
      <w:r w:rsidRPr="005042FA">
        <w:rPr>
          <w:rFonts w:ascii="Arial" w:hAnsi="Arial" w:cs="Arial"/>
          <w:color w:val="FF0000"/>
          <w:sz w:val="22"/>
          <w:szCs w:val="22"/>
        </w:rPr>
        <w:t>X. měsíc</w:t>
      </w:r>
      <w:r w:rsidRPr="005042FA">
        <w:rPr>
          <w:rFonts w:ascii="Arial" w:hAnsi="Arial" w:cs="Arial"/>
          <w:sz w:val="22"/>
          <w:szCs w:val="22"/>
        </w:rPr>
        <w:t xml:space="preserve"> 20</w:t>
      </w:r>
      <w:r w:rsidRPr="005042FA">
        <w:rPr>
          <w:rFonts w:ascii="Arial" w:hAnsi="Arial" w:cs="Arial"/>
          <w:color w:val="FF0000"/>
          <w:sz w:val="22"/>
          <w:szCs w:val="22"/>
        </w:rPr>
        <w:t>XX</w:t>
      </w:r>
      <w:r w:rsidRPr="005042FA">
        <w:rPr>
          <w:rFonts w:ascii="Arial" w:hAnsi="Arial" w:cs="Arial"/>
          <w:sz w:val="22"/>
          <w:szCs w:val="22"/>
        </w:rPr>
        <w:t xml:space="preserve">. </w:t>
      </w:r>
    </w:p>
    <w:p w14:paraId="61A68F57" w14:textId="4E6C5988" w:rsidR="00973227" w:rsidRPr="005042FA" w:rsidRDefault="00DC391B" w:rsidP="00EB7F43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V souladu s § 73 odst. 1 zákona o státní službě se služební orgán a 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sz w:val="22"/>
          <w:szCs w:val="22"/>
        </w:rPr>
        <w:t xml:space="preserve"> dohodli na</w:t>
      </w:r>
      <w:r w:rsidR="008A3C2B" w:rsidRPr="005042FA">
        <w:rPr>
          <w:rFonts w:ascii="Arial" w:hAnsi="Arial" w:cs="Arial"/>
          <w:sz w:val="22"/>
          <w:szCs w:val="22"/>
        </w:rPr>
        <w:t xml:space="preserve"> </w:t>
      </w:r>
      <w:r w:rsidRPr="005042FA">
        <w:rPr>
          <w:rFonts w:ascii="Arial" w:hAnsi="Arial" w:cs="Arial"/>
          <w:sz w:val="22"/>
          <w:szCs w:val="22"/>
        </w:rPr>
        <w:t>výše uvedené kratší době skončení služebního poměru od</w:t>
      </w:r>
      <w:r w:rsidR="00690E1D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>podání žádosti</w:t>
      </w:r>
      <w:r w:rsidR="00620533">
        <w:rPr>
          <w:rFonts w:ascii="Arial" w:hAnsi="Arial" w:cs="Arial"/>
          <w:sz w:val="22"/>
          <w:szCs w:val="22"/>
        </w:rPr>
        <w:t>,</w:t>
      </w:r>
      <w:r w:rsidRPr="005042FA">
        <w:rPr>
          <w:rFonts w:ascii="Arial" w:hAnsi="Arial" w:cs="Arial"/>
          <w:sz w:val="22"/>
          <w:szCs w:val="22"/>
        </w:rPr>
        <w:t xml:space="preserve"> než</w:t>
      </w:r>
      <w:r w:rsidR="00620533">
        <w:rPr>
          <w:rFonts w:ascii="Arial" w:hAnsi="Arial" w:cs="Arial"/>
          <w:sz w:val="22"/>
          <w:szCs w:val="22"/>
        </w:rPr>
        <w:t xml:space="preserve"> je doba</w:t>
      </w:r>
      <w:r w:rsidRPr="005042FA">
        <w:rPr>
          <w:rFonts w:ascii="Arial" w:hAnsi="Arial" w:cs="Arial"/>
          <w:sz w:val="22"/>
          <w:szCs w:val="22"/>
        </w:rPr>
        <w:t xml:space="preserve"> 2 měsíc</w:t>
      </w:r>
      <w:r w:rsidR="00620533">
        <w:rPr>
          <w:rFonts w:ascii="Arial" w:hAnsi="Arial" w:cs="Arial"/>
          <w:sz w:val="22"/>
          <w:szCs w:val="22"/>
        </w:rPr>
        <w:t>ů</w:t>
      </w:r>
      <w:del w:id="0" w:author="Malinovský Jakub, Mgr." w:date="2025-05-21T14:20:00Z">
        <w:r w:rsidR="00620533" w:rsidDel="008C4E86">
          <w:rPr>
            <w:rFonts w:ascii="Arial" w:hAnsi="Arial" w:cs="Arial"/>
            <w:sz w:val="22"/>
            <w:szCs w:val="22"/>
          </w:rPr>
          <w:delText xml:space="preserve">, </w:delText>
        </w:r>
      </w:del>
      <w:ins w:id="1" w:author="Malinovský Jakub, Mgr." w:date="2025-05-21T14:22:00Z">
        <w:r w:rsidR="00586D5E">
          <w:rPr>
            <w:rFonts w:ascii="Arial" w:hAnsi="Arial" w:cs="Arial"/>
            <w:sz w:val="22"/>
            <w:szCs w:val="22"/>
          </w:rPr>
          <w:t>, která</w:t>
        </w:r>
      </w:ins>
      <w:ins w:id="2" w:author="Malinovský Jakub, Mgr." w:date="2025-05-21T14:20:00Z">
        <w:r w:rsidR="008C4E86" w:rsidRPr="008C4E86">
          <w:rPr>
            <w:rFonts w:ascii="Arial" w:hAnsi="Arial" w:cs="Arial"/>
            <w:sz w:val="22"/>
            <w:szCs w:val="22"/>
          </w:rPr>
          <w:t xml:space="preserve"> zač</w:t>
        </w:r>
      </w:ins>
      <w:ins w:id="3" w:author="Richtr Michal, Mgr." w:date="2025-05-22T09:50:00Z">
        <w:r w:rsidR="006440E6">
          <w:rPr>
            <w:rFonts w:ascii="Arial" w:hAnsi="Arial" w:cs="Arial"/>
            <w:sz w:val="22"/>
            <w:szCs w:val="22"/>
          </w:rPr>
          <w:t>í</w:t>
        </w:r>
      </w:ins>
      <w:ins w:id="4" w:author="Malinovský Jakub, Mgr." w:date="2025-05-21T14:20:00Z">
        <w:r w:rsidR="008C4E86" w:rsidRPr="008C4E86">
          <w:rPr>
            <w:rFonts w:ascii="Arial" w:hAnsi="Arial" w:cs="Arial"/>
            <w:sz w:val="22"/>
            <w:szCs w:val="22"/>
          </w:rPr>
          <w:t>n</w:t>
        </w:r>
      </w:ins>
      <w:ins w:id="5" w:author="Richtr Michal, Mgr." w:date="2025-05-22T09:50:00Z">
        <w:r w:rsidR="006440E6">
          <w:rPr>
            <w:rFonts w:ascii="Arial" w:hAnsi="Arial" w:cs="Arial"/>
            <w:sz w:val="22"/>
            <w:szCs w:val="22"/>
          </w:rPr>
          <w:t>á</w:t>
        </w:r>
      </w:ins>
      <w:ins w:id="6" w:author="Malinovský Jakub, Mgr." w:date="2025-05-21T14:20:00Z">
        <w:del w:id="7" w:author="Richtr Michal, Mgr." w:date="2025-05-22T09:50:00Z">
          <w:r w:rsidR="008C4E86" w:rsidRPr="008C4E86" w:rsidDel="006440E6">
            <w:rPr>
              <w:rFonts w:ascii="Arial" w:hAnsi="Arial" w:cs="Arial"/>
              <w:sz w:val="22"/>
              <w:szCs w:val="22"/>
            </w:rPr>
            <w:delText>e</w:delText>
          </w:r>
        </w:del>
        <w:r w:rsidR="008C4E86" w:rsidRPr="008C4E86">
          <w:rPr>
            <w:rFonts w:ascii="Arial" w:hAnsi="Arial" w:cs="Arial"/>
            <w:sz w:val="22"/>
            <w:szCs w:val="22"/>
          </w:rPr>
          <w:t xml:space="preserve"> běžet dnem doručení žádosti a </w:t>
        </w:r>
        <w:del w:id="8" w:author="Richtr Michal, Mgr." w:date="2025-05-22T09:51:00Z">
          <w:r w:rsidR="008C4E86" w:rsidRPr="008C4E86" w:rsidDel="006440E6">
            <w:rPr>
              <w:rFonts w:ascii="Arial" w:hAnsi="Arial" w:cs="Arial"/>
              <w:sz w:val="22"/>
              <w:szCs w:val="22"/>
            </w:rPr>
            <w:delText>s</w:delText>
          </w:r>
        </w:del>
        <w:r w:rsidR="008C4E86" w:rsidRPr="008C4E86">
          <w:rPr>
            <w:rFonts w:ascii="Arial" w:hAnsi="Arial" w:cs="Arial"/>
            <w:sz w:val="22"/>
            <w:szCs w:val="22"/>
          </w:rPr>
          <w:t>končí uplynutím dne, který se pojmenováním nebo číslem shoduje se dnem doručení žádosti. Není-li takový den v posledním měsíci, připadne její konec na poslední den měsíce.</w:t>
        </w:r>
        <w:r w:rsidR="008C4E86">
          <w:rPr>
            <w:rFonts w:ascii="Arial" w:hAnsi="Arial" w:cs="Arial"/>
            <w:sz w:val="22"/>
            <w:szCs w:val="22"/>
          </w:rPr>
          <w:t xml:space="preserve"> </w:t>
        </w:r>
      </w:ins>
      <w:del w:id="9" w:author="Malinovský Jakub, Mgr." w:date="2025-05-21T14:20:00Z">
        <w:r w:rsidR="00620533" w:rsidRPr="00620533" w:rsidDel="008C4E86">
          <w:rPr>
            <w:rFonts w:ascii="Arial" w:hAnsi="Arial" w:cs="Arial"/>
            <w:sz w:val="22"/>
            <w:szCs w:val="22"/>
          </w:rPr>
          <w:delText>která začíná běžet 1. dnem kalendářního měsíce následujícího po dni doručení žádosti</w:delText>
        </w:r>
        <w:r w:rsidR="008A3C2B" w:rsidRPr="005042FA" w:rsidDel="008C4E86">
          <w:rPr>
            <w:rFonts w:ascii="Arial" w:hAnsi="Arial" w:cs="Arial"/>
            <w:sz w:val="22"/>
            <w:szCs w:val="22"/>
          </w:rPr>
          <w:delText xml:space="preserve">. </w:delText>
        </w:r>
      </w:del>
      <w:r w:rsidR="008A3C2B" w:rsidRPr="005042FA">
        <w:rPr>
          <w:rFonts w:ascii="Arial" w:hAnsi="Arial" w:cs="Arial"/>
          <w:sz w:val="22"/>
          <w:szCs w:val="22"/>
        </w:rPr>
        <w:t xml:space="preserve">Žádost o skončení služebního poměru </w:t>
      </w:r>
      <w:r w:rsidRPr="005042FA">
        <w:rPr>
          <w:rFonts w:ascii="Arial" w:hAnsi="Arial" w:cs="Arial"/>
          <w:sz w:val="22"/>
          <w:szCs w:val="22"/>
        </w:rPr>
        <w:t>ne</w:t>
      </w:r>
      <w:r w:rsidR="008A3C2B" w:rsidRPr="005042FA">
        <w:rPr>
          <w:rFonts w:ascii="Arial" w:hAnsi="Arial" w:cs="Arial"/>
          <w:sz w:val="22"/>
          <w:szCs w:val="22"/>
        </w:rPr>
        <w:t xml:space="preserve">může státní </w:t>
      </w:r>
      <w:r w:rsidR="008A3C2B" w:rsidRPr="005042FA">
        <w:rPr>
          <w:rFonts w:ascii="Arial" w:hAnsi="Arial" w:cs="Arial"/>
          <w:color w:val="FF0000"/>
          <w:sz w:val="22"/>
          <w:szCs w:val="22"/>
        </w:rPr>
        <w:t>zaměstnanec</w:t>
      </w:r>
      <w:r w:rsidRPr="005042FA">
        <w:rPr>
          <w:rFonts w:ascii="Arial" w:hAnsi="Arial" w:cs="Arial"/>
          <w:color w:val="FF0000"/>
          <w:sz w:val="22"/>
          <w:szCs w:val="22"/>
        </w:rPr>
        <w:t>/zaměstnankyně</w:t>
      </w:r>
      <w:r w:rsidR="008A3C2B" w:rsidRPr="005042FA">
        <w:rPr>
          <w:rFonts w:ascii="Arial" w:hAnsi="Arial" w:cs="Arial"/>
          <w:color w:val="FF0000"/>
          <w:sz w:val="22"/>
          <w:szCs w:val="22"/>
        </w:rPr>
        <w:t xml:space="preserve"> </w:t>
      </w:r>
      <w:r w:rsidR="008A3C2B" w:rsidRPr="005042FA">
        <w:rPr>
          <w:rFonts w:ascii="Arial" w:hAnsi="Arial" w:cs="Arial"/>
          <w:sz w:val="22"/>
          <w:szCs w:val="22"/>
        </w:rPr>
        <w:t>vzít zpět bez souhlasu služebního orgánu.</w:t>
      </w:r>
    </w:p>
    <w:p w14:paraId="4DD5D731" w14:textId="2B911E96" w:rsidR="00973227" w:rsidRPr="005042FA" w:rsidRDefault="00973227" w:rsidP="00EB7F43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lastRenderedPageBreak/>
        <w:t xml:space="preserve">Na základě výše uvedeného </w:t>
      </w:r>
      <w:r w:rsidR="00D10149" w:rsidRPr="005042FA">
        <w:rPr>
          <w:rFonts w:ascii="Arial" w:hAnsi="Arial" w:cs="Arial"/>
          <w:sz w:val="22"/>
          <w:szCs w:val="22"/>
        </w:rPr>
        <w:t xml:space="preserve">se </w:t>
      </w:r>
      <w:r w:rsidRPr="005042FA">
        <w:rPr>
          <w:rFonts w:ascii="Arial" w:hAnsi="Arial" w:cs="Arial"/>
          <w:sz w:val="22"/>
          <w:szCs w:val="22"/>
        </w:rPr>
        <w:t>služební orgán</w:t>
      </w:r>
      <w:r w:rsidR="00D10149" w:rsidRPr="005042FA">
        <w:rPr>
          <w:rFonts w:ascii="Arial" w:hAnsi="Arial" w:cs="Arial"/>
          <w:sz w:val="22"/>
          <w:szCs w:val="22"/>
        </w:rPr>
        <w:t xml:space="preserve"> a </w:t>
      </w:r>
      <w:r w:rsidRPr="005042FA">
        <w:rPr>
          <w:rFonts w:ascii="Arial" w:hAnsi="Arial" w:cs="Arial"/>
          <w:sz w:val="22"/>
          <w:szCs w:val="22"/>
        </w:rPr>
        <w:t>státní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 zaměstnan</w:t>
      </w:r>
      <w:r w:rsidR="00D10149" w:rsidRPr="005042FA">
        <w:rPr>
          <w:rFonts w:ascii="Arial" w:hAnsi="Arial" w:cs="Arial"/>
          <w:color w:val="FF0000"/>
          <w:sz w:val="22"/>
          <w:szCs w:val="22"/>
        </w:rPr>
        <w:t>e</w:t>
      </w:r>
      <w:r w:rsidRPr="005042FA">
        <w:rPr>
          <w:rFonts w:ascii="Arial" w:hAnsi="Arial" w:cs="Arial"/>
          <w:color w:val="FF0000"/>
          <w:sz w:val="22"/>
          <w:szCs w:val="22"/>
        </w:rPr>
        <w:t>c/zaměstnankyně</w:t>
      </w:r>
      <w:r w:rsidRPr="005042FA">
        <w:rPr>
          <w:rFonts w:ascii="Arial" w:hAnsi="Arial" w:cs="Arial"/>
          <w:sz w:val="22"/>
          <w:szCs w:val="22"/>
        </w:rPr>
        <w:t xml:space="preserve"> </w:t>
      </w:r>
      <w:r w:rsidR="00D10149" w:rsidRPr="005042FA">
        <w:rPr>
          <w:rFonts w:ascii="Arial" w:hAnsi="Arial" w:cs="Arial"/>
          <w:sz w:val="22"/>
          <w:szCs w:val="22"/>
        </w:rPr>
        <w:t xml:space="preserve">dohodli </w:t>
      </w:r>
      <w:r w:rsidR="00C250E3" w:rsidRPr="005042FA">
        <w:rPr>
          <w:rFonts w:ascii="Arial" w:hAnsi="Arial" w:cs="Arial"/>
          <w:sz w:val="22"/>
          <w:szCs w:val="22"/>
        </w:rPr>
        <w:t>na</w:t>
      </w:r>
      <w:r w:rsidR="005042FA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 xml:space="preserve">skončení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jeho/jejího </w:t>
      </w:r>
      <w:r w:rsidRPr="005042FA">
        <w:rPr>
          <w:rFonts w:ascii="Arial" w:hAnsi="Arial" w:cs="Arial"/>
          <w:sz w:val="22"/>
          <w:szCs w:val="22"/>
        </w:rPr>
        <w:t>služebního poměru</w:t>
      </w:r>
      <w:r w:rsidR="00D10149" w:rsidRPr="005042FA">
        <w:rPr>
          <w:rFonts w:ascii="Arial" w:hAnsi="Arial" w:cs="Arial"/>
          <w:sz w:val="22"/>
          <w:szCs w:val="22"/>
        </w:rPr>
        <w:t xml:space="preserve"> </w:t>
      </w:r>
      <w:r w:rsidR="00690E1D">
        <w:rPr>
          <w:rFonts w:ascii="Arial" w:hAnsi="Arial" w:cs="Arial"/>
          <w:sz w:val="22"/>
          <w:szCs w:val="22"/>
        </w:rPr>
        <w:t>uplynutím</w:t>
      </w:r>
      <w:r w:rsidR="00D10149" w:rsidRPr="005042FA">
        <w:rPr>
          <w:rFonts w:ascii="Arial" w:hAnsi="Arial" w:cs="Arial"/>
          <w:sz w:val="22"/>
          <w:szCs w:val="22"/>
        </w:rPr>
        <w:t> výše uvedené</w:t>
      </w:r>
      <w:r w:rsidR="00690E1D">
        <w:rPr>
          <w:rFonts w:ascii="Arial" w:hAnsi="Arial" w:cs="Arial"/>
          <w:sz w:val="22"/>
          <w:szCs w:val="22"/>
        </w:rPr>
        <w:t>ho</w:t>
      </w:r>
      <w:r w:rsidR="00D10149" w:rsidRPr="005042FA">
        <w:rPr>
          <w:rFonts w:ascii="Arial" w:hAnsi="Arial" w:cs="Arial"/>
          <w:sz w:val="22"/>
          <w:szCs w:val="22"/>
        </w:rPr>
        <w:t xml:space="preserve"> dn</w:t>
      </w:r>
      <w:r w:rsidR="00690E1D">
        <w:rPr>
          <w:rFonts w:ascii="Arial" w:hAnsi="Arial" w:cs="Arial"/>
          <w:sz w:val="22"/>
          <w:szCs w:val="22"/>
        </w:rPr>
        <w:t>e</w:t>
      </w:r>
      <w:r w:rsidR="008A3C2B" w:rsidRPr="005042FA">
        <w:rPr>
          <w:rFonts w:ascii="Arial" w:hAnsi="Arial" w:cs="Arial"/>
          <w:sz w:val="22"/>
          <w:szCs w:val="22"/>
        </w:rPr>
        <w:t>, tj. ve sjednané kratší době</w:t>
      </w:r>
      <w:r w:rsidRPr="005042FA">
        <w:rPr>
          <w:rFonts w:ascii="Arial" w:hAnsi="Arial" w:cs="Arial"/>
          <w:sz w:val="22"/>
          <w:szCs w:val="22"/>
        </w:rPr>
        <w:t xml:space="preserve">. </w:t>
      </w:r>
    </w:p>
    <w:p w14:paraId="1BE62EB9" w14:textId="77777777" w:rsidR="007272A2" w:rsidRPr="005042FA" w:rsidRDefault="007272A2" w:rsidP="00EB7F43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667F93D1" w14:textId="6F2AA8BD" w:rsidR="00C250E3" w:rsidRPr="005042FA" w:rsidRDefault="00C250E3" w:rsidP="00C250E3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VARIANTA I. – dohoda se uzavírá v listinné podobě</w:t>
      </w:r>
    </w:p>
    <w:p w14:paraId="364C397B" w14:textId="742C672F" w:rsidR="006E3C8E" w:rsidRPr="005042FA" w:rsidRDefault="006E3C8E" w:rsidP="00EB7F43">
      <w:pPr>
        <w:keepNext/>
        <w:keepLines/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II.</w:t>
      </w:r>
      <w:r w:rsidR="00F84C42" w:rsidRPr="005042FA">
        <w:rPr>
          <w:rFonts w:ascii="Arial" w:hAnsi="Arial" w:cs="Arial"/>
          <w:b/>
          <w:sz w:val="22"/>
          <w:szCs w:val="22"/>
        </w:rPr>
        <w:br/>
      </w:r>
      <w:bookmarkStart w:id="10" w:name="_Hlk185009479"/>
      <w:r w:rsidRPr="005042FA">
        <w:rPr>
          <w:rFonts w:ascii="Arial" w:hAnsi="Arial" w:cs="Arial"/>
          <w:b/>
          <w:sz w:val="22"/>
          <w:szCs w:val="22"/>
        </w:rPr>
        <w:t>Závěrečná ujednání</w:t>
      </w:r>
    </w:p>
    <w:p w14:paraId="2545FB20" w14:textId="79CBC3FB" w:rsidR="006E3C8E" w:rsidRPr="005042FA" w:rsidRDefault="006E3C8E" w:rsidP="00F84C4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Tato dohoda je vyhotovena ve dvou stejnopisech, přičemž jeden obdrží 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sz w:val="22"/>
          <w:szCs w:val="22"/>
        </w:rPr>
        <w:t xml:space="preserve"> a jeden služební orgán.</w:t>
      </w:r>
    </w:p>
    <w:p w14:paraId="6D2791D8" w14:textId="1BDF99B9" w:rsidR="0049152E" w:rsidRPr="005042FA" w:rsidRDefault="006E3C8E" w:rsidP="00095A72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Tato dohoda </w:t>
      </w:r>
      <w:r w:rsidR="00BA5614" w:rsidRPr="005042FA">
        <w:rPr>
          <w:rFonts w:ascii="Arial" w:hAnsi="Arial" w:cs="Arial"/>
          <w:sz w:val="22"/>
          <w:szCs w:val="22"/>
        </w:rPr>
        <w:t>je uzavřena</w:t>
      </w:r>
      <w:r w:rsidRPr="005042FA">
        <w:rPr>
          <w:rFonts w:ascii="Arial" w:hAnsi="Arial" w:cs="Arial"/>
          <w:sz w:val="22"/>
          <w:szCs w:val="22"/>
        </w:rPr>
        <w:t xml:space="preserve"> dnem podpisu oběma smluvními stranami</w:t>
      </w:r>
      <w:r w:rsidR="00F2626E" w:rsidRPr="005042FA">
        <w:rPr>
          <w:rFonts w:ascii="Arial" w:hAnsi="Arial" w:cs="Arial"/>
          <w:sz w:val="22"/>
          <w:szCs w:val="22"/>
        </w:rPr>
        <w:t xml:space="preserve"> nebo</w:t>
      </w:r>
      <w:r w:rsidR="009538C1" w:rsidRPr="005042FA">
        <w:rPr>
          <w:rFonts w:ascii="Arial" w:hAnsi="Arial" w:cs="Arial"/>
          <w:sz w:val="22"/>
          <w:szCs w:val="22"/>
        </w:rPr>
        <w:t xml:space="preserve"> dnem, kdy návrh dohody opatřený podpisy smluvních stran dojde navrhovateli dohody.</w:t>
      </w:r>
    </w:p>
    <w:p w14:paraId="6A89DA33" w14:textId="77777777" w:rsidR="00095A72" w:rsidRPr="005042FA" w:rsidRDefault="00095A72" w:rsidP="00095A72">
      <w:pPr>
        <w:spacing w:before="120"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bookmarkEnd w:id="10"/>
    <w:p w14:paraId="21676D86" w14:textId="101A6525" w:rsidR="00F2626E" w:rsidRPr="005042FA" w:rsidRDefault="00F2626E" w:rsidP="00095A72">
      <w:pPr>
        <w:keepNext/>
        <w:spacing w:before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VARIANTA II. – dohoda se uzavírá v elektronické podobě podle § 183b zákona o státní službě</w:t>
      </w:r>
    </w:p>
    <w:p w14:paraId="40471FF0" w14:textId="0B9BF27A" w:rsidR="00F2626E" w:rsidRPr="005042FA" w:rsidRDefault="00F2626E" w:rsidP="00095A72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II.</w:t>
      </w:r>
      <w:r w:rsidR="00F84C42" w:rsidRPr="005042FA">
        <w:rPr>
          <w:rFonts w:ascii="Arial" w:hAnsi="Arial" w:cs="Arial"/>
          <w:b/>
          <w:sz w:val="22"/>
          <w:szCs w:val="22"/>
        </w:rPr>
        <w:br/>
      </w:r>
      <w:r w:rsidRPr="005042FA">
        <w:rPr>
          <w:rFonts w:ascii="Arial" w:hAnsi="Arial" w:cs="Arial"/>
          <w:b/>
          <w:sz w:val="22"/>
          <w:szCs w:val="22"/>
        </w:rPr>
        <w:t>Závěrečná ujednání</w:t>
      </w:r>
    </w:p>
    <w:p w14:paraId="75A84E25" w14:textId="12A6C02A" w:rsidR="00F93FC3" w:rsidRPr="005042FA" w:rsidRDefault="00886B2B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1.</w:t>
      </w:r>
      <w:r w:rsidR="00F84C42" w:rsidRPr="005042FA">
        <w:rPr>
          <w:rFonts w:ascii="Arial" w:hAnsi="Arial" w:cs="Arial"/>
          <w:sz w:val="22"/>
          <w:szCs w:val="22"/>
        </w:rPr>
        <w:tab/>
      </w:r>
      <w:r w:rsidRPr="005042FA">
        <w:rPr>
          <w:rFonts w:ascii="Arial" w:hAnsi="Arial" w:cs="Arial"/>
          <w:sz w:val="22"/>
          <w:szCs w:val="22"/>
        </w:rPr>
        <w:t>Tato dohoda je vyhotovena v elektronické podobě</w:t>
      </w:r>
      <w:r w:rsidR="00D73AD3" w:rsidRPr="005042FA">
        <w:rPr>
          <w:rFonts w:ascii="Arial" w:hAnsi="Arial" w:cs="Arial"/>
          <w:sz w:val="22"/>
          <w:szCs w:val="22"/>
        </w:rPr>
        <w:t>.</w:t>
      </w:r>
    </w:p>
    <w:p w14:paraId="25C39BB4" w14:textId="20E9F2E4" w:rsidR="00D73AD3" w:rsidRPr="005042FA" w:rsidRDefault="00F93FC3" w:rsidP="00F84C42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2.</w:t>
      </w:r>
      <w:r w:rsidR="00F84C42" w:rsidRPr="005042FA">
        <w:rPr>
          <w:rFonts w:ascii="Arial" w:hAnsi="Arial" w:cs="Arial"/>
          <w:sz w:val="22"/>
          <w:szCs w:val="22"/>
        </w:rPr>
        <w:tab/>
      </w:r>
      <w:r w:rsidR="00D73AD3" w:rsidRPr="005042FA">
        <w:rPr>
          <w:rFonts w:ascii="Arial" w:hAnsi="Arial" w:cs="Arial"/>
          <w:sz w:val="22"/>
          <w:szCs w:val="22"/>
        </w:rPr>
        <w:t xml:space="preserve">Tato dohoda je uzavřena </w:t>
      </w:r>
      <w:r w:rsidR="005E6959" w:rsidRPr="005042FA">
        <w:rPr>
          <w:rFonts w:ascii="Arial" w:hAnsi="Arial" w:cs="Arial"/>
          <w:sz w:val="22"/>
          <w:szCs w:val="22"/>
        </w:rPr>
        <w:t>okamžikem</w:t>
      </w:r>
      <w:r w:rsidR="00D73AD3" w:rsidRPr="005042FA">
        <w:rPr>
          <w:rFonts w:ascii="Arial" w:hAnsi="Arial" w:cs="Arial"/>
          <w:sz w:val="22"/>
          <w:szCs w:val="22"/>
        </w:rPr>
        <w:t xml:space="preserve">, </w:t>
      </w:r>
      <w:r w:rsidRPr="005042FA">
        <w:rPr>
          <w:rFonts w:ascii="Arial" w:hAnsi="Arial" w:cs="Arial"/>
          <w:sz w:val="22"/>
          <w:szCs w:val="22"/>
        </w:rPr>
        <w:t>kdy ten, komu je návrh dohody určen, potvrdí navrhovateli, že s jeho návrhem dohody souhlasí.</w:t>
      </w:r>
    </w:p>
    <w:p w14:paraId="671E4749" w14:textId="3926B0F5" w:rsidR="006E3C8E" w:rsidRPr="005042FA" w:rsidRDefault="006E3C8E" w:rsidP="00F84C42">
      <w:pPr>
        <w:spacing w:before="120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V </w:t>
      </w:r>
      <w:r w:rsidR="000223FF" w:rsidRPr="005042FA">
        <w:rPr>
          <w:rFonts w:ascii="Arial" w:hAnsi="Arial" w:cs="Arial"/>
          <w:color w:val="FF0000"/>
          <w:sz w:val="22"/>
          <w:szCs w:val="22"/>
        </w:rPr>
        <w:t>XXXX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XXXX </w:t>
      </w:r>
      <w:r w:rsidRPr="005042FA">
        <w:rPr>
          <w:rFonts w:ascii="Arial" w:hAnsi="Arial" w:cs="Arial"/>
          <w:sz w:val="22"/>
          <w:szCs w:val="22"/>
        </w:rPr>
        <w:t xml:space="preserve">dne </w:t>
      </w:r>
      <w:r w:rsidRPr="005042FA">
        <w:rPr>
          <w:rFonts w:ascii="Arial" w:hAnsi="Arial" w:cs="Arial"/>
          <w:color w:val="FF0000"/>
          <w:sz w:val="22"/>
          <w:szCs w:val="22"/>
        </w:rPr>
        <w:t>X</w:t>
      </w:r>
      <w:r w:rsidR="000223FF" w:rsidRPr="005042FA">
        <w:rPr>
          <w:rFonts w:ascii="Arial" w:hAnsi="Arial" w:cs="Arial"/>
          <w:color w:val="FF0000"/>
          <w:sz w:val="22"/>
          <w:szCs w:val="22"/>
        </w:rPr>
        <w:t>.</w:t>
      </w:r>
      <w:r w:rsidR="003F5017" w:rsidRPr="005042FA">
        <w:rPr>
          <w:rFonts w:ascii="Arial" w:hAnsi="Arial" w:cs="Arial"/>
          <w:color w:val="FF0000"/>
          <w:sz w:val="22"/>
          <w:szCs w:val="22"/>
        </w:rPr>
        <w:t xml:space="preserve"> měsíc </w:t>
      </w:r>
      <w:r w:rsidR="003F5017" w:rsidRPr="005042FA">
        <w:rPr>
          <w:rFonts w:ascii="Arial" w:hAnsi="Arial" w:cs="Arial"/>
          <w:sz w:val="22"/>
          <w:szCs w:val="22"/>
        </w:rPr>
        <w:t>20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XX      </w:t>
      </w:r>
    </w:p>
    <w:p w14:paraId="748D01CE" w14:textId="1DD0B62E" w:rsidR="000223FF" w:rsidRPr="005042FA" w:rsidRDefault="006E3C8E" w:rsidP="00EB7F43">
      <w:pPr>
        <w:tabs>
          <w:tab w:val="left" w:pos="5475"/>
          <w:tab w:val="left" w:pos="5812"/>
        </w:tabs>
        <w:spacing w:before="1200"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>Služební orgán</w:t>
      </w:r>
      <w:r w:rsidRPr="005042FA">
        <w:rPr>
          <w:rFonts w:ascii="Arial" w:hAnsi="Arial" w:cs="Arial"/>
          <w:sz w:val="22"/>
          <w:szCs w:val="22"/>
        </w:rPr>
        <w:tab/>
      </w:r>
      <w:r w:rsidR="00B83903" w:rsidRPr="005042FA">
        <w:rPr>
          <w:rFonts w:ascii="Arial" w:hAnsi="Arial" w:cs="Arial"/>
          <w:sz w:val="22"/>
          <w:szCs w:val="22"/>
        </w:rPr>
        <w:tab/>
      </w:r>
      <w:r w:rsidRPr="005042FA">
        <w:rPr>
          <w:rFonts w:ascii="Arial" w:hAnsi="Arial" w:cs="Arial"/>
          <w:color w:val="FF0000"/>
          <w:sz w:val="22"/>
          <w:szCs w:val="22"/>
        </w:rPr>
        <w:t>Státní zaměstnanec</w:t>
      </w:r>
    </w:p>
    <w:p w14:paraId="77B571C5" w14:textId="7F9C48F0" w:rsidR="00A26389" w:rsidRPr="005042FA" w:rsidRDefault="00B83903" w:rsidP="00EB7F43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ab/>
      </w:r>
      <w:r w:rsidR="006E3C8E" w:rsidRPr="005042FA">
        <w:rPr>
          <w:rFonts w:ascii="Arial" w:hAnsi="Arial" w:cs="Arial"/>
          <w:color w:val="FF0000"/>
          <w:sz w:val="22"/>
          <w:szCs w:val="22"/>
        </w:rPr>
        <w:t>Státní zaměstnankyně</w:t>
      </w:r>
    </w:p>
    <w:p w14:paraId="29A70CA9" w14:textId="77777777" w:rsidR="00A26389" w:rsidRPr="005042FA" w:rsidRDefault="00A26389">
      <w:pPr>
        <w:rPr>
          <w:rFonts w:ascii="Arial" w:hAnsi="Arial" w:cs="Arial"/>
          <w:color w:val="FF0000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br w:type="page"/>
      </w:r>
    </w:p>
    <w:p w14:paraId="148625C0" w14:textId="77777777" w:rsidR="00A26389" w:rsidRPr="005042FA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5042FA">
        <w:rPr>
          <w:color w:val="FF0000"/>
          <w:sz w:val="22"/>
          <w:szCs w:val="22"/>
        </w:rPr>
        <w:lastRenderedPageBreak/>
        <w:t xml:space="preserve">VZOR </w:t>
      </w:r>
    </w:p>
    <w:p w14:paraId="6C292C96" w14:textId="216C0DF2" w:rsidR="00A26389" w:rsidRPr="005042FA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  <w:r w:rsidRPr="005042FA">
        <w:rPr>
          <w:color w:val="FF0000"/>
          <w:sz w:val="22"/>
          <w:szCs w:val="22"/>
        </w:rPr>
        <w:t>Dohod</w:t>
      </w:r>
      <w:r w:rsidR="00804C48" w:rsidRPr="005042FA">
        <w:rPr>
          <w:color w:val="FF0000"/>
          <w:sz w:val="22"/>
          <w:szCs w:val="22"/>
        </w:rPr>
        <w:t>a</w:t>
      </w:r>
      <w:r w:rsidRPr="005042FA">
        <w:rPr>
          <w:color w:val="FF0000"/>
          <w:sz w:val="22"/>
          <w:szCs w:val="22"/>
        </w:rPr>
        <w:t xml:space="preserve"> o skončení služebního poměru podle § 73 odst. 2 zákona o státní službě (sjednání doby delší než 2 měsíce)</w:t>
      </w:r>
    </w:p>
    <w:p w14:paraId="7963019A" w14:textId="02A06CE2" w:rsidR="00A26389" w:rsidRPr="005042FA" w:rsidRDefault="00A26389" w:rsidP="00A26389">
      <w:pPr>
        <w:pStyle w:val="Nadpis1"/>
        <w:spacing w:before="120" w:after="120" w:line="288" w:lineRule="auto"/>
        <w:jc w:val="center"/>
        <w:rPr>
          <w:color w:val="FF0000"/>
          <w:sz w:val="22"/>
          <w:szCs w:val="22"/>
        </w:rPr>
      </w:pPr>
    </w:p>
    <w:p w14:paraId="66415C64" w14:textId="77777777" w:rsidR="00A26389" w:rsidRPr="005042FA" w:rsidRDefault="00A26389" w:rsidP="00A26389">
      <w:pPr>
        <w:spacing w:before="60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Označení služebního orgánu</w:t>
      </w:r>
      <w:r w:rsidRPr="005042FA">
        <w:rPr>
          <w:rStyle w:val="Znakapoznpodarou"/>
          <w:rFonts w:ascii="Arial" w:hAnsi="Arial" w:cs="Arial"/>
          <w:bCs/>
          <w:color w:val="FF0000"/>
          <w:sz w:val="22"/>
          <w:szCs w:val="22"/>
        </w:rPr>
        <w:footnoteReference w:id="2"/>
      </w:r>
    </w:p>
    <w:p w14:paraId="74825472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042FA">
        <w:rPr>
          <w:rFonts w:ascii="Arial" w:hAnsi="Arial" w:cs="Arial"/>
          <w:bCs/>
          <w:color w:val="FF0000"/>
          <w:sz w:val="22"/>
          <w:szCs w:val="22"/>
        </w:rPr>
        <w:t>Služební úřad, adresa služebního úřadu</w:t>
      </w:r>
    </w:p>
    <w:p w14:paraId="46EE9DBD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(dále jen „služební orgán“)</w:t>
      </w:r>
    </w:p>
    <w:p w14:paraId="4B262D1B" w14:textId="77777777" w:rsidR="00A26389" w:rsidRPr="005042FA" w:rsidRDefault="00A26389" w:rsidP="00A26389">
      <w:pPr>
        <w:spacing w:before="600" w:after="60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a</w:t>
      </w:r>
    </w:p>
    <w:p w14:paraId="129D4FA9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Titul, jméno a příjmení státního zaměstnance/státní zaměstnankyně</w:t>
      </w:r>
    </w:p>
    <w:p w14:paraId="3805BA9F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ev. číslo </w:t>
      </w:r>
      <w:r w:rsidRPr="005042FA">
        <w:rPr>
          <w:rFonts w:ascii="Arial" w:hAnsi="Arial" w:cs="Arial"/>
          <w:color w:val="FF0000"/>
          <w:sz w:val="22"/>
          <w:szCs w:val="22"/>
        </w:rPr>
        <w:t>státního zaměstnance/státní zaměstnankyně: XXXXXXXX</w:t>
      </w:r>
    </w:p>
    <w:p w14:paraId="4ED53064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>zařazen/a</w:t>
      </w:r>
      <w:r w:rsidRPr="005042FA">
        <w:rPr>
          <w:rFonts w:ascii="Arial" w:hAnsi="Arial" w:cs="Arial"/>
          <w:sz w:val="22"/>
          <w:szCs w:val="22"/>
        </w:rPr>
        <w:t xml:space="preserve"> na služebním místě v oddělení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XXXXXXXX </w:t>
      </w:r>
      <w:r w:rsidRPr="005042FA">
        <w:rPr>
          <w:rFonts w:ascii="Arial" w:hAnsi="Arial" w:cs="Arial"/>
          <w:sz w:val="22"/>
          <w:szCs w:val="22"/>
        </w:rPr>
        <w:t>odboru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 XXXXXXXX </w:t>
      </w:r>
      <w:r w:rsidRPr="005042FA">
        <w:rPr>
          <w:rFonts w:ascii="Arial" w:hAnsi="Arial" w:cs="Arial"/>
          <w:sz w:val="22"/>
          <w:szCs w:val="22"/>
        </w:rPr>
        <w:t>sekce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 XXXXXXXX</w:t>
      </w:r>
      <w:r w:rsidRPr="005042FA">
        <w:rPr>
          <w:rFonts w:ascii="Arial" w:hAnsi="Arial" w:cs="Arial"/>
          <w:sz w:val="22"/>
          <w:szCs w:val="22"/>
        </w:rPr>
        <w:t>,</w:t>
      </w:r>
    </w:p>
    <w:p w14:paraId="63AE42DE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(dále jen „státní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sz w:val="22"/>
          <w:szCs w:val="22"/>
        </w:rPr>
        <w:t>“),</w:t>
      </w:r>
    </w:p>
    <w:p w14:paraId="2F4836FC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dále služební orgán a státní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zaměstnanec/zaměstnankyně </w:t>
      </w:r>
      <w:r w:rsidRPr="005042FA">
        <w:rPr>
          <w:rFonts w:ascii="Arial" w:hAnsi="Arial" w:cs="Arial"/>
          <w:sz w:val="22"/>
          <w:szCs w:val="22"/>
        </w:rPr>
        <w:t>společně také jako „smluvní strany“</w:t>
      </w:r>
    </w:p>
    <w:p w14:paraId="00723073" w14:textId="77777777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uzavírají dle § 73 odst. 2 zákona č. 234/2014 Sb., o státní službě, ve znění pozdějších předpisů (dále jen „zákon o státní službě“), a ve spojení s § 159 a násl. zákona č. 500/2004 Sb., správní řád, ve znění pozdějších předpisů, tuto </w:t>
      </w:r>
    </w:p>
    <w:p w14:paraId="37B96985" w14:textId="63C5F948" w:rsidR="00A26389" w:rsidRPr="005042FA" w:rsidRDefault="00A26389" w:rsidP="00A26389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 xml:space="preserve">dohodu o skončení služebního poměru </w:t>
      </w:r>
      <w:r w:rsidRPr="005042FA">
        <w:rPr>
          <w:rFonts w:ascii="Arial" w:hAnsi="Arial" w:cs="Arial"/>
          <w:b/>
          <w:color w:val="FF0000"/>
          <w:sz w:val="22"/>
          <w:szCs w:val="22"/>
        </w:rPr>
        <w:t>státního zaměstnance/státní zaměstnankyně</w:t>
      </w:r>
      <w:r w:rsidRPr="005042FA">
        <w:rPr>
          <w:rFonts w:ascii="Arial" w:hAnsi="Arial" w:cs="Arial"/>
          <w:b/>
          <w:sz w:val="22"/>
          <w:szCs w:val="22"/>
        </w:rPr>
        <w:t xml:space="preserve"> </w:t>
      </w:r>
      <w:r w:rsidR="00690E1D">
        <w:rPr>
          <w:rFonts w:ascii="Arial" w:hAnsi="Arial" w:cs="Arial"/>
          <w:b/>
          <w:sz w:val="22"/>
          <w:szCs w:val="22"/>
        </w:rPr>
        <w:t xml:space="preserve">uplynutím </w:t>
      </w:r>
      <w:r w:rsidRPr="005042FA">
        <w:rPr>
          <w:rFonts w:ascii="Arial" w:hAnsi="Arial" w:cs="Arial"/>
          <w:b/>
          <w:sz w:val="22"/>
          <w:szCs w:val="22"/>
        </w:rPr>
        <w:t>dne </w:t>
      </w:r>
      <w:r w:rsidRPr="005042FA">
        <w:rPr>
          <w:rFonts w:ascii="Arial" w:hAnsi="Arial" w:cs="Arial"/>
          <w:b/>
          <w:color w:val="FF0000"/>
          <w:sz w:val="22"/>
          <w:szCs w:val="22"/>
        </w:rPr>
        <w:t xml:space="preserve">X. měsíc </w:t>
      </w:r>
      <w:r w:rsidRPr="005042FA">
        <w:rPr>
          <w:rFonts w:ascii="Arial" w:hAnsi="Arial" w:cs="Arial"/>
          <w:b/>
          <w:sz w:val="22"/>
          <w:szCs w:val="22"/>
        </w:rPr>
        <w:t>20</w:t>
      </w:r>
      <w:r w:rsidRPr="005042FA">
        <w:rPr>
          <w:rFonts w:ascii="Arial" w:hAnsi="Arial" w:cs="Arial"/>
          <w:b/>
          <w:color w:val="FF0000"/>
          <w:sz w:val="22"/>
          <w:szCs w:val="22"/>
        </w:rPr>
        <w:t>XX</w:t>
      </w:r>
    </w:p>
    <w:p w14:paraId="5F11E091" w14:textId="77777777" w:rsidR="00A26389" w:rsidRPr="005042FA" w:rsidRDefault="00A26389" w:rsidP="00A26389">
      <w:pPr>
        <w:spacing w:before="480" w:after="120"/>
        <w:jc w:val="center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I.</w:t>
      </w:r>
      <w:r w:rsidRPr="005042FA">
        <w:rPr>
          <w:rFonts w:ascii="Arial" w:hAnsi="Arial" w:cs="Arial"/>
          <w:b/>
          <w:sz w:val="22"/>
          <w:szCs w:val="22"/>
        </w:rPr>
        <w:br/>
        <w:t>Ujednání o skončení služebního poměru</w:t>
      </w:r>
    </w:p>
    <w:p w14:paraId="4BE10A65" w14:textId="6D2DB4D5" w:rsidR="00A26389" w:rsidRPr="005042FA" w:rsidRDefault="00A26389" w:rsidP="00A26389">
      <w:pPr>
        <w:spacing w:before="120" w:after="120" w:line="288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042FA">
        <w:rPr>
          <w:rFonts w:ascii="Arial" w:hAnsi="Arial" w:cs="Arial"/>
          <w:sz w:val="22"/>
          <w:szCs w:val="22"/>
        </w:rPr>
        <w:t xml:space="preserve">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5042FA">
        <w:rPr>
          <w:rFonts w:ascii="Arial" w:hAnsi="Arial" w:cs="Arial"/>
          <w:sz w:val="22"/>
          <w:szCs w:val="22"/>
        </w:rPr>
        <w:t xml:space="preserve">písemně </w:t>
      </w:r>
      <w:r w:rsidRPr="005042FA">
        <w:rPr>
          <w:rFonts w:ascii="Arial" w:hAnsi="Arial" w:cs="Arial"/>
          <w:color w:val="FF0000"/>
          <w:sz w:val="22"/>
          <w:szCs w:val="22"/>
        </w:rPr>
        <w:t>požádal/a</w:t>
      </w:r>
      <w:r w:rsidRPr="005042FA">
        <w:rPr>
          <w:rFonts w:ascii="Arial" w:hAnsi="Arial" w:cs="Arial"/>
          <w:sz w:val="22"/>
          <w:szCs w:val="22"/>
        </w:rPr>
        <w:t xml:space="preserve"> o skončení služebního poměru, a to ke</w:t>
      </w:r>
      <w:r w:rsidR="005042FA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>dni 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X. měsíc </w:t>
      </w:r>
      <w:r w:rsidRPr="005042FA">
        <w:rPr>
          <w:rFonts w:ascii="Arial" w:hAnsi="Arial" w:cs="Arial"/>
          <w:sz w:val="22"/>
          <w:szCs w:val="22"/>
        </w:rPr>
        <w:t>20</w:t>
      </w:r>
      <w:r w:rsidRPr="005042FA">
        <w:rPr>
          <w:rFonts w:ascii="Arial" w:hAnsi="Arial" w:cs="Arial"/>
          <w:color w:val="FF0000"/>
          <w:sz w:val="22"/>
          <w:szCs w:val="22"/>
        </w:rPr>
        <w:t>XX</w:t>
      </w:r>
      <w:r w:rsidRPr="005042FA">
        <w:rPr>
          <w:rFonts w:ascii="Arial" w:hAnsi="Arial" w:cs="Arial"/>
          <w:sz w:val="22"/>
          <w:szCs w:val="22"/>
        </w:rPr>
        <w:t xml:space="preserve">. Žádost byla služebnímu orgánu doručena dne </w:t>
      </w:r>
      <w:r w:rsidRPr="005042FA">
        <w:rPr>
          <w:rFonts w:ascii="Arial" w:hAnsi="Arial" w:cs="Arial"/>
          <w:color w:val="FF0000"/>
          <w:sz w:val="22"/>
          <w:szCs w:val="22"/>
        </w:rPr>
        <w:t>X. měsíc</w:t>
      </w:r>
      <w:r w:rsidRPr="005042FA">
        <w:rPr>
          <w:rFonts w:ascii="Arial" w:hAnsi="Arial" w:cs="Arial"/>
          <w:sz w:val="22"/>
          <w:szCs w:val="22"/>
        </w:rPr>
        <w:t xml:space="preserve"> 20</w:t>
      </w:r>
      <w:r w:rsidRPr="005042FA">
        <w:rPr>
          <w:rFonts w:ascii="Arial" w:hAnsi="Arial" w:cs="Arial"/>
          <w:color w:val="FF0000"/>
          <w:sz w:val="22"/>
          <w:szCs w:val="22"/>
        </w:rPr>
        <w:t>XX</w:t>
      </w:r>
      <w:r w:rsidRPr="005042FA">
        <w:rPr>
          <w:rFonts w:ascii="Arial" w:hAnsi="Arial" w:cs="Arial"/>
          <w:sz w:val="22"/>
          <w:szCs w:val="22"/>
        </w:rPr>
        <w:t xml:space="preserve">. </w:t>
      </w:r>
    </w:p>
    <w:p w14:paraId="135897DD" w14:textId="5BD71C63" w:rsidR="00A26389" w:rsidRPr="005042FA" w:rsidRDefault="00A26389" w:rsidP="00A26389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Podle § 73 odst. 2 zákona o státní službě má-li podle písemné žádosti státního zaměstnance služební poměr skončit v době delší než </w:t>
      </w:r>
      <w:r w:rsidR="000E3241">
        <w:rPr>
          <w:rFonts w:ascii="Arial" w:hAnsi="Arial" w:cs="Arial"/>
          <w:sz w:val="22"/>
          <w:szCs w:val="22"/>
        </w:rPr>
        <w:t xml:space="preserve">je doba </w:t>
      </w:r>
      <w:r w:rsidRPr="005042FA">
        <w:rPr>
          <w:rFonts w:ascii="Arial" w:hAnsi="Arial" w:cs="Arial"/>
          <w:sz w:val="22"/>
          <w:szCs w:val="22"/>
        </w:rPr>
        <w:t xml:space="preserve">2 </w:t>
      </w:r>
      <w:r w:rsidR="000E3241" w:rsidRPr="000E3241">
        <w:rPr>
          <w:rFonts w:ascii="Arial" w:hAnsi="Arial" w:cs="Arial"/>
          <w:sz w:val="22"/>
          <w:szCs w:val="22"/>
        </w:rPr>
        <w:t xml:space="preserve">měsíců, která </w:t>
      </w:r>
      <w:del w:id="11" w:author="Malinovský Jakub, Mgr." w:date="2025-05-21T14:21:00Z">
        <w:r w:rsidR="000E3241" w:rsidRPr="000E3241" w:rsidDel="008C4E86">
          <w:rPr>
            <w:rFonts w:ascii="Arial" w:hAnsi="Arial" w:cs="Arial"/>
            <w:sz w:val="22"/>
            <w:szCs w:val="22"/>
          </w:rPr>
          <w:delText xml:space="preserve">začíná běžet 1. dnem </w:delText>
        </w:r>
        <w:r w:rsidRPr="005042FA" w:rsidDel="008C4E86">
          <w:rPr>
            <w:rFonts w:ascii="Arial" w:hAnsi="Arial" w:cs="Arial"/>
            <w:sz w:val="22"/>
            <w:szCs w:val="22"/>
          </w:rPr>
          <w:delText>kalendářní</w:delText>
        </w:r>
        <w:r w:rsidR="000E3241" w:rsidDel="008C4E86">
          <w:rPr>
            <w:rFonts w:ascii="Arial" w:hAnsi="Arial" w:cs="Arial"/>
            <w:sz w:val="22"/>
            <w:szCs w:val="22"/>
          </w:rPr>
          <w:delText>ho</w:delText>
        </w:r>
        <w:r w:rsidRPr="005042FA" w:rsidDel="008C4E86">
          <w:rPr>
            <w:rFonts w:ascii="Arial" w:hAnsi="Arial" w:cs="Arial"/>
            <w:sz w:val="22"/>
            <w:szCs w:val="22"/>
          </w:rPr>
          <w:delText xml:space="preserve"> měsíce následující</w:delText>
        </w:r>
        <w:r w:rsidR="000E3241" w:rsidDel="008C4E86">
          <w:rPr>
            <w:rFonts w:ascii="Arial" w:hAnsi="Arial" w:cs="Arial"/>
            <w:sz w:val="22"/>
            <w:szCs w:val="22"/>
          </w:rPr>
          <w:delText>ho</w:delText>
        </w:r>
        <w:r w:rsidRPr="005042FA" w:rsidDel="008C4E86">
          <w:rPr>
            <w:rFonts w:ascii="Arial" w:hAnsi="Arial" w:cs="Arial"/>
            <w:sz w:val="22"/>
            <w:szCs w:val="22"/>
          </w:rPr>
          <w:delText xml:space="preserve"> po dni doručení žádosti, může v této době služební poměr skončit na základě písemné dohody státního zaměstnance a</w:delText>
        </w:r>
        <w:r w:rsidR="005042FA" w:rsidDel="008C4E86">
          <w:rPr>
            <w:rFonts w:ascii="Arial" w:hAnsi="Arial" w:cs="Arial"/>
            <w:sz w:val="22"/>
            <w:szCs w:val="22"/>
          </w:rPr>
          <w:delText> </w:delText>
        </w:r>
        <w:r w:rsidRPr="005042FA" w:rsidDel="008C4E86">
          <w:rPr>
            <w:rFonts w:ascii="Arial" w:hAnsi="Arial" w:cs="Arial"/>
            <w:sz w:val="22"/>
            <w:szCs w:val="22"/>
          </w:rPr>
          <w:delText xml:space="preserve">služebního orgánu. </w:delText>
        </w:r>
      </w:del>
      <w:ins w:id="12" w:author="Malinovský Jakub, Mgr." w:date="2025-05-21T14:21:00Z">
        <w:r w:rsidR="008C4E86" w:rsidRPr="008C4E86">
          <w:rPr>
            <w:rFonts w:ascii="Arial" w:hAnsi="Arial" w:cs="Arial"/>
            <w:sz w:val="22"/>
            <w:szCs w:val="22"/>
          </w:rPr>
          <w:t>zač</w:t>
        </w:r>
      </w:ins>
      <w:ins w:id="13" w:author="Richtr Michal, Mgr." w:date="2025-05-22T09:50:00Z">
        <w:r w:rsidR="006440E6">
          <w:rPr>
            <w:rFonts w:ascii="Arial" w:hAnsi="Arial" w:cs="Arial"/>
            <w:sz w:val="22"/>
            <w:szCs w:val="22"/>
          </w:rPr>
          <w:t>í</w:t>
        </w:r>
      </w:ins>
      <w:ins w:id="14" w:author="Malinovský Jakub, Mgr." w:date="2025-05-21T14:21:00Z">
        <w:r w:rsidR="008C4E86" w:rsidRPr="008C4E86">
          <w:rPr>
            <w:rFonts w:ascii="Arial" w:hAnsi="Arial" w:cs="Arial"/>
            <w:sz w:val="22"/>
            <w:szCs w:val="22"/>
          </w:rPr>
          <w:t>n</w:t>
        </w:r>
      </w:ins>
      <w:ins w:id="15" w:author="Richtr Michal, Mgr." w:date="2025-05-22T09:50:00Z">
        <w:r w:rsidR="006440E6">
          <w:rPr>
            <w:rFonts w:ascii="Arial" w:hAnsi="Arial" w:cs="Arial"/>
            <w:sz w:val="22"/>
            <w:szCs w:val="22"/>
          </w:rPr>
          <w:t>á</w:t>
        </w:r>
      </w:ins>
      <w:ins w:id="16" w:author="Malinovský Jakub, Mgr." w:date="2025-05-21T14:21:00Z">
        <w:del w:id="17" w:author="Richtr Michal, Mgr." w:date="2025-05-22T09:50:00Z">
          <w:r w:rsidR="008C4E86" w:rsidRPr="008C4E86" w:rsidDel="006440E6">
            <w:rPr>
              <w:rFonts w:ascii="Arial" w:hAnsi="Arial" w:cs="Arial"/>
              <w:sz w:val="22"/>
              <w:szCs w:val="22"/>
            </w:rPr>
            <w:delText>e</w:delText>
          </w:r>
        </w:del>
        <w:r w:rsidR="008C4E86" w:rsidRPr="008C4E86">
          <w:rPr>
            <w:rFonts w:ascii="Arial" w:hAnsi="Arial" w:cs="Arial"/>
            <w:sz w:val="22"/>
            <w:szCs w:val="22"/>
          </w:rPr>
          <w:t xml:space="preserve"> běžet dnem doručení žádosti a </w:t>
        </w:r>
        <w:del w:id="18" w:author="Richtr Michal, Mgr." w:date="2025-05-22T09:52:00Z">
          <w:r w:rsidR="008C4E86" w:rsidRPr="008C4E86" w:rsidDel="006440E6">
            <w:rPr>
              <w:rFonts w:ascii="Arial" w:hAnsi="Arial" w:cs="Arial"/>
              <w:sz w:val="22"/>
              <w:szCs w:val="22"/>
            </w:rPr>
            <w:delText>s</w:delText>
          </w:r>
        </w:del>
        <w:r w:rsidR="008C4E86" w:rsidRPr="008C4E86">
          <w:rPr>
            <w:rFonts w:ascii="Arial" w:hAnsi="Arial" w:cs="Arial"/>
            <w:sz w:val="22"/>
            <w:szCs w:val="22"/>
          </w:rPr>
          <w:t>končí uplynutím dne, který se pojmenováním nebo číslem shoduje se dnem doručení žádosti. Není-li takový den v posledním měsíci, připadne její konec na poslední den měsíce.</w:t>
        </w:r>
      </w:ins>
    </w:p>
    <w:p w14:paraId="48C6C496" w14:textId="2FF467E5" w:rsidR="00A26389" w:rsidRPr="005042FA" w:rsidRDefault="00A26389" w:rsidP="00A26389">
      <w:pPr>
        <w:spacing w:before="120" w:after="120" w:line="28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Na základě výše uvedeného se služební orgán a státní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 zaměstnanec/zaměstnankyně</w:t>
      </w:r>
      <w:r w:rsidRPr="005042FA">
        <w:rPr>
          <w:rFonts w:ascii="Arial" w:hAnsi="Arial" w:cs="Arial"/>
          <w:sz w:val="22"/>
          <w:szCs w:val="22"/>
        </w:rPr>
        <w:t xml:space="preserve"> dohodli na</w:t>
      </w:r>
      <w:r w:rsidR="005042FA">
        <w:rPr>
          <w:rFonts w:ascii="Arial" w:hAnsi="Arial" w:cs="Arial"/>
          <w:sz w:val="22"/>
          <w:szCs w:val="22"/>
        </w:rPr>
        <w:t> </w:t>
      </w:r>
      <w:r w:rsidRPr="005042FA">
        <w:rPr>
          <w:rFonts w:ascii="Arial" w:hAnsi="Arial" w:cs="Arial"/>
          <w:sz w:val="22"/>
          <w:szCs w:val="22"/>
        </w:rPr>
        <w:t xml:space="preserve">skončení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jeho/jejího </w:t>
      </w:r>
      <w:r w:rsidRPr="005042FA">
        <w:rPr>
          <w:rFonts w:ascii="Arial" w:hAnsi="Arial" w:cs="Arial"/>
          <w:sz w:val="22"/>
          <w:szCs w:val="22"/>
        </w:rPr>
        <w:t xml:space="preserve">služebního poměru </w:t>
      </w:r>
      <w:r w:rsidR="00690E1D">
        <w:rPr>
          <w:rFonts w:ascii="Arial" w:hAnsi="Arial" w:cs="Arial"/>
          <w:sz w:val="22"/>
          <w:szCs w:val="22"/>
        </w:rPr>
        <w:t>uplynutím</w:t>
      </w:r>
      <w:r w:rsidRPr="005042FA">
        <w:rPr>
          <w:rFonts w:ascii="Arial" w:hAnsi="Arial" w:cs="Arial"/>
          <w:sz w:val="22"/>
          <w:szCs w:val="22"/>
        </w:rPr>
        <w:t> výše uvedené</w:t>
      </w:r>
      <w:r w:rsidR="00690E1D">
        <w:rPr>
          <w:rFonts w:ascii="Arial" w:hAnsi="Arial" w:cs="Arial"/>
          <w:sz w:val="22"/>
          <w:szCs w:val="22"/>
        </w:rPr>
        <w:t>ho</w:t>
      </w:r>
      <w:r w:rsidRPr="005042FA">
        <w:rPr>
          <w:rFonts w:ascii="Arial" w:hAnsi="Arial" w:cs="Arial"/>
          <w:sz w:val="22"/>
          <w:szCs w:val="22"/>
        </w:rPr>
        <w:t xml:space="preserve"> dn</w:t>
      </w:r>
      <w:r w:rsidR="00690E1D">
        <w:rPr>
          <w:rFonts w:ascii="Arial" w:hAnsi="Arial" w:cs="Arial"/>
          <w:sz w:val="22"/>
          <w:szCs w:val="22"/>
        </w:rPr>
        <w:t>e</w:t>
      </w:r>
      <w:r w:rsidRPr="005042FA">
        <w:rPr>
          <w:rFonts w:ascii="Arial" w:hAnsi="Arial" w:cs="Arial"/>
          <w:sz w:val="22"/>
          <w:szCs w:val="22"/>
        </w:rPr>
        <w:t xml:space="preserve">. </w:t>
      </w:r>
    </w:p>
    <w:p w14:paraId="0C709D64" w14:textId="77777777" w:rsidR="00A26389" w:rsidRPr="005042FA" w:rsidRDefault="00A26389" w:rsidP="00A26389">
      <w:pPr>
        <w:keepNext/>
        <w:spacing w:before="120" w:after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lastRenderedPageBreak/>
        <w:t>VARIANTA I. – dohoda se uzavírá v listinné podobě</w:t>
      </w:r>
    </w:p>
    <w:p w14:paraId="5752B236" w14:textId="77777777" w:rsidR="00A26389" w:rsidRPr="005042FA" w:rsidRDefault="00A26389" w:rsidP="00A26389">
      <w:pPr>
        <w:keepNext/>
        <w:keepLines/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II.</w:t>
      </w:r>
      <w:r w:rsidRPr="005042FA">
        <w:rPr>
          <w:rFonts w:ascii="Arial" w:hAnsi="Arial" w:cs="Arial"/>
          <w:b/>
          <w:sz w:val="22"/>
          <w:szCs w:val="22"/>
        </w:rPr>
        <w:br/>
        <w:t>Závěrečná ujednání</w:t>
      </w:r>
    </w:p>
    <w:p w14:paraId="1A8B93E4" w14:textId="77777777" w:rsidR="00A26389" w:rsidRPr="005042FA" w:rsidRDefault="00A26389" w:rsidP="00A26389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 xml:space="preserve">Tato dohoda je vyhotovena ve dvou stejnopisech, přičemž jeden obdrží státní </w:t>
      </w:r>
      <w:r w:rsidRPr="005042FA">
        <w:rPr>
          <w:rFonts w:ascii="Arial" w:hAnsi="Arial" w:cs="Arial"/>
          <w:color w:val="FF0000"/>
          <w:sz w:val="22"/>
          <w:szCs w:val="22"/>
        </w:rPr>
        <w:t>zaměstnanec/zaměstnankyně</w:t>
      </w:r>
      <w:r w:rsidRPr="005042FA">
        <w:rPr>
          <w:rFonts w:ascii="Arial" w:hAnsi="Arial" w:cs="Arial"/>
          <w:sz w:val="22"/>
          <w:szCs w:val="22"/>
        </w:rPr>
        <w:t xml:space="preserve"> a jeden služební orgán.</w:t>
      </w:r>
    </w:p>
    <w:p w14:paraId="77B5563C" w14:textId="77777777" w:rsidR="00A26389" w:rsidRPr="005042FA" w:rsidRDefault="00A26389" w:rsidP="00A26389">
      <w:pPr>
        <w:numPr>
          <w:ilvl w:val="0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Tato dohoda je uzavřena dnem podpisu oběma smluvními stranami nebo dnem, kdy návrh dohody opatřený podpisy smluvních stran dojde navrhovateli dohody.</w:t>
      </w:r>
    </w:p>
    <w:p w14:paraId="02BA35C9" w14:textId="77777777" w:rsidR="00A26389" w:rsidRPr="005042FA" w:rsidRDefault="00A26389" w:rsidP="00A26389">
      <w:pPr>
        <w:spacing w:before="120"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CAE0868" w14:textId="77777777" w:rsidR="00A26389" w:rsidRPr="005042FA" w:rsidRDefault="00A26389" w:rsidP="00A26389">
      <w:pPr>
        <w:keepNext/>
        <w:spacing w:before="120" w:line="288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5042FA">
        <w:rPr>
          <w:rFonts w:ascii="Arial" w:hAnsi="Arial" w:cs="Arial"/>
          <w:b/>
          <w:color w:val="FF0000"/>
          <w:sz w:val="22"/>
          <w:szCs w:val="22"/>
        </w:rPr>
        <w:t>VARIANTA II. – dohoda se uzavírá v elektronické podobě podle § 183b zákona o státní službě</w:t>
      </w:r>
    </w:p>
    <w:p w14:paraId="7B8553F3" w14:textId="77777777" w:rsidR="00A26389" w:rsidRPr="005042FA" w:rsidRDefault="00A26389" w:rsidP="00A26389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042FA">
        <w:rPr>
          <w:rFonts w:ascii="Arial" w:hAnsi="Arial" w:cs="Arial"/>
          <w:b/>
          <w:sz w:val="22"/>
          <w:szCs w:val="22"/>
        </w:rPr>
        <w:t>II.</w:t>
      </w:r>
      <w:r w:rsidRPr="005042FA">
        <w:rPr>
          <w:rFonts w:ascii="Arial" w:hAnsi="Arial" w:cs="Arial"/>
          <w:b/>
          <w:sz w:val="22"/>
          <w:szCs w:val="22"/>
        </w:rPr>
        <w:br/>
        <w:t>Závěrečná ujednání</w:t>
      </w:r>
    </w:p>
    <w:p w14:paraId="44F27DC6" w14:textId="77777777" w:rsidR="00A26389" w:rsidRPr="005042FA" w:rsidRDefault="00A26389" w:rsidP="00A26389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1.</w:t>
      </w:r>
      <w:r w:rsidRPr="005042FA">
        <w:rPr>
          <w:rFonts w:ascii="Arial" w:hAnsi="Arial" w:cs="Arial"/>
          <w:sz w:val="22"/>
          <w:szCs w:val="22"/>
        </w:rPr>
        <w:tab/>
        <w:t>Tato dohoda je vyhotovena v elektronické podobě.</w:t>
      </w:r>
    </w:p>
    <w:p w14:paraId="25CFEF5F" w14:textId="77777777" w:rsidR="00A26389" w:rsidRPr="005042FA" w:rsidRDefault="00A26389" w:rsidP="00A26389">
      <w:pPr>
        <w:spacing w:before="120"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2.</w:t>
      </w:r>
      <w:r w:rsidRPr="005042FA">
        <w:rPr>
          <w:rFonts w:ascii="Arial" w:hAnsi="Arial" w:cs="Arial"/>
          <w:sz w:val="22"/>
          <w:szCs w:val="22"/>
        </w:rPr>
        <w:tab/>
        <w:t>Tato dohoda je uzavřena okamžikem, kdy ten, komu je návrh dohody určen, potvrdí navrhovateli, že s jeho návrhem dohody souhlasí.</w:t>
      </w:r>
    </w:p>
    <w:p w14:paraId="351ECC34" w14:textId="77777777" w:rsidR="00A26389" w:rsidRPr="005042FA" w:rsidRDefault="00A26389" w:rsidP="00A26389">
      <w:pPr>
        <w:spacing w:before="1200" w:line="288" w:lineRule="auto"/>
        <w:jc w:val="both"/>
        <w:rPr>
          <w:rFonts w:ascii="Arial" w:hAnsi="Arial" w:cs="Arial"/>
          <w:sz w:val="22"/>
          <w:szCs w:val="22"/>
        </w:rPr>
      </w:pPr>
      <w:r w:rsidRPr="005042FA">
        <w:rPr>
          <w:rFonts w:ascii="Arial" w:hAnsi="Arial" w:cs="Arial"/>
          <w:sz w:val="22"/>
          <w:szCs w:val="22"/>
        </w:rPr>
        <w:t>V 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XXXXXXXX </w:t>
      </w:r>
      <w:r w:rsidRPr="005042FA">
        <w:rPr>
          <w:rFonts w:ascii="Arial" w:hAnsi="Arial" w:cs="Arial"/>
          <w:sz w:val="22"/>
          <w:szCs w:val="22"/>
        </w:rPr>
        <w:t xml:space="preserve">dne 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X. měsíc </w:t>
      </w:r>
      <w:r w:rsidRPr="005042FA">
        <w:rPr>
          <w:rFonts w:ascii="Arial" w:hAnsi="Arial" w:cs="Arial"/>
          <w:sz w:val="22"/>
          <w:szCs w:val="22"/>
        </w:rPr>
        <w:t>20</w:t>
      </w:r>
      <w:r w:rsidRPr="005042FA">
        <w:rPr>
          <w:rFonts w:ascii="Arial" w:hAnsi="Arial" w:cs="Arial"/>
          <w:color w:val="FF0000"/>
          <w:sz w:val="22"/>
          <w:szCs w:val="22"/>
        </w:rPr>
        <w:t xml:space="preserve">XX      </w:t>
      </w:r>
    </w:p>
    <w:p w14:paraId="798CC5AC" w14:textId="77777777" w:rsidR="00A26389" w:rsidRPr="005042FA" w:rsidRDefault="00A26389" w:rsidP="00A26389">
      <w:pPr>
        <w:tabs>
          <w:tab w:val="left" w:pos="5475"/>
          <w:tab w:val="left" w:pos="5812"/>
        </w:tabs>
        <w:spacing w:before="1200"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>Služební orgán</w:t>
      </w:r>
      <w:r w:rsidRPr="005042FA">
        <w:rPr>
          <w:rFonts w:ascii="Arial" w:hAnsi="Arial" w:cs="Arial"/>
          <w:sz w:val="22"/>
          <w:szCs w:val="22"/>
        </w:rPr>
        <w:tab/>
      </w:r>
      <w:r w:rsidRPr="005042FA">
        <w:rPr>
          <w:rFonts w:ascii="Arial" w:hAnsi="Arial" w:cs="Arial"/>
          <w:sz w:val="22"/>
          <w:szCs w:val="22"/>
        </w:rPr>
        <w:tab/>
      </w:r>
      <w:r w:rsidRPr="005042FA">
        <w:rPr>
          <w:rFonts w:ascii="Arial" w:hAnsi="Arial" w:cs="Arial"/>
          <w:color w:val="FF0000"/>
          <w:sz w:val="22"/>
          <w:szCs w:val="22"/>
        </w:rPr>
        <w:t>Státní zaměstnanec</w:t>
      </w:r>
    </w:p>
    <w:p w14:paraId="28884F12" w14:textId="77777777" w:rsidR="00A26389" w:rsidRPr="005042FA" w:rsidRDefault="00A26389" w:rsidP="00A26389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  <w:r w:rsidRPr="005042FA">
        <w:rPr>
          <w:rFonts w:ascii="Arial" w:hAnsi="Arial" w:cs="Arial"/>
          <w:color w:val="FF0000"/>
          <w:sz w:val="22"/>
          <w:szCs w:val="22"/>
        </w:rPr>
        <w:tab/>
        <w:t>Státní zaměstnankyně</w:t>
      </w:r>
    </w:p>
    <w:p w14:paraId="45EF1242" w14:textId="77777777" w:rsidR="008A3EAE" w:rsidRPr="005042FA" w:rsidRDefault="008A3EAE" w:rsidP="00EB7F43">
      <w:pPr>
        <w:spacing w:line="288" w:lineRule="auto"/>
        <w:ind w:left="5670" w:hanging="5670"/>
        <w:jc w:val="center"/>
        <w:rPr>
          <w:rFonts w:ascii="Arial" w:hAnsi="Arial" w:cs="Arial"/>
          <w:color w:val="FF0000"/>
          <w:sz w:val="22"/>
          <w:szCs w:val="22"/>
        </w:rPr>
      </w:pPr>
    </w:p>
    <w:sectPr w:rsidR="008A3EAE" w:rsidRPr="005042FA" w:rsidSect="00F84C42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6DF5" w14:textId="77777777" w:rsidR="005E258D" w:rsidRDefault="005E258D">
      <w:r>
        <w:separator/>
      </w:r>
    </w:p>
  </w:endnote>
  <w:endnote w:type="continuationSeparator" w:id="0">
    <w:p w14:paraId="7FD4089C" w14:textId="77777777" w:rsidR="005E258D" w:rsidRDefault="005E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9845" w14:textId="77777777" w:rsidR="009D5A08" w:rsidRDefault="009D5A08" w:rsidP="000D6B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CD60D0" w14:textId="77777777" w:rsidR="009D5A08" w:rsidRDefault="009D5A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49379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2D9B1DAC" w14:textId="74F5EC13" w:rsidR="004020BB" w:rsidRPr="00F84C42" w:rsidRDefault="00F84C42">
            <w:pPr>
              <w:pStyle w:val="Zpat"/>
              <w:jc w:val="center"/>
              <w:rPr>
                <w:sz w:val="20"/>
                <w:szCs w:val="20"/>
              </w:rPr>
            </w:pPr>
            <w:r w:rsidRPr="00F84C42">
              <w:rPr>
                <w:sz w:val="20"/>
                <w:szCs w:val="20"/>
              </w:rPr>
              <w:t xml:space="preserve">( </w:t>
            </w:r>
            <w:r w:rsidR="004020BB" w:rsidRPr="00F84C42">
              <w:rPr>
                <w:sz w:val="20"/>
                <w:szCs w:val="20"/>
              </w:rPr>
              <w:fldChar w:fldCharType="begin"/>
            </w:r>
            <w:r w:rsidR="004020BB" w:rsidRPr="00F84C42">
              <w:rPr>
                <w:sz w:val="20"/>
                <w:szCs w:val="20"/>
              </w:rPr>
              <w:instrText>PAGE</w:instrText>
            </w:r>
            <w:r w:rsidR="004020BB" w:rsidRPr="00F84C42">
              <w:rPr>
                <w:sz w:val="20"/>
                <w:szCs w:val="20"/>
              </w:rPr>
              <w:fldChar w:fldCharType="separate"/>
            </w:r>
            <w:r w:rsidR="004020BB" w:rsidRPr="00F84C42">
              <w:rPr>
                <w:sz w:val="20"/>
                <w:szCs w:val="20"/>
              </w:rPr>
              <w:t>2</w:t>
            </w:r>
            <w:r w:rsidR="004020BB" w:rsidRPr="00F84C42">
              <w:rPr>
                <w:sz w:val="20"/>
                <w:szCs w:val="20"/>
              </w:rPr>
              <w:fldChar w:fldCharType="end"/>
            </w:r>
            <w:r w:rsidRPr="00F84C42">
              <w:rPr>
                <w:sz w:val="20"/>
                <w:szCs w:val="20"/>
              </w:rPr>
              <w:t xml:space="preserve"> )</w:t>
            </w:r>
          </w:p>
        </w:sdtContent>
      </w:sdt>
    </w:sdtContent>
  </w:sdt>
  <w:p w14:paraId="372BB23C" w14:textId="77777777" w:rsidR="00FF6DD6" w:rsidRDefault="00FF6DD6" w:rsidP="008925E0">
    <w:pPr>
      <w:pStyle w:val="Zpat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6FC5B" w14:textId="77777777" w:rsidR="005E258D" w:rsidRDefault="005E258D">
      <w:r>
        <w:separator/>
      </w:r>
    </w:p>
  </w:footnote>
  <w:footnote w:type="continuationSeparator" w:id="0">
    <w:p w14:paraId="3F9E77B1" w14:textId="77777777" w:rsidR="005E258D" w:rsidRDefault="005E258D">
      <w:r>
        <w:continuationSeparator/>
      </w:r>
    </w:p>
  </w:footnote>
  <w:footnote w:id="1">
    <w:p w14:paraId="169F7EAB" w14:textId="066A119D" w:rsidR="0049152E" w:rsidRDefault="0049152E">
      <w:pPr>
        <w:pStyle w:val="Textpoznpodarou"/>
        <w:rPr>
          <w:rFonts w:ascii="Arial" w:hAnsi="Arial" w:cs="Arial"/>
          <w:color w:val="FF0000"/>
        </w:rPr>
      </w:pPr>
      <w:r w:rsidRPr="00EB7F43">
        <w:rPr>
          <w:rStyle w:val="Znakapoznpodarou"/>
          <w:color w:val="FF0000"/>
        </w:rPr>
        <w:footnoteRef/>
      </w:r>
      <w:r w:rsidRPr="00EB7F43">
        <w:rPr>
          <w:color w:val="FF0000"/>
        </w:rPr>
        <w:t xml:space="preserve"> </w:t>
      </w:r>
      <w:r w:rsidRPr="003F5017">
        <w:rPr>
          <w:rFonts w:ascii="Arial" w:hAnsi="Arial" w:cs="Arial"/>
          <w:color w:val="FF0000"/>
        </w:rPr>
        <w:t>S</w:t>
      </w:r>
      <w:r w:rsidRPr="00F84C42">
        <w:rPr>
          <w:rFonts w:ascii="Arial" w:hAnsi="Arial" w:cs="Arial"/>
          <w:color w:val="FF0000"/>
        </w:rPr>
        <w:t>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</w:t>
      </w:r>
    </w:p>
    <w:p w14:paraId="3FF48220" w14:textId="77777777" w:rsidR="0093240D" w:rsidRDefault="0093240D">
      <w:pPr>
        <w:pStyle w:val="Textpoznpodarou"/>
      </w:pPr>
    </w:p>
  </w:footnote>
  <w:footnote w:id="2">
    <w:p w14:paraId="104E3B7C" w14:textId="77777777" w:rsidR="00A26389" w:rsidRDefault="00A26389" w:rsidP="00A26389">
      <w:pPr>
        <w:pStyle w:val="Textpoznpodarou"/>
        <w:rPr>
          <w:rFonts w:ascii="Arial" w:hAnsi="Arial" w:cs="Arial"/>
          <w:color w:val="FF0000"/>
        </w:rPr>
      </w:pPr>
      <w:r w:rsidRPr="00EB7F43">
        <w:rPr>
          <w:rStyle w:val="Znakapoznpodarou"/>
          <w:color w:val="FF0000"/>
        </w:rPr>
        <w:footnoteRef/>
      </w:r>
      <w:r w:rsidRPr="00EB7F43">
        <w:rPr>
          <w:color w:val="FF0000"/>
        </w:rPr>
        <w:t xml:space="preserve"> </w:t>
      </w:r>
      <w:r w:rsidRPr="003F5017">
        <w:rPr>
          <w:rFonts w:ascii="Arial" w:hAnsi="Arial" w:cs="Arial"/>
          <w:color w:val="FF0000"/>
        </w:rPr>
        <w:t>S</w:t>
      </w:r>
      <w:r w:rsidRPr="00F84C42">
        <w:rPr>
          <w:rFonts w:ascii="Arial" w:hAnsi="Arial" w:cs="Arial"/>
          <w:color w:val="FF0000"/>
        </w:rPr>
        <w:t>lužební orgán musí být dostatečně identifikován. Např. je-li služebním orgánem státní tajemník, je nutné uvést v jakém ministerstvu (Úřadu vlády ČR). Je-li služebním orgánem vedoucí služebního úřadu, je nutné uvést jeho označení podle zvláštního právního předpisu např. „Ústřední ředitel České obchodní inspekce“.</w:t>
      </w:r>
    </w:p>
    <w:p w14:paraId="244CC4A3" w14:textId="77777777" w:rsidR="00A26389" w:rsidRDefault="00A26389" w:rsidP="00A2638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2E2A4" w14:textId="1584B734" w:rsidR="00647B32" w:rsidRDefault="00647B32" w:rsidP="00647B32">
    <w:pPr>
      <w:jc w:val="right"/>
      <w:rPr>
        <w:rFonts w:ascii="Arial" w:eastAsiaTheme="minorHAnsi" w:hAnsi="Arial" w:cs="Arial"/>
        <w:sz w:val="22"/>
        <w:szCs w:val="22"/>
        <w:lang w:eastAsia="en-US"/>
      </w:rPr>
    </w:pPr>
    <w:r w:rsidRPr="00647B32">
      <w:rPr>
        <w:rFonts w:ascii="Arial" w:eastAsiaTheme="minorHAnsi" w:hAnsi="Arial" w:cs="Arial"/>
        <w:sz w:val="22"/>
        <w:szCs w:val="22"/>
        <w:lang w:eastAsia="en-US"/>
      </w:rPr>
      <w:t xml:space="preserve">Příloha č. </w:t>
    </w:r>
    <w:r>
      <w:rPr>
        <w:rFonts w:ascii="Arial" w:eastAsiaTheme="minorHAnsi" w:hAnsi="Arial" w:cs="Arial"/>
        <w:sz w:val="22"/>
        <w:szCs w:val="22"/>
        <w:lang w:eastAsia="en-US"/>
      </w:rPr>
      <w:t>8</w:t>
    </w:r>
    <w:r w:rsidRPr="00647B32">
      <w:rPr>
        <w:rFonts w:ascii="Arial" w:eastAsiaTheme="minorHAnsi" w:hAnsi="Arial" w:cs="Arial"/>
        <w:sz w:val="22"/>
        <w:szCs w:val="22"/>
        <w:lang w:eastAsia="en-US"/>
      </w:rPr>
      <w:t xml:space="preserve"> </w:t>
    </w:r>
  </w:p>
  <w:p w14:paraId="798D7B20" w14:textId="77777777" w:rsidR="00647B32" w:rsidRPr="00647B32" w:rsidRDefault="00647B32" w:rsidP="00647B32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647B32">
      <w:rPr>
        <w:rFonts w:ascii="Arial" w:eastAsiaTheme="minorHAnsi" w:hAnsi="Arial" w:cs="Arial"/>
        <w:sz w:val="22"/>
        <w:szCs w:val="22"/>
        <w:lang w:eastAsia="en-US"/>
      </w:rPr>
      <w:t>k Metodickému pokynu č. 1/2020</w:t>
    </w:r>
  </w:p>
  <w:p w14:paraId="0CFDFBE3" w14:textId="77777777" w:rsidR="00647B32" w:rsidRDefault="00647B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62913"/>
    <w:multiLevelType w:val="hybridMultilevel"/>
    <w:tmpl w:val="FF9A8140"/>
    <w:lvl w:ilvl="0" w:tplc="0C380BF6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928C3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70209"/>
    <w:multiLevelType w:val="hybridMultilevel"/>
    <w:tmpl w:val="803C0148"/>
    <w:lvl w:ilvl="0" w:tplc="C52A8AD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815BF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1648C"/>
    <w:multiLevelType w:val="hybridMultilevel"/>
    <w:tmpl w:val="B290CCC0"/>
    <w:lvl w:ilvl="0" w:tplc="58BCA336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21DA0"/>
    <w:multiLevelType w:val="hybridMultilevel"/>
    <w:tmpl w:val="7C1806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D6933B8"/>
    <w:multiLevelType w:val="hybridMultilevel"/>
    <w:tmpl w:val="7F44D6B6"/>
    <w:lvl w:ilvl="0" w:tplc="96E8F0B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064806"/>
    <w:multiLevelType w:val="hybridMultilevel"/>
    <w:tmpl w:val="BEB82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1D6C47"/>
    <w:multiLevelType w:val="hybridMultilevel"/>
    <w:tmpl w:val="2F82DBF2"/>
    <w:lvl w:ilvl="0" w:tplc="809C5C3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linovský Jakub, Mgr.">
    <w15:presenceInfo w15:providerId="AD" w15:userId="S::jakub.malinovsky@mvcr.cz::46805576-159c-4612-afc4-81e9cd6570b4"/>
  </w15:person>
  <w15:person w15:author="Richtr Michal, Mgr.">
    <w15:presenceInfo w15:providerId="AD" w15:userId="S::michal.richtr@mvcr.cz::9f3c67fd-49ef-473d-a9e7-4b34f6762d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E8"/>
    <w:rsid w:val="00003F6F"/>
    <w:rsid w:val="00004744"/>
    <w:rsid w:val="00016737"/>
    <w:rsid w:val="00021D22"/>
    <w:rsid w:val="000223FF"/>
    <w:rsid w:val="00022EB4"/>
    <w:rsid w:val="000321A2"/>
    <w:rsid w:val="00036088"/>
    <w:rsid w:val="0003781F"/>
    <w:rsid w:val="0004248A"/>
    <w:rsid w:val="00057B2F"/>
    <w:rsid w:val="000635C5"/>
    <w:rsid w:val="000656A8"/>
    <w:rsid w:val="00082E19"/>
    <w:rsid w:val="000878BB"/>
    <w:rsid w:val="00095A72"/>
    <w:rsid w:val="000A38C1"/>
    <w:rsid w:val="000B7CB0"/>
    <w:rsid w:val="000C1207"/>
    <w:rsid w:val="000D6BCE"/>
    <w:rsid w:val="000E3241"/>
    <w:rsid w:val="000F0A6C"/>
    <w:rsid w:val="001001F8"/>
    <w:rsid w:val="001008C2"/>
    <w:rsid w:val="00101762"/>
    <w:rsid w:val="001271D8"/>
    <w:rsid w:val="00130B82"/>
    <w:rsid w:val="00141387"/>
    <w:rsid w:val="001619BB"/>
    <w:rsid w:val="0016658D"/>
    <w:rsid w:val="00182A07"/>
    <w:rsid w:val="001845A8"/>
    <w:rsid w:val="0018484D"/>
    <w:rsid w:val="00185B31"/>
    <w:rsid w:val="0019019A"/>
    <w:rsid w:val="001A17C6"/>
    <w:rsid w:val="001A3A27"/>
    <w:rsid w:val="001A60A0"/>
    <w:rsid w:val="001B5A4B"/>
    <w:rsid w:val="001E2841"/>
    <w:rsid w:val="001F1002"/>
    <w:rsid w:val="001F22F9"/>
    <w:rsid w:val="002000C3"/>
    <w:rsid w:val="00201604"/>
    <w:rsid w:val="00204161"/>
    <w:rsid w:val="002268EC"/>
    <w:rsid w:val="002459E0"/>
    <w:rsid w:val="00245F8C"/>
    <w:rsid w:val="00270E41"/>
    <w:rsid w:val="00275262"/>
    <w:rsid w:val="002779E7"/>
    <w:rsid w:val="00280034"/>
    <w:rsid w:val="00286B4F"/>
    <w:rsid w:val="002A4440"/>
    <w:rsid w:val="002C1480"/>
    <w:rsid w:val="002C1FCF"/>
    <w:rsid w:val="002C5FD8"/>
    <w:rsid w:val="002E3ED7"/>
    <w:rsid w:val="002F6D77"/>
    <w:rsid w:val="002F7EC7"/>
    <w:rsid w:val="00304EF3"/>
    <w:rsid w:val="003068B5"/>
    <w:rsid w:val="00316BCE"/>
    <w:rsid w:val="0032492E"/>
    <w:rsid w:val="00324A57"/>
    <w:rsid w:val="00324E7E"/>
    <w:rsid w:val="003269FB"/>
    <w:rsid w:val="00330D8D"/>
    <w:rsid w:val="00337EC4"/>
    <w:rsid w:val="00342370"/>
    <w:rsid w:val="00350769"/>
    <w:rsid w:val="003616A0"/>
    <w:rsid w:val="003641AA"/>
    <w:rsid w:val="003648D3"/>
    <w:rsid w:val="00365A12"/>
    <w:rsid w:val="00377C56"/>
    <w:rsid w:val="00385014"/>
    <w:rsid w:val="00393DB8"/>
    <w:rsid w:val="003B23C1"/>
    <w:rsid w:val="003B6603"/>
    <w:rsid w:val="003D0FD3"/>
    <w:rsid w:val="003E0D42"/>
    <w:rsid w:val="003F5017"/>
    <w:rsid w:val="00401E1D"/>
    <w:rsid w:val="004020BB"/>
    <w:rsid w:val="0042290C"/>
    <w:rsid w:val="00431C09"/>
    <w:rsid w:val="00440092"/>
    <w:rsid w:val="0044295B"/>
    <w:rsid w:val="00446BE8"/>
    <w:rsid w:val="00461BDF"/>
    <w:rsid w:val="0047242A"/>
    <w:rsid w:val="0049152E"/>
    <w:rsid w:val="004B06B2"/>
    <w:rsid w:val="004B1A2E"/>
    <w:rsid w:val="004B28F9"/>
    <w:rsid w:val="004B4C42"/>
    <w:rsid w:val="004D0B3D"/>
    <w:rsid w:val="004D638A"/>
    <w:rsid w:val="004E16EF"/>
    <w:rsid w:val="005042FA"/>
    <w:rsid w:val="0050779C"/>
    <w:rsid w:val="00510E23"/>
    <w:rsid w:val="00513330"/>
    <w:rsid w:val="00517572"/>
    <w:rsid w:val="005226E4"/>
    <w:rsid w:val="00524268"/>
    <w:rsid w:val="00536113"/>
    <w:rsid w:val="00543A62"/>
    <w:rsid w:val="00562956"/>
    <w:rsid w:val="0056341F"/>
    <w:rsid w:val="00566D4D"/>
    <w:rsid w:val="00571B3E"/>
    <w:rsid w:val="005753CE"/>
    <w:rsid w:val="0058186E"/>
    <w:rsid w:val="00581EF1"/>
    <w:rsid w:val="00586D5E"/>
    <w:rsid w:val="005942C7"/>
    <w:rsid w:val="005A6980"/>
    <w:rsid w:val="005B7120"/>
    <w:rsid w:val="005E258D"/>
    <w:rsid w:val="005E6959"/>
    <w:rsid w:val="005E6FC1"/>
    <w:rsid w:val="005E7E43"/>
    <w:rsid w:val="005F6D82"/>
    <w:rsid w:val="006017A4"/>
    <w:rsid w:val="00603DED"/>
    <w:rsid w:val="00606160"/>
    <w:rsid w:val="00607432"/>
    <w:rsid w:val="006142CD"/>
    <w:rsid w:val="00620533"/>
    <w:rsid w:val="00635ADD"/>
    <w:rsid w:val="00640113"/>
    <w:rsid w:val="00642871"/>
    <w:rsid w:val="006440E6"/>
    <w:rsid w:val="00647B32"/>
    <w:rsid w:val="00653A5B"/>
    <w:rsid w:val="00661399"/>
    <w:rsid w:val="00661606"/>
    <w:rsid w:val="00661A59"/>
    <w:rsid w:val="006639D0"/>
    <w:rsid w:val="00671736"/>
    <w:rsid w:val="00677B45"/>
    <w:rsid w:val="00690E1D"/>
    <w:rsid w:val="006A1EF3"/>
    <w:rsid w:val="006A235C"/>
    <w:rsid w:val="006A33B5"/>
    <w:rsid w:val="006A5D81"/>
    <w:rsid w:val="006A6573"/>
    <w:rsid w:val="006D7135"/>
    <w:rsid w:val="006E3C8E"/>
    <w:rsid w:val="00701EF1"/>
    <w:rsid w:val="00714582"/>
    <w:rsid w:val="0072199B"/>
    <w:rsid w:val="00722E28"/>
    <w:rsid w:val="00724464"/>
    <w:rsid w:val="00726761"/>
    <w:rsid w:val="007272A2"/>
    <w:rsid w:val="00731DF9"/>
    <w:rsid w:val="00740620"/>
    <w:rsid w:val="0074240C"/>
    <w:rsid w:val="00750602"/>
    <w:rsid w:val="00751446"/>
    <w:rsid w:val="00762142"/>
    <w:rsid w:val="00772B56"/>
    <w:rsid w:val="00774381"/>
    <w:rsid w:val="007743F8"/>
    <w:rsid w:val="00790336"/>
    <w:rsid w:val="0079433D"/>
    <w:rsid w:val="00797FC5"/>
    <w:rsid w:val="007A0B0F"/>
    <w:rsid w:val="007A2C5D"/>
    <w:rsid w:val="007A4892"/>
    <w:rsid w:val="007B13F2"/>
    <w:rsid w:val="007B4A52"/>
    <w:rsid w:val="007B7E42"/>
    <w:rsid w:val="007C2517"/>
    <w:rsid w:val="007C5199"/>
    <w:rsid w:val="007D11F1"/>
    <w:rsid w:val="007D3CAF"/>
    <w:rsid w:val="007D5380"/>
    <w:rsid w:val="00802C72"/>
    <w:rsid w:val="00804C48"/>
    <w:rsid w:val="0081337E"/>
    <w:rsid w:val="00814013"/>
    <w:rsid w:val="00817B03"/>
    <w:rsid w:val="008214FB"/>
    <w:rsid w:val="008216C4"/>
    <w:rsid w:val="00824A8E"/>
    <w:rsid w:val="008321E0"/>
    <w:rsid w:val="008365CA"/>
    <w:rsid w:val="0085259A"/>
    <w:rsid w:val="0085559D"/>
    <w:rsid w:val="00886B2B"/>
    <w:rsid w:val="008925E0"/>
    <w:rsid w:val="00893C8C"/>
    <w:rsid w:val="008A37D4"/>
    <w:rsid w:val="008A3C2B"/>
    <w:rsid w:val="008A3EAE"/>
    <w:rsid w:val="008A51D9"/>
    <w:rsid w:val="008C3A31"/>
    <w:rsid w:val="008C4E86"/>
    <w:rsid w:val="008D7180"/>
    <w:rsid w:val="008E0AA5"/>
    <w:rsid w:val="008E569B"/>
    <w:rsid w:val="008E7560"/>
    <w:rsid w:val="008F2678"/>
    <w:rsid w:val="008F4EE6"/>
    <w:rsid w:val="008F6101"/>
    <w:rsid w:val="008F69D4"/>
    <w:rsid w:val="009054F9"/>
    <w:rsid w:val="009133F1"/>
    <w:rsid w:val="0091510F"/>
    <w:rsid w:val="0093240D"/>
    <w:rsid w:val="00937463"/>
    <w:rsid w:val="0094197A"/>
    <w:rsid w:val="009538C1"/>
    <w:rsid w:val="00957B9D"/>
    <w:rsid w:val="00973227"/>
    <w:rsid w:val="00975E63"/>
    <w:rsid w:val="00976F05"/>
    <w:rsid w:val="00977F65"/>
    <w:rsid w:val="00982A79"/>
    <w:rsid w:val="00990452"/>
    <w:rsid w:val="009A306A"/>
    <w:rsid w:val="009A7697"/>
    <w:rsid w:val="009D1276"/>
    <w:rsid w:val="009D5A08"/>
    <w:rsid w:val="009D7642"/>
    <w:rsid w:val="009F2B04"/>
    <w:rsid w:val="00A26389"/>
    <w:rsid w:val="00A27C1A"/>
    <w:rsid w:val="00A30400"/>
    <w:rsid w:val="00A3792D"/>
    <w:rsid w:val="00A4029E"/>
    <w:rsid w:val="00A478D6"/>
    <w:rsid w:val="00A56885"/>
    <w:rsid w:val="00A661C5"/>
    <w:rsid w:val="00A709BF"/>
    <w:rsid w:val="00A74966"/>
    <w:rsid w:val="00A75C3F"/>
    <w:rsid w:val="00A907C2"/>
    <w:rsid w:val="00A91D2E"/>
    <w:rsid w:val="00AA20DC"/>
    <w:rsid w:val="00AA27F3"/>
    <w:rsid w:val="00AB1A89"/>
    <w:rsid w:val="00AB3CE0"/>
    <w:rsid w:val="00AC4754"/>
    <w:rsid w:val="00AC6FFF"/>
    <w:rsid w:val="00AD1308"/>
    <w:rsid w:val="00AD3BE4"/>
    <w:rsid w:val="00AD6E00"/>
    <w:rsid w:val="00AF1C7B"/>
    <w:rsid w:val="00AF21D8"/>
    <w:rsid w:val="00AF6280"/>
    <w:rsid w:val="00B02390"/>
    <w:rsid w:val="00B050E1"/>
    <w:rsid w:val="00B150A7"/>
    <w:rsid w:val="00B1549E"/>
    <w:rsid w:val="00B24AD8"/>
    <w:rsid w:val="00B26640"/>
    <w:rsid w:val="00B27481"/>
    <w:rsid w:val="00B375EC"/>
    <w:rsid w:val="00B44934"/>
    <w:rsid w:val="00B51755"/>
    <w:rsid w:val="00B521BF"/>
    <w:rsid w:val="00B532C6"/>
    <w:rsid w:val="00B7016D"/>
    <w:rsid w:val="00B7045A"/>
    <w:rsid w:val="00B7691D"/>
    <w:rsid w:val="00B775D1"/>
    <w:rsid w:val="00B83903"/>
    <w:rsid w:val="00B9126F"/>
    <w:rsid w:val="00B9651D"/>
    <w:rsid w:val="00BA5614"/>
    <w:rsid w:val="00BB03C5"/>
    <w:rsid w:val="00BE3994"/>
    <w:rsid w:val="00BE4137"/>
    <w:rsid w:val="00BE6727"/>
    <w:rsid w:val="00BF3D68"/>
    <w:rsid w:val="00BF7604"/>
    <w:rsid w:val="00C02B81"/>
    <w:rsid w:val="00C13657"/>
    <w:rsid w:val="00C250E3"/>
    <w:rsid w:val="00C30331"/>
    <w:rsid w:val="00C30A9C"/>
    <w:rsid w:val="00C33441"/>
    <w:rsid w:val="00C3599A"/>
    <w:rsid w:val="00C40CC2"/>
    <w:rsid w:val="00C566AB"/>
    <w:rsid w:val="00C57428"/>
    <w:rsid w:val="00C655A0"/>
    <w:rsid w:val="00C72881"/>
    <w:rsid w:val="00C8124C"/>
    <w:rsid w:val="00C869EF"/>
    <w:rsid w:val="00C92FC9"/>
    <w:rsid w:val="00C95DBE"/>
    <w:rsid w:val="00CA1B75"/>
    <w:rsid w:val="00CB0191"/>
    <w:rsid w:val="00CB0CF1"/>
    <w:rsid w:val="00CB3560"/>
    <w:rsid w:val="00CB6620"/>
    <w:rsid w:val="00CC035E"/>
    <w:rsid w:val="00CD44F3"/>
    <w:rsid w:val="00CD4782"/>
    <w:rsid w:val="00CD5B3B"/>
    <w:rsid w:val="00CD7B67"/>
    <w:rsid w:val="00CD7D6E"/>
    <w:rsid w:val="00CE0E59"/>
    <w:rsid w:val="00CE7FB0"/>
    <w:rsid w:val="00D058A4"/>
    <w:rsid w:val="00D0697C"/>
    <w:rsid w:val="00D10149"/>
    <w:rsid w:val="00D13F8B"/>
    <w:rsid w:val="00D144CA"/>
    <w:rsid w:val="00D30C79"/>
    <w:rsid w:val="00D31C05"/>
    <w:rsid w:val="00D359C6"/>
    <w:rsid w:val="00D440C1"/>
    <w:rsid w:val="00D47EC6"/>
    <w:rsid w:val="00D646DB"/>
    <w:rsid w:val="00D72F4F"/>
    <w:rsid w:val="00D73AD3"/>
    <w:rsid w:val="00D84B7B"/>
    <w:rsid w:val="00D85F21"/>
    <w:rsid w:val="00DA5100"/>
    <w:rsid w:val="00DA73BC"/>
    <w:rsid w:val="00DC209B"/>
    <w:rsid w:val="00DC391B"/>
    <w:rsid w:val="00DC3CFF"/>
    <w:rsid w:val="00DC618F"/>
    <w:rsid w:val="00DE1406"/>
    <w:rsid w:val="00DE5ED7"/>
    <w:rsid w:val="00DF025D"/>
    <w:rsid w:val="00DF18C0"/>
    <w:rsid w:val="00E05F51"/>
    <w:rsid w:val="00E1189E"/>
    <w:rsid w:val="00E22E22"/>
    <w:rsid w:val="00E3325D"/>
    <w:rsid w:val="00E375D4"/>
    <w:rsid w:val="00E5143C"/>
    <w:rsid w:val="00E51F4D"/>
    <w:rsid w:val="00E614C6"/>
    <w:rsid w:val="00E67CA2"/>
    <w:rsid w:val="00E72290"/>
    <w:rsid w:val="00E81216"/>
    <w:rsid w:val="00E933E3"/>
    <w:rsid w:val="00E94B73"/>
    <w:rsid w:val="00EA1055"/>
    <w:rsid w:val="00EA7F6A"/>
    <w:rsid w:val="00EB2C85"/>
    <w:rsid w:val="00EB7F43"/>
    <w:rsid w:val="00ED1C88"/>
    <w:rsid w:val="00ED21C9"/>
    <w:rsid w:val="00ED279B"/>
    <w:rsid w:val="00EF332A"/>
    <w:rsid w:val="00EF39B0"/>
    <w:rsid w:val="00F02C1D"/>
    <w:rsid w:val="00F064BA"/>
    <w:rsid w:val="00F07A8F"/>
    <w:rsid w:val="00F10696"/>
    <w:rsid w:val="00F11891"/>
    <w:rsid w:val="00F122F0"/>
    <w:rsid w:val="00F137F1"/>
    <w:rsid w:val="00F14E37"/>
    <w:rsid w:val="00F1736C"/>
    <w:rsid w:val="00F202AE"/>
    <w:rsid w:val="00F217DA"/>
    <w:rsid w:val="00F2626E"/>
    <w:rsid w:val="00F2775E"/>
    <w:rsid w:val="00F32120"/>
    <w:rsid w:val="00F36ED6"/>
    <w:rsid w:val="00F43564"/>
    <w:rsid w:val="00F43EF9"/>
    <w:rsid w:val="00F47B23"/>
    <w:rsid w:val="00F84C42"/>
    <w:rsid w:val="00F93FC3"/>
    <w:rsid w:val="00FA2D0B"/>
    <w:rsid w:val="00FA5E67"/>
    <w:rsid w:val="00FC1644"/>
    <w:rsid w:val="00FC39E9"/>
    <w:rsid w:val="00FD0EC4"/>
    <w:rsid w:val="00FD6E57"/>
    <w:rsid w:val="00FE11DB"/>
    <w:rsid w:val="00FE1C86"/>
    <w:rsid w:val="00FE2318"/>
    <w:rsid w:val="00FE2994"/>
    <w:rsid w:val="00FF103F"/>
    <w:rsid w:val="00F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F20A9D"/>
  <w15:docId w15:val="{C2B85E43-B686-435A-AFB6-7D4EEC5F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2626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4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CD47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74381"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sid w:val="00CD4782"/>
    <w:rPr>
      <w:b/>
      <w:bCs/>
      <w:sz w:val="20"/>
      <w:szCs w:val="20"/>
    </w:rPr>
  </w:style>
  <w:style w:type="paragraph" w:styleId="Zkladntext">
    <w:name w:val="Body Text"/>
    <w:basedOn w:val="Normln"/>
    <w:rsid w:val="00CD4782"/>
    <w:pPr>
      <w:spacing w:after="120"/>
    </w:pPr>
  </w:style>
  <w:style w:type="paragraph" w:customStyle="1" w:styleId="docasny">
    <w:name w:val="docasny"/>
    <w:basedOn w:val="Normln"/>
    <w:rsid w:val="008321E0"/>
    <w:rPr>
      <w:rFonts w:ascii="Courier New" w:hAnsi="Courier New" w:cs="Arial"/>
      <w:b/>
    </w:rPr>
  </w:style>
  <w:style w:type="paragraph" w:customStyle="1" w:styleId="Text">
    <w:name w:val="Text"/>
    <w:basedOn w:val="docasny"/>
    <w:rsid w:val="008321E0"/>
    <w:rPr>
      <w:rFonts w:ascii="Arial" w:hAnsi="Arial"/>
      <w:b w:val="0"/>
    </w:rPr>
  </w:style>
  <w:style w:type="character" w:styleId="slostrnky">
    <w:name w:val="page number"/>
    <w:basedOn w:val="Standardnpsmoodstavce"/>
    <w:rsid w:val="008925E0"/>
  </w:style>
  <w:style w:type="paragraph" w:styleId="Textbubliny">
    <w:name w:val="Balloon Text"/>
    <w:basedOn w:val="Normln"/>
    <w:link w:val="TextbublinyChar"/>
    <w:rsid w:val="00B375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375E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07A8F"/>
    <w:rPr>
      <w:color w:val="0563C1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7180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unhideWhenUsed/>
    <w:rsid w:val="00571B3E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1B3E"/>
    <w:rPr>
      <w:rFonts w:ascii="Calibri" w:eastAsia="Calibri" w:hAnsi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571B3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71B3E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qFormat/>
    <w:rsid w:val="0047242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472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Zdraznnintenzivn">
    <w:name w:val="Intense Emphasis"/>
    <w:basedOn w:val="Standardnpsmoodstavce"/>
    <w:uiPriority w:val="21"/>
    <w:qFormat/>
    <w:rsid w:val="00524268"/>
    <w:rPr>
      <w:i/>
      <w:iCs/>
      <w:color w:val="4F81BD" w:themeColor="accent1"/>
    </w:rPr>
  </w:style>
  <w:style w:type="character" w:styleId="Odkaznakoment">
    <w:name w:val="annotation reference"/>
    <w:basedOn w:val="Standardnpsmoodstavce"/>
    <w:semiHidden/>
    <w:unhideWhenUsed/>
    <w:rsid w:val="0085259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525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259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525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5259A"/>
    <w:rPr>
      <w:b/>
      <w:bCs/>
    </w:rPr>
  </w:style>
  <w:style w:type="paragraph" w:customStyle="1" w:styleId="Nadpispodst">
    <w:name w:val="Nadpis (pod část)"/>
    <w:basedOn w:val="Normln"/>
    <w:rsid w:val="00CA1B75"/>
    <w:pPr>
      <w:spacing w:before="120" w:after="480"/>
      <w:jc w:val="center"/>
    </w:pPr>
    <w:rPr>
      <w:b/>
    </w:rPr>
  </w:style>
  <w:style w:type="paragraph" w:styleId="Normlnweb">
    <w:name w:val="Normal (Web)"/>
    <w:basedOn w:val="Normln"/>
    <w:uiPriority w:val="99"/>
    <w:semiHidden/>
    <w:unhideWhenUsed/>
    <w:rsid w:val="00F02C1D"/>
    <w:pPr>
      <w:spacing w:before="100" w:beforeAutospacing="1" w:after="100" w:afterAutospacing="1"/>
    </w:pPr>
  </w:style>
  <w:style w:type="paragraph" w:customStyle="1" w:styleId="l5">
    <w:name w:val="l5"/>
    <w:basedOn w:val="Normln"/>
    <w:rsid w:val="00817B03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817B03"/>
    <w:rPr>
      <w:i/>
      <w:iCs/>
    </w:rPr>
  </w:style>
  <w:style w:type="character" w:customStyle="1" w:styleId="Nadpis1Char">
    <w:name w:val="Nadpis 1 Char"/>
    <w:basedOn w:val="Standardnpsmoodstavce"/>
    <w:link w:val="Nadpis1"/>
    <w:rsid w:val="006E3C8E"/>
    <w:rPr>
      <w:rFonts w:ascii="Arial" w:hAnsi="Arial" w:cs="Arial"/>
      <w:b/>
      <w:bCs/>
      <w:kern w:val="32"/>
      <w:sz w:val="32"/>
      <w:szCs w:val="32"/>
    </w:rPr>
  </w:style>
  <w:style w:type="character" w:customStyle="1" w:styleId="ZpatChar">
    <w:name w:val="Zápatí Char"/>
    <w:basedOn w:val="Standardnpsmoodstavce"/>
    <w:link w:val="Zpat"/>
    <w:uiPriority w:val="99"/>
    <w:rsid w:val="004020BB"/>
    <w:rPr>
      <w:rFonts w:ascii="Arial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F2626E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49152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9152E"/>
  </w:style>
  <w:style w:type="character" w:styleId="Odkaznavysvtlivky">
    <w:name w:val="endnote reference"/>
    <w:basedOn w:val="Standardnpsmoodstavce"/>
    <w:semiHidden/>
    <w:unhideWhenUsed/>
    <w:rsid w:val="004915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knerovaz\AppData\Local\Temp\31323E0.doc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CF73B-D6A3-40F9-B72F-4800A098E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31323E0</Template>
  <TotalTime>19</TotalTime>
  <Pages>4</Pages>
  <Words>719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DEMOX000AGMK</vt:lpstr>
    </vt:vector>
  </TitlesOfParts>
  <Company>GORDIC spol. s r. o.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DEMOX000AGMK</dc:title>
  <dc:creator>ZuBr</dc:creator>
  <cp:lastModifiedBy>Richtr Michal, Mgr.</cp:lastModifiedBy>
  <cp:revision>10</cp:revision>
  <cp:lastPrinted>2021-05-14T08:43:00Z</cp:lastPrinted>
  <dcterms:created xsi:type="dcterms:W3CDTF">2025-01-08T09:00:00Z</dcterms:created>
  <dcterms:modified xsi:type="dcterms:W3CDTF">2025-05-22T07:52:00Z</dcterms:modified>
</cp:coreProperties>
</file>