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14634" w14:textId="77777777" w:rsidR="00BC6554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638F1D25" w14:textId="77777777" w:rsidR="00BC6554" w:rsidRPr="008130CC" w:rsidRDefault="00BC6554" w:rsidP="00BC655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Rozhodnutí o skončení služebního poměru rozhodnutím služebního orgánu - § 72 odst. 1 písm. </w:t>
      </w:r>
      <w:r w:rsidR="00F25845">
        <w:rPr>
          <w:rFonts w:ascii="Arial" w:hAnsi="Arial" w:cs="Arial"/>
          <w:b/>
          <w:color w:val="FF0000"/>
        </w:rPr>
        <w:t>d</w:t>
      </w:r>
      <w:r>
        <w:rPr>
          <w:rFonts w:ascii="Arial" w:hAnsi="Arial" w:cs="Arial"/>
          <w:b/>
          <w:color w:val="FF0000"/>
        </w:rPr>
        <w:t>) zákona o státní službě</w:t>
      </w:r>
    </w:p>
    <w:p w14:paraId="045DEFA2" w14:textId="77777777" w:rsidR="00BC6554" w:rsidRDefault="00BC6554" w:rsidP="00BC655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6D5D125F" w14:textId="77777777" w:rsidR="00694841" w:rsidRPr="00BE5E0F" w:rsidRDefault="00694841" w:rsidP="00694841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2696C36B" w14:textId="77777777" w:rsidR="00694841" w:rsidRPr="00BE5E0F" w:rsidRDefault="00694841" w:rsidP="00694841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00D3B1EC" w14:textId="77777777" w:rsidR="00694841" w:rsidRPr="00A56A19" w:rsidRDefault="00694841" w:rsidP="0069484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45D5A3D" w14:textId="77777777" w:rsidR="00694841" w:rsidRPr="00A56A19" w:rsidRDefault="00694841" w:rsidP="0069484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ab/>
      </w:r>
      <w:r w:rsidRPr="00A56A19">
        <w:rPr>
          <w:rFonts w:ascii="Arial" w:eastAsia="Times New Roman" w:hAnsi="Arial" w:cs="Arial"/>
          <w:color w:val="FF0000"/>
          <w:lang w:eastAsia="cs-CZ"/>
        </w:rPr>
        <w:t>Místo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X. měsíc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74021F">
        <w:rPr>
          <w:rFonts w:ascii="Arial" w:eastAsia="Times New Roman" w:hAnsi="Arial" w:cs="Arial"/>
          <w:lang w:eastAsia="cs-CZ"/>
        </w:rPr>
        <w:t>20</w:t>
      </w:r>
      <w:r w:rsidRPr="00A56A19">
        <w:rPr>
          <w:rFonts w:ascii="Arial" w:eastAsia="Times New Roman" w:hAnsi="Arial" w:cs="Arial"/>
          <w:color w:val="FF0000"/>
          <w:lang w:eastAsia="cs-CZ"/>
        </w:rPr>
        <w:t>XX</w:t>
      </w:r>
    </w:p>
    <w:p w14:paraId="1C5BB626" w14:textId="77777777" w:rsidR="00694841" w:rsidRPr="00A56A19" w:rsidRDefault="00694841" w:rsidP="0069484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Č. j.: </w:t>
      </w:r>
      <w:r w:rsidRPr="00A56A19">
        <w:rPr>
          <w:rFonts w:ascii="Arial" w:eastAsia="Times New Roman" w:hAnsi="Arial" w:cs="Arial"/>
          <w:color w:val="FF0000"/>
          <w:lang w:eastAsia="cs-CZ"/>
        </w:rPr>
        <w:t>XXXXX</w:t>
      </w:r>
    </w:p>
    <w:p w14:paraId="05678289" w14:textId="77777777" w:rsidR="00694841" w:rsidRPr="00A56A19" w:rsidRDefault="00694841" w:rsidP="00694841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ab/>
        <w:t xml:space="preserve">Počet stran: </w:t>
      </w:r>
      <w:r w:rsidRPr="00A56A19">
        <w:rPr>
          <w:rFonts w:ascii="Arial" w:eastAsia="Times New Roman" w:hAnsi="Arial" w:cs="Arial"/>
          <w:color w:val="FF0000"/>
          <w:lang w:eastAsia="cs-CZ"/>
        </w:rPr>
        <w:t>X</w:t>
      </w:r>
    </w:p>
    <w:p w14:paraId="6F07741E" w14:textId="77777777" w:rsidR="00694841" w:rsidRPr="00A56A19" w:rsidRDefault="00694841" w:rsidP="00694841">
      <w:pPr>
        <w:tabs>
          <w:tab w:val="left" w:pos="5812"/>
        </w:tabs>
        <w:spacing w:after="0" w:line="240" w:lineRule="auto"/>
        <w:rPr>
          <w:rFonts w:ascii="Arial" w:eastAsia="Times New Roman" w:hAnsi="Arial" w:cs="Arial"/>
          <w:u w:val="single"/>
          <w:lang w:eastAsia="cs-CZ"/>
        </w:rPr>
      </w:pPr>
      <w:r w:rsidRPr="00A56A19">
        <w:rPr>
          <w:rFonts w:ascii="Arial" w:eastAsia="Times New Roman" w:hAnsi="Arial" w:cs="Arial"/>
          <w:u w:val="single"/>
          <w:lang w:eastAsia="cs-CZ"/>
        </w:rPr>
        <w:t>Účastník řízení</w:t>
      </w:r>
      <w:r w:rsidRPr="00A56A19">
        <w:rPr>
          <w:rFonts w:ascii="Arial" w:eastAsia="Times New Roman" w:hAnsi="Arial" w:cs="Arial"/>
          <w:lang w:eastAsia="cs-CZ"/>
        </w:rPr>
        <w:t xml:space="preserve">: </w:t>
      </w:r>
    </w:p>
    <w:p w14:paraId="0BFEA581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431FEA0E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3A62EAA9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 w:rsidRPr="00A56A19">
        <w:rPr>
          <w:rFonts w:ascii="Arial" w:eastAsia="Times New Roman" w:hAnsi="Arial" w:cs="Arial"/>
          <w:lang w:eastAsia="cs-CZ"/>
        </w:rPr>
        <w:t xml:space="preserve">adresa </w:t>
      </w:r>
      <w:r w:rsidRPr="00A56A19">
        <w:rPr>
          <w:rFonts w:ascii="Arial" w:eastAsia="Times New Roman" w:hAnsi="Arial" w:cs="Arial"/>
          <w:color w:val="FF0000"/>
          <w:lang w:eastAsia="cs-CZ"/>
        </w:rPr>
        <w:t>místa</w:t>
      </w:r>
      <w:r w:rsidRPr="00A56A19">
        <w:rPr>
          <w:rFonts w:ascii="Arial" w:eastAsia="Times New Roman" w:hAnsi="Arial" w:cs="Arial"/>
          <w:lang w:eastAsia="cs-CZ"/>
        </w:rPr>
        <w:t xml:space="preserve"> </w:t>
      </w:r>
      <w:r w:rsidRPr="00A56A19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 w:rsidRPr="00A56A19">
        <w:rPr>
          <w:rFonts w:ascii="Arial" w:eastAsia="Times New Roman" w:hAnsi="Arial" w:cs="Arial"/>
          <w:lang w:eastAsia="cs-CZ"/>
        </w:rPr>
        <w:t>:</w:t>
      </w:r>
    </w:p>
    <w:p w14:paraId="7FD12B7C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Pr="00A56A19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167E28F0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0F54074" w14:textId="77777777" w:rsidR="00694841" w:rsidRPr="00A56A19" w:rsidRDefault="00694841" w:rsidP="00694841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56A19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BB65DA2" w14:textId="77777777" w:rsidR="00694841" w:rsidRDefault="00694841" w:rsidP="00694841">
      <w:pPr>
        <w:spacing w:after="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</w:p>
    <w:p w14:paraId="7E32F23B" w14:textId="77777777" w:rsidR="00694841" w:rsidRPr="00820B3E" w:rsidRDefault="00694841" w:rsidP="00694841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820B3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0383B9B3" w14:textId="77777777" w:rsidR="00694841" w:rsidRPr="0043750F" w:rsidRDefault="00694841" w:rsidP="0069484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43750F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skončení služebního poměru</w:t>
      </w:r>
    </w:p>
    <w:p w14:paraId="6F77A9AB" w14:textId="77777777" w:rsidR="00694841" w:rsidRDefault="00694841" w:rsidP="00694841">
      <w:pPr>
        <w:spacing w:line="240" w:lineRule="auto"/>
        <w:jc w:val="both"/>
        <w:rPr>
          <w:rFonts w:ascii="Arial" w:eastAsia="Times New Roman" w:hAnsi="Arial" w:cs="Arial"/>
          <w:b/>
          <w:u w:val="single"/>
          <w:lang w:eastAsia="cs-CZ"/>
        </w:rPr>
      </w:pPr>
      <w:r w:rsidRPr="00A56A19">
        <w:rPr>
          <w:rFonts w:ascii="Arial" w:eastAsia="Times New Roman" w:hAnsi="Arial" w:cs="Arial"/>
          <w:i/>
          <w:color w:val="FF0000"/>
          <w:lang w:eastAsia="cs-CZ"/>
        </w:rPr>
        <w:t>(Označení služebního orgánu)</w:t>
      </w:r>
      <w:r w:rsidRPr="00A56A19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>§ 162 odst. 1 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8B4B7E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 xml:space="preserve">), ve věci služby </w:t>
      </w:r>
      <w:r w:rsidRPr="00CE4CE9">
        <w:rPr>
          <w:rFonts w:ascii="Arial" w:eastAsia="Times New Roman" w:hAnsi="Arial" w:cs="Arial"/>
          <w:color w:val="FF0000"/>
          <w:lang w:eastAsia="cs-CZ"/>
        </w:rPr>
        <w:t xml:space="preserve">státního </w:t>
      </w:r>
      <w:r>
        <w:rPr>
          <w:rFonts w:ascii="Arial" w:eastAsia="Times New Roman" w:hAnsi="Arial" w:cs="Arial"/>
          <w:color w:val="FF0000"/>
          <w:lang w:eastAsia="cs-CZ"/>
        </w:rPr>
        <w:t>zaměstnance/státní zaměstnankyně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195525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</w:t>
      </w:r>
      <w:r>
        <w:rPr>
          <w:rFonts w:ascii="Arial" w:hAnsi="Arial" w:cs="Arial"/>
          <w:b/>
          <w:color w:val="FF0000"/>
        </w:rPr>
        <w:t> </w:t>
      </w:r>
      <w:r w:rsidRPr="00CB67EC">
        <w:rPr>
          <w:rFonts w:ascii="Arial" w:eastAsia="Times New Roman" w:hAnsi="Arial" w:cs="Arial"/>
          <w:b/>
          <w:color w:val="FF0000"/>
          <w:lang w:eastAsia="cs-CZ"/>
        </w:rPr>
        <w:t>Jméno Příjmení</w:t>
      </w:r>
      <w:r w:rsidRPr="000326E6">
        <w:rPr>
          <w:rFonts w:ascii="Arial" w:eastAsia="Times New Roman" w:hAnsi="Arial" w:cs="Arial"/>
          <w:color w:val="FF0000"/>
          <w:lang w:eastAsia="cs-CZ"/>
        </w:rPr>
        <w:t>, narozen</w:t>
      </w:r>
      <w:r>
        <w:rPr>
          <w:rFonts w:ascii="Arial" w:eastAsia="Times New Roman" w:hAnsi="Arial" w:cs="Arial"/>
          <w:color w:val="FF0000"/>
          <w:lang w:eastAsia="cs-CZ"/>
        </w:rPr>
        <w:t xml:space="preserve">ého/narozené dne </w:t>
      </w:r>
      <w:r w:rsidRPr="00A56A19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Pr="000326E6">
        <w:rPr>
          <w:rFonts w:ascii="Arial" w:eastAsia="Times New Roman" w:hAnsi="Arial" w:cs="Arial"/>
          <w:color w:val="FF0000"/>
          <w:lang w:eastAsia="cs-CZ"/>
        </w:rPr>
        <w:t>měsíc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326E6">
        <w:rPr>
          <w:rFonts w:ascii="Arial" w:eastAsia="Times New Roman" w:hAnsi="Arial" w:cs="Arial"/>
          <w:color w:val="FF0000"/>
          <w:lang w:eastAsia="cs-CZ"/>
        </w:rPr>
        <w:t>19XX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AA0725">
        <w:rPr>
          <w:rFonts w:ascii="Arial" w:eastAsia="Times New Roman" w:hAnsi="Arial" w:cs="Arial"/>
        </w:rPr>
        <w:t>v </w:t>
      </w:r>
      <w:r>
        <w:rPr>
          <w:rFonts w:ascii="Arial" w:eastAsia="Times New Roman" w:hAnsi="Arial" w:cs="Arial"/>
          <w:color w:val="FF0000"/>
        </w:rPr>
        <w:t>Město</w:t>
      </w:r>
      <w:r>
        <w:rPr>
          <w:rFonts w:ascii="Arial" w:eastAsia="Times New Roman" w:hAnsi="Arial" w:cs="Arial"/>
          <w:lang w:eastAsia="cs-CZ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760679">
        <w:rPr>
          <w:rFonts w:ascii="Arial" w:eastAsia="Times New Roman" w:hAnsi="Arial" w:cs="Arial"/>
          <w:lang w:eastAsia="cs-CZ"/>
        </w:rPr>
        <w:t>,</w:t>
      </w:r>
      <w:r w:rsidRPr="000326E6">
        <w:rPr>
          <w:rFonts w:ascii="Arial" w:eastAsia="Times New Roman" w:hAnsi="Arial" w:cs="Arial"/>
          <w:color w:val="FF0000"/>
          <w:lang w:eastAsia="cs-CZ"/>
        </w:rPr>
        <w:t xml:space="preserve"> PSČ Město</w:t>
      </w:r>
      <w:r>
        <w:rPr>
          <w:rFonts w:ascii="Arial" w:eastAsia="Times New Roman" w:hAnsi="Arial" w:cs="Arial"/>
          <w:lang w:eastAsia="cs-CZ"/>
        </w:rPr>
        <w:t xml:space="preserve"> (dále jen </w:t>
      </w:r>
      <w:r w:rsidRPr="00A12391">
        <w:rPr>
          <w:rFonts w:ascii="Arial" w:eastAsia="Times New Roman" w:hAnsi="Arial" w:cs="Arial"/>
          <w:lang w:eastAsia="cs-CZ"/>
        </w:rPr>
        <w:t>„státní</w:t>
      </w:r>
      <w:r w:rsidRPr="00497BD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color w:val="FF0000"/>
          <w:lang w:eastAsia="cs-CZ"/>
        </w:rPr>
        <w:t>zaměstnanec/zaměstnankyně</w:t>
      </w:r>
      <w:r w:rsidRPr="00A12391">
        <w:rPr>
          <w:rFonts w:ascii="Arial" w:eastAsia="Times New Roman" w:hAnsi="Arial" w:cs="Arial"/>
          <w:lang w:eastAsia="cs-CZ"/>
        </w:rPr>
        <w:t>“</w:t>
      </w:r>
      <w:r w:rsidRPr="000326E6">
        <w:rPr>
          <w:rFonts w:ascii="Arial" w:eastAsia="Times New Roman" w:hAnsi="Arial" w:cs="Arial"/>
          <w:lang w:eastAsia="cs-CZ"/>
        </w:rPr>
        <w:t>)</w:t>
      </w:r>
      <w:r>
        <w:rPr>
          <w:rFonts w:ascii="Arial" w:eastAsia="Times New Roman" w:hAnsi="Arial" w:cs="Arial"/>
          <w:lang w:eastAsia="cs-CZ"/>
        </w:rPr>
        <w:t>, rozhodl takto:</w:t>
      </w:r>
      <w:r>
        <w:rPr>
          <w:rFonts w:ascii="Arial" w:hAnsi="Arial" w:cs="Arial"/>
        </w:rPr>
        <w:tab/>
      </w:r>
    </w:p>
    <w:p w14:paraId="5CB4F450" w14:textId="7D5F7B00" w:rsidR="00694841" w:rsidRDefault="00694841" w:rsidP="00694841">
      <w:pPr>
        <w:spacing w:after="120" w:line="240" w:lineRule="auto"/>
        <w:jc w:val="both"/>
        <w:rPr>
          <w:rFonts w:ascii="Arial" w:hAnsi="Arial" w:cs="Arial"/>
          <w:b/>
          <w:spacing w:val="60"/>
        </w:rPr>
      </w:pPr>
      <w:r>
        <w:rPr>
          <w:rFonts w:ascii="Arial" w:hAnsi="Arial" w:cs="Arial"/>
          <w:b/>
        </w:rPr>
        <w:t>p</w:t>
      </w:r>
      <w:r w:rsidRPr="00033E0B">
        <w:rPr>
          <w:rFonts w:ascii="Arial" w:hAnsi="Arial" w:cs="Arial"/>
          <w:b/>
        </w:rPr>
        <w:t>odle § 7</w:t>
      </w:r>
      <w:r>
        <w:rPr>
          <w:rFonts w:ascii="Arial" w:hAnsi="Arial" w:cs="Arial"/>
          <w:b/>
        </w:rPr>
        <w:t>2 odst. 1 písm. d)</w:t>
      </w:r>
      <w:r w:rsidRPr="00033E0B">
        <w:rPr>
          <w:rFonts w:ascii="Arial" w:hAnsi="Arial" w:cs="Arial"/>
          <w:b/>
        </w:rPr>
        <w:t xml:space="preserve"> zákona o státní službě </w:t>
      </w:r>
      <w:r>
        <w:rPr>
          <w:rFonts w:ascii="Arial" w:hAnsi="Arial" w:cs="Arial"/>
          <w:b/>
        </w:rPr>
        <w:t xml:space="preserve">se </w:t>
      </w:r>
      <w:r w:rsidRPr="00033E0B">
        <w:rPr>
          <w:rFonts w:ascii="Arial" w:hAnsi="Arial" w:cs="Arial"/>
          <w:b/>
        </w:rPr>
        <w:t xml:space="preserve">služební poměr </w:t>
      </w:r>
      <w:r>
        <w:rPr>
          <w:rFonts w:ascii="Arial" w:hAnsi="Arial" w:cs="Arial"/>
          <w:b/>
          <w:color w:val="FF0000"/>
        </w:rPr>
        <w:t>státního zaměstnance/státní zaměstnankyně</w:t>
      </w:r>
      <w:r>
        <w:rPr>
          <w:rFonts w:ascii="Arial" w:hAnsi="Arial" w:cs="Arial"/>
          <w:b/>
          <w:spacing w:val="60"/>
        </w:rPr>
        <w:t xml:space="preserve"> </w:t>
      </w:r>
      <w:r w:rsidRPr="00033E0B">
        <w:rPr>
          <w:rFonts w:ascii="Arial" w:hAnsi="Arial" w:cs="Arial"/>
          <w:b/>
          <w:spacing w:val="60"/>
        </w:rPr>
        <w:t>ukončuje</w:t>
      </w:r>
      <w:r>
        <w:rPr>
          <w:rFonts w:ascii="Arial" w:hAnsi="Arial" w:cs="Arial"/>
          <w:b/>
          <w:spacing w:val="60"/>
        </w:rPr>
        <w:t>.</w:t>
      </w:r>
    </w:p>
    <w:p w14:paraId="250D902F" w14:textId="34B224F2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  <w:r w:rsidRPr="00A2583E">
        <w:rPr>
          <w:rFonts w:ascii="Arial" w:hAnsi="Arial" w:cs="Arial"/>
          <w:b/>
        </w:rPr>
        <w:t xml:space="preserve">Podle § 72 odst. </w:t>
      </w:r>
      <w:r>
        <w:rPr>
          <w:rFonts w:ascii="Arial" w:hAnsi="Arial" w:cs="Arial"/>
          <w:b/>
        </w:rPr>
        <w:t>2</w:t>
      </w:r>
      <w:r w:rsidRPr="00A2583E">
        <w:rPr>
          <w:rFonts w:ascii="Arial" w:hAnsi="Arial" w:cs="Arial"/>
          <w:b/>
        </w:rPr>
        <w:t xml:space="preserve"> </w:t>
      </w:r>
      <w:r w:rsidRPr="00033E0B">
        <w:rPr>
          <w:rFonts w:ascii="Arial" w:hAnsi="Arial" w:cs="Arial"/>
          <w:b/>
        </w:rPr>
        <w:t>zákona o státní službě</w:t>
      </w:r>
      <w:r w:rsidRPr="00300F33">
        <w:rPr>
          <w:rFonts w:ascii="Arial" w:hAnsi="Arial" w:cs="Arial"/>
          <w:b/>
        </w:rPr>
        <w:t xml:space="preserve"> </w:t>
      </w:r>
      <w:r w:rsidRPr="00A2583E">
        <w:rPr>
          <w:rFonts w:ascii="Arial" w:hAnsi="Arial" w:cs="Arial"/>
          <w:b/>
        </w:rPr>
        <w:t>skončí služební poměr</w:t>
      </w:r>
      <w:r w:rsidRPr="00300F33">
        <w:rPr>
          <w:rFonts w:ascii="Arial" w:hAnsi="Arial" w:cs="Arial"/>
          <w:b/>
          <w:color w:val="FF0000"/>
        </w:rPr>
        <w:t xml:space="preserve"> státní</w:t>
      </w:r>
      <w:r w:rsidRPr="002D69EA">
        <w:rPr>
          <w:rFonts w:ascii="Arial" w:hAnsi="Arial" w:cs="Arial"/>
          <w:b/>
          <w:color w:val="FF0000"/>
        </w:rPr>
        <w:t xml:space="preserve">ho zaměstnance/státní zaměstnankyně </w:t>
      </w:r>
      <w:r>
        <w:rPr>
          <w:rFonts w:ascii="Arial" w:hAnsi="Arial" w:cs="Arial"/>
          <w:b/>
        </w:rPr>
        <w:t xml:space="preserve">uplynutím doby </w:t>
      </w:r>
      <w:del w:id="0" w:author="Malinovský Jakub, Mgr." w:date="2025-05-21T14:13:00Z">
        <w:r w:rsidDel="00116E21">
          <w:rPr>
            <w:rFonts w:ascii="Arial" w:hAnsi="Arial" w:cs="Arial"/>
            <w:b/>
          </w:rPr>
          <w:delText>2 kalendářních měsíců</w:delText>
        </w:r>
        <w:r w:rsidRPr="00CA3B8A" w:rsidDel="00116E21">
          <w:rPr>
            <w:rFonts w:ascii="Arial" w:hAnsi="Arial" w:cs="Arial"/>
            <w:b/>
          </w:rPr>
          <w:delText>, která</w:delText>
        </w:r>
        <w:r w:rsidDel="00116E21">
          <w:rPr>
            <w:rFonts w:ascii="Arial" w:hAnsi="Arial" w:cs="Arial"/>
          </w:rPr>
          <w:delText xml:space="preserve"> </w:delText>
        </w:r>
        <w:r w:rsidRPr="00CA3B8A" w:rsidDel="00116E21">
          <w:rPr>
            <w:rFonts w:ascii="Arial" w:hAnsi="Arial" w:cs="Arial"/>
            <w:b/>
            <w:bCs/>
          </w:rPr>
          <w:delText xml:space="preserve">začíná běžet prvním dnem kalendářního měsíce následujícího po dni doručení tohoto rozhodnutí. </w:delText>
        </w:r>
      </w:del>
      <w:bookmarkStart w:id="1" w:name="_Hlk198799218"/>
      <w:ins w:id="2" w:author="Malinovský Jakub, Mgr." w:date="2025-05-21T14:13:00Z">
        <w:r w:rsidR="00116E21" w:rsidRPr="00116E21">
          <w:rPr>
            <w:rFonts w:ascii="Arial" w:hAnsi="Arial" w:cs="Arial"/>
            <w:b/>
            <w:bCs/>
          </w:rPr>
          <w:t>1 měsíce, přičemž tato doba začne běžet dnem doručení rozhodnutí o skončení služebního poměru a skončí uplynutím dne, který se číslem shoduje se dnem doručení rozhodnutí</w:t>
        </w:r>
      </w:ins>
      <w:ins w:id="3" w:author="Malinovský Jakub, Mgr." w:date="2025-05-21T14:31:00Z">
        <w:r w:rsidR="00CA3F0D">
          <w:rPr>
            <w:rFonts w:ascii="Arial" w:hAnsi="Arial" w:cs="Arial"/>
            <w:b/>
            <w:bCs/>
          </w:rPr>
          <w:t>; n</w:t>
        </w:r>
      </w:ins>
      <w:ins w:id="4" w:author="Malinovský Jakub, Mgr." w:date="2025-05-21T14:13:00Z">
        <w:r w:rsidR="00116E21" w:rsidRPr="00116E21">
          <w:rPr>
            <w:rFonts w:ascii="Arial" w:hAnsi="Arial" w:cs="Arial"/>
            <w:b/>
            <w:bCs/>
          </w:rPr>
          <w:t>ení-li takový den v</w:t>
        </w:r>
      </w:ins>
      <w:ins w:id="5" w:author="Richtr Michal, Mgr." w:date="2025-05-22T09:35:00Z">
        <w:r w:rsidR="003F1141">
          <w:rPr>
            <w:rFonts w:ascii="Arial" w:hAnsi="Arial" w:cs="Arial"/>
            <w:b/>
            <w:bCs/>
          </w:rPr>
          <w:t> </w:t>
        </w:r>
      </w:ins>
      <w:ins w:id="6" w:author="Malinovský Jakub, Mgr." w:date="2025-05-21T14:13:00Z">
        <w:del w:id="7" w:author="Richtr Michal, Mgr." w:date="2025-05-22T09:35:00Z">
          <w:r w:rsidR="00116E21" w:rsidRPr="00116E21" w:rsidDel="003F1141">
            <w:rPr>
              <w:rFonts w:ascii="Arial" w:hAnsi="Arial" w:cs="Arial"/>
              <w:b/>
              <w:bCs/>
            </w:rPr>
            <w:delText xml:space="preserve"> </w:delText>
          </w:r>
        </w:del>
        <w:r w:rsidR="00116E21" w:rsidRPr="00116E21">
          <w:rPr>
            <w:rFonts w:ascii="Arial" w:hAnsi="Arial" w:cs="Arial"/>
            <w:b/>
            <w:bCs/>
          </w:rPr>
          <w:t>posledním měsíci, připadne její konec na poslední den měsíce</w:t>
        </w:r>
        <w:r w:rsidR="00116E21">
          <w:rPr>
            <w:rFonts w:ascii="Arial" w:hAnsi="Arial" w:cs="Arial"/>
            <w:b/>
            <w:bCs/>
          </w:rPr>
          <w:t>.</w:t>
        </w:r>
      </w:ins>
      <w:bookmarkEnd w:id="1"/>
    </w:p>
    <w:p w14:paraId="14611CDD" w14:textId="77777777" w:rsidR="00694841" w:rsidRPr="00CA3B8A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</w:rPr>
      </w:pPr>
    </w:p>
    <w:p w14:paraId="6C9D1031" w14:textId="77777777" w:rsidR="00694841" w:rsidRDefault="00694841" w:rsidP="00694841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608313B2" w14:textId="12732113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211623">
        <w:rPr>
          <w:rFonts w:ascii="Arial" w:eastAsia="Times New Roman" w:hAnsi="Arial" w:cs="Arial"/>
          <w:lang w:eastAsia="cs-CZ"/>
        </w:rPr>
        <w:t>Státní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 zaměstnanec/zaměstnankyně</w:t>
      </w:r>
      <w:r w:rsidRPr="00211623">
        <w:rPr>
          <w:rFonts w:ascii="Arial" w:eastAsia="Times New Roman" w:hAnsi="Arial" w:cs="Arial"/>
          <w:lang w:eastAsia="cs-CZ"/>
        </w:rPr>
        <w:t xml:space="preserve"> je </w:t>
      </w:r>
      <w:r>
        <w:rPr>
          <w:rFonts w:ascii="Arial" w:eastAsia="Times New Roman" w:hAnsi="Arial" w:cs="Arial"/>
          <w:lang w:eastAsia="cs-CZ"/>
        </w:rPr>
        <w:t xml:space="preserve">ode dne </w:t>
      </w:r>
      <w:r w:rsidRPr="00A2583E">
        <w:rPr>
          <w:rFonts w:ascii="Arial" w:eastAsia="Times New Roman" w:hAnsi="Arial" w:cs="Arial"/>
          <w:color w:val="FF0000"/>
          <w:lang w:eastAsia="cs-CZ"/>
        </w:rPr>
        <w:t xml:space="preserve">X. měsíc </w:t>
      </w:r>
      <w:r>
        <w:rPr>
          <w:rFonts w:ascii="Arial" w:eastAsia="Times New Roman" w:hAnsi="Arial" w:cs="Arial"/>
          <w:lang w:eastAsia="cs-CZ"/>
        </w:rPr>
        <w:t>20</w:t>
      </w:r>
      <w:r w:rsidRPr="00A2583E">
        <w:rPr>
          <w:rFonts w:ascii="Arial" w:eastAsia="Times New Roman" w:hAnsi="Arial" w:cs="Arial"/>
          <w:color w:val="FF0000"/>
          <w:lang w:eastAsia="cs-CZ"/>
        </w:rPr>
        <w:t>XX</w:t>
      </w:r>
      <w:r>
        <w:rPr>
          <w:rFonts w:ascii="Arial" w:eastAsia="Times New Roman" w:hAnsi="Arial" w:cs="Arial"/>
          <w:lang w:eastAsia="cs-CZ"/>
        </w:rPr>
        <w:t xml:space="preserve"> </w:t>
      </w:r>
      <w:r w:rsidRPr="00211623">
        <w:rPr>
          <w:rFonts w:ascii="Arial" w:eastAsia="Times New Roman" w:hAnsi="Arial" w:cs="Arial"/>
          <w:lang w:eastAsia="cs-CZ"/>
        </w:rPr>
        <w:t xml:space="preserve">ve služebním poměru na dobu </w:t>
      </w:r>
      <w:r w:rsidRPr="00211623">
        <w:rPr>
          <w:rFonts w:ascii="Arial" w:eastAsia="Times New Roman" w:hAnsi="Arial" w:cs="Arial"/>
          <w:color w:val="FF0000"/>
          <w:lang w:eastAsia="cs-CZ"/>
        </w:rPr>
        <w:t xml:space="preserve">neurčitou/určitou do dne </w:t>
      </w:r>
      <w:r w:rsidRPr="00211623">
        <w:rPr>
          <w:rFonts w:ascii="Arial" w:hAnsi="Arial" w:cs="Arial"/>
          <w:color w:val="FF0000"/>
        </w:rPr>
        <w:t>X. měsíc 20XX</w:t>
      </w:r>
      <w:r w:rsidRPr="0021162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a to </w:t>
      </w:r>
      <w:r w:rsidRPr="00211623">
        <w:rPr>
          <w:rFonts w:ascii="Arial" w:hAnsi="Arial" w:cs="Arial"/>
        </w:rPr>
        <w:t xml:space="preserve">na základě rozhodnutí </w:t>
      </w:r>
      <w:r w:rsidRPr="00211623">
        <w:rPr>
          <w:rFonts w:ascii="Arial" w:hAnsi="Arial" w:cs="Arial"/>
          <w:i/>
          <w:color w:val="FF0000"/>
        </w:rPr>
        <w:t>(označení služebního orgánu)</w:t>
      </w:r>
      <w:r>
        <w:rPr>
          <w:rFonts w:ascii="Arial" w:hAnsi="Arial" w:cs="Arial"/>
        </w:rPr>
        <w:t>,</w:t>
      </w:r>
      <w:r w:rsidRPr="00211623"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</w:rPr>
        <w:t>č.</w:t>
      </w:r>
      <w:r w:rsidR="00BE69C1">
        <w:rPr>
          <w:rFonts w:ascii="Arial" w:hAnsi="Arial" w:cs="Arial"/>
        </w:rPr>
        <w:t xml:space="preserve"> </w:t>
      </w:r>
      <w:r w:rsidRPr="00211623">
        <w:rPr>
          <w:rFonts w:ascii="Arial" w:hAnsi="Arial" w:cs="Arial"/>
        </w:rPr>
        <w:t xml:space="preserve">j. </w:t>
      </w:r>
      <w:r w:rsidRPr="00211623">
        <w:rPr>
          <w:rFonts w:ascii="Arial" w:hAnsi="Arial" w:cs="Arial"/>
          <w:color w:val="FF0000"/>
        </w:rPr>
        <w:t>XXXXX</w:t>
      </w:r>
      <w:r w:rsidRPr="00211623">
        <w:rPr>
          <w:rFonts w:ascii="Arial" w:hAnsi="Arial" w:cs="Arial"/>
        </w:rPr>
        <w:t xml:space="preserve"> ze dne </w:t>
      </w:r>
      <w:r w:rsidRPr="00211623">
        <w:rPr>
          <w:rFonts w:ascii="Arial" w:hAnsi="Arial" w:cs="Arial"/>
          <w:color w:val="FF0000"/>
        </w:rPr>
        <w:t>X. měsíc</w:t>
      </w:r>
      <w:r w:rsidRPr="00211623">
        <w:rPr>
          <w:rFonts w:ascii="Arial" w:hAnsi="Arial" w:cs="Arial"/>
        </w:rPr>
        <w:t xml:space="preserve"> 20</w:t>
      </w:r>
      <w:r w:rsidRPr="00211623">
        <w:rPr>
          <w:rFonts w:ascii="Arial" w:hAnsi="Arial" w:cs="Arial"/>
          <w:color w:val="FF0000"/>
        </w:rPr>
        <w:t>XX</w:t>
      </w:r>
      <w:r w:rsidRPr="00A2583E">
        <w:rPr>
          <w:rFonts w:ascii="Arial" w:hAnsi="Arial" w:cs="Arial"/>
        </w:rPr>
        <w:t>,</w:t>
      </w:r>
      <w:r w:rsidRPr="00211623">
        <w:rPr>
          <w:rFonts w:ascii="Arial" w:hAnsi="Arial" w:cs="Arial"/>
        </w:rPr>
        <w:t xml:space="preserve"> přičemž </w:t>
      </w:r>
      <w:r w:rsidRPr="00AC24E7">
        <w:rPr>
          <w:rFonts w:ascii="Arial" w:hAnsi="Arial" w:cs="Arial"/>
        </w:rPr>
        <w:t>je ke dni vydání tohoto rozhodnutí</w:t>
      </w:r>
      <w:r>
        <w:rPr>
          <w:rFonts w:ascii="Arial" w:hAnsi="Arial" w:cs="Arial"/>
          <w:color w:val="FF0000"/>
        </w:rPr>
        <w:t xml:space="preserve"> </w:t>
      </w:r>
      <w:r w:rsidRPr="00211623">
        <w:rPr>
          <w:rFonts w:ascii="Arial" w:hAnsi="Arial" w:cs="Arial"/>
          <w:color w:val="FF0000"/>
        </w:rPr>
        <w:t xml:space="preserve">zařazen/a // jmenována/a </w:t>
      </w:r>
      <w:r w:rsidRPr="00211623">
        <w:rPr>
          <w:rFonts w:ascii="Arial" w:hAnsi="Arial" w:cs="Arial"/>
        </w:rPr>
        <w:t>na služební</w:t>
      </w:r>
      <w:r>
        <w:rPr>
          <w:rFonts w:ascii="Arial" w:hAnsi="Arial" w:cs="Arial"/>
        </w:rPr>
        <w:t>m</w:t>
      </w:r>
      <w:r w:rsidRPr="00211623">
        <w:rPr>
          <w:rFonts w:ascii="Arial" w:hAnsi="Arial" w:cs="Arial"/>
        </w:rPr>
        <w:t xml:space="preserve"> míst</w:t>
      </w:r>
      <w:r>
        <w:rPr>
          <w:rFonts w:ascii="Arial" w:hAnsi="Arial" w:cs="Arial"/>
        </w:rPr>
        <w:t>ě</w:t>
      </w:r>
      <w:r w:rsidRPr="00211623">
        <w:rPr>
          <w:rFonts w:ascii="Arial" w:hAnsi="Arial" w:cs="Arial"/>
        </w:rPr>
        <w:t xml:space="preserve"> - </w:t>
      </w:r>
      <w:r w:rsidRPr="00211623">
        <w:rPr>
          <w:rFonts w:ascii="Arial" w:hAnsi="Arial" w:cs="Arial"/>
          <w:color w:val="FF0000"/>
        </w:rPr>
        <w:t>(</w:t>
      </w:r>
      <w:r w:rsidRPr="00211623">
        <w:rPr>
          <w:rFonts w:ascii="Arial" w:hAnsi="Arial" w:cs="Arial"/>
          <w:i/>
          <w:color w:val="FF0000"/>
        </w:rPr>
        <w:t xml:space="preserve">označení služebního místa) </w:t>
      </w:r>
      <w:r w:rsidRPr="00BE69C1">
        <w:rPr>
          <w:rFonts w:ascii="Arial" w:hAnsi="Arial" w:cs="Arial"/>
        </w:rPr>
        <w:t>v </w:t>
      </w:r>
      <w:r w:rsidRPr="00211623">
        <w:rPr>
          <w:rFonts w:ascii="Arial" w:hAnsi="Arial" w:cs="Arial"/>
          <w:i/>
          <w:color w:val="FF0000"/>
        </w:rPr>
        <w:t>(označení služebního úřadu)</w:t>
      </w:r>
      <w:r w:rsidRPr="00211623">
        <w:rPr>
          <w:rFonts w:ascii="Arial" w:hAnsi="Arial" w:cs="Arial"/>
        </w:rPr>
        <w:t xml:space="preserve">, s výkonem služby v oboru služby </w:t>
      </w:r>
      <w:r w:rsidRPr="00211623">
        <w:rPr>
          <w:rFonts w:ascii="Arial" w:hAnsi="Arial" w:cs="Arial"/>
          <w:i/>
          <w:color w:val="FF0000"/>
        </w:rPr>
        <w:t>(označení oboru služby)</w:t>
      </w:r>
      <w:r w:rsidR="00DF462E" w:rsidRPr="00DF462E">
        <w:rPr>
          <w:rFonts w:ascii="Arial" w:hAnsi="Arial" w:cs="Arial"/>
          <w:i/>
        </w:rPr>
        <w:t xml:space="preserve"> </w:t>
      </w:r>
      <w:r w:rsidRPr="00211623">
        <w:rPr>
          <w:rFonts w:ascii="Arial" w:hAnsi="Arial" w:cs="Arial"/>
        </w:rPr>
        <w:t xml:space="preserve">a </w:t>
      </w:r>
      <w:r w:rsidRPr="00211623">
        <w:rPr>
          <w:rFonts w:ascii="Arial" w:hAnsi="Arial" w:cs="Arial"/>
          <w:color w:val="000000"/>
        </w:rPr>
        <w:t xml:space="preserve">služebním působištěm v </w:t>
      </w:r>
      <w:r w:rsidRPr="00211623">
        <w:rPr>
          <w:rFonts w:ascii="Arial" w:hAnsi="Arial" w:cs="Arial"/>
          <w:i/>
          <w:color w:val="FF0000"/>
        </w:rPr>
        <w:t>(např. Praze)</w:t>
      </w:r>
      <w:r w:rsidRPr="00211623">
        <w:rPr>
          <w:rFonts w:ascii="Arial" w:eastAsia="Times New Roman" w:hAnsi="Arial" w:cs="Arial"/>
          <w:lang w:eastAsia="cs-CZ"/>
        </w:rPr>
        <w:t>.</w:t>
      </w:r>
    </w:p>
    <w:p w14:paraId="1F978316" w14:textId="77777777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07E4AC" w14:textId="5FCF00E2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Podle § 72 odst. 1 písm. d) </w:t>
      </w:r>
      <w:r w:rsidRPr="00952AD0">
        <w:rPr>
          <w:rFonts w:ascii="Arial" w:hAnsi="Arial" w:cs="Arial"/>
        </w:rPr>
        <w:t xml:space="preserve">zákona o státní službě </w:t>
      </w:r>
      <w:r>
        <w:rPr>
          <w:rFonts w:ascii="Arial" w:hAnsi="Arial" w:cs="Arial"/>
        </w:rPr>
        <w:t>rozhodne služební orgán</w:t>
      </w:r>
      <w:r w:rsidRPr="002F4D67">
        <w:t xml:space="preserve"> </w:t>
      </w:r>
      <w:r w:rsidRPr="002F4D67">
        <w:rPr>
          <w:rFonts w:ascii="Arial" w:hAnsi="Arial" w:cs="Arial"/>
        </w:rPr>
        <w:t>o skončení služebního poměru,</w:t>
      </w:r>
      <w:r>
        <w:rPr>
          <w:rFonts w:ascii="Arial" w:hAnsi="Arial" w:cs="Arial"/>
        </w:rPr>
        <w:t xml:space="preserve"> jestliže </w:t>
      </w:r>
      <w:r w:rsidRPr="00694841">
        <w:rPr>
          <w:rFonts w:ascii="Arial" w:hAnsi="Arial" w:cs="Arial"/>
        </w:rPr>
        <w:t xml:space="preserve">státnímu zaměstnanci bylo v období 18 měsíců před zahájením řízení o skončení služebního poměru uloženo třetí písemné napomenutí za zaviněné porušení </w:t>
      </w:r>
      <w:r w:rsidRPr="00694841">
        <w:rPr>
          <w:rFonts w:ascii="Arial" w:hAnsi="Arial" w:cs="Arial"/>
        </w:rPr>
        <w:lastRenderedPageBreak/>
        <w:t>povinnosti vyplývající mu z právních předpisů, které se vztahují k výkonu služby, ze služebních předpisů a z příkazů k výkonu služby</w:t>
      </w:r>
      <w:r>
        <w:rPr>
          <w:rFonts w:ascii="Arial" w:hAnsi="Arial" w:cs="Arial"/>
        </w:rPr>
        <w:t>.</w:t>
      </w:r>
    </w:p>
    <w:p w14:paraId="7730A657" w14:textId="77777777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976B8BA" w14:textId="71D8F341" w:rsidR="00694841" w:rsidRDefault="00694841" w:rsidP="00694841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533FD9">
        <w:rPr>
          <w:rFonts w:ascii="Arial" w:hAnsi="Arial" w:cs="Arial"/>
        </w:rPr>
        <w:t xml:space="preserve">Podle § 72 odst. </w:t>
      </w:r>
      <w:r>
        <w:rPr>
          <w:rFonts w:ascii="Arial" w:hAnsi="Arial" w:cs="Arial"/>
        </w:rPr>
        <w:t>2</w:t>
      </w:r>
      <w:r w:rsidRPr="00A2583E">
        <w:rPr>
          <w:rFonts w:ascii="Arial" w:hAnsi="Arial" w:cs="Arial"/>
        </w:rPr>
        <w:t xml:space="preserve"> zákona o státní službě </w:t>
      </w:r>
      <w:r w:rsidRPr="00533FD9">
        <w:rPr>
          <w:rFonts w:ascii="Arial" w:hAnsi="Arial" w:cs="Arial"/>
        </w:rPr>
        <w:t>skončí služební poměr</w:t>
      </w:r>
      <w:r>
        <w:rPr>
          <w:rFonts w:ascii="Arial" w:hAnsi="Arial" w:cs="Arial"/>
        </w:rPr>
        <w:t xml:space="preserve"> </w:t>
      </w:r>
      <w:r w:rsidRPr="003C0571">
        <w:rPr>
          <w:rFonts w:ascii="Arial" w:hAnsi="Arial" w:cs="Arial"/>
        </w:rPr>
        <w:t>dnem doručení rozhodnutí o</w:t>
      </w:r>
      <w:r>
        <w:rPr>
          <w:rFonts w:ascii="Arial" w:hAnsi="Arial" w:cs="Arial"/>
        </w:rPr>
        <w:t> </w:t>
      </w:r>
      <w:r w:rsidRPr="003C0571">
        <w:rPr>
          <w:rFonts w:ascii="Arial" w:hAnsi="Arial" w:cs="Arial"/>
        </w:rPr>
        <w:t xml:space="preserve">skončení služebního poměru, jde-li o případ podle </w:t>
      </w:r>
      <w:r>
        <w:rPr>
          <w:rFonts w:ascii="Arial" w:hAnsi="Arial" w:cs="Arial"/>
        </w:rPr>
        <w:t>§ 72 odst.</w:t>
      </w:r>
      <w:r w:rsidRPr="003C0571">
        <w:rPr>
          <w:rFonts w:ascii="Arial" w:hAnsi="Arial" w:cs="Arial"/>
        </w:rPr>
        <w:t xml:space="preserve"> 1 písm. b) a e), nebo uplynutím doby </w:t>
      </w:r>
      <w:bookmarkStart w:id="8" w:name="_Hlk198799025"/>
      <w:ins w:id="9" w:author="Malinovský Jakub, Mgr." w:date="2025-05-21T14:13:00Z">
        <w:r w:rsidR="00116E21" w:rsidRPr="00116E21">
          <w:rPr>
            <w:rFonts w:ascii="Arial" w:hAnsi="Arial" w:cs="Arial"/>
          </w:rPr>
          <w:t>1 měsíce, přičemž tato doba začne běžet dnem doručení rozhodnutí o skončení služebního poměru a skončí uplynutím dne, který se číslem shoduje se dnem doručení rozhodnutí</w:t>
        </w:r>
      </w:ins>
      <w:ins w:id="10" w:author="Malinovský Jakub, Mgr." w:date="2025-05-21T14:14:00Z">
        <w:r w:rsidR="00116E21">
          <w:rPr>
            <w:rFonts w:ascii="Arial" w:hAnsi="Arial" w:cs="Arial"/>
          </w:rPr>
          <w:t>,</w:t>
        </w:r>
      </w:ins>
      <w:del w:id="11" w:author="Malinovský Jakub, Mgr." w:date="2025-05-21T14:13:00Z">
        <w:r w:rsidRPr="003C0571" w:rsidDel="00116E21">
          <w:rPr>
            <w:rFonts w:ascii="Arial" w:hAnsi="Arial" w:cs="Arial"/>
          </w:rPr>
          <w:delText>2 kalendářních měsíců, která začíná běžet prvním dnem kalendářního měsíce následujícího po dni doručení rozhodnutí o skončení služebního poměru</w:delText>
        </w:r>
      </w:del>
      <w:r w:rsidRPr="003C0571">
        <w:rPr>
          <w:rFonts w:ascii="Arial" w:hAnsi="Arial" w:cs="Arial"/>
        </w:rPr>
        <w:t xml:space="preserve"> </w:t>
      </w:r>
      <w:bookmarkEnd w:id="8"/>
      <w:r w:rsidRPr="003C0571">
        <w:rPr>
          <w:rFonts w:ascii="Arial" w:hAnsi="Arial" w:cs="Arial"/>
        </w:rPr>
        <w:t>v ostatních případech.</w:t>
      </w:r>
    </w:p>
    <w:p w14:paraId="5595E649" w14:textId="77777777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B0567C" w14:textId="77777777" w:rsidR="00694841" w:rsidRPr="00EA38C4" w:rsidRDefault="00694841" w:rsidP="00694841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9F3AE4">
        <w:rPr>
          <w:rFonts w:ascii="Arial" w:hAnsi="Arial" w:cs="Arial"/>
          <w:b/>
          <w:bCs/>
          <w:i/>
          <w:color w:val="FF0000"/>
          <w:u w:val="single"/>
        </w:rPr>
        <w:t>Na tomto místě odůvodnění se podle § 68 odst. 3 správního řádu uvedou důvody výroku nebo výroků rozhodnutí, podklady pro jeho vydání, úvahy, kterými se správní orgán řídil při jejich hodnocení a při výkladu právních předpisů.</w:t>
      </w:r>
      <w:r w:rsidRPr="00EA38C4">
        <w:rPr>
          <w:rFonts w:ascii="Arial" w:hAnsi="Arial" w:cs="Arial"/>
          <w:i/>
          <w:color w:val="FF0000"/>
        </w:rPr>
        <w:t xml:space="preserve"> </w:t>
      </w:r>
    </w:p>
    <w:p w14:paraId="71F2B653" w14:textId="77777777" w:rsidR="00694841" w:rsidRPr="00EA38C4" w:rsidRDefault="00694841" w:rsidP="00694841">
      <w:pPr>
        <w:tabs>
          <w:tab w:val="left" w:pos="5400"/>
          <w:tab w:val="left" w:pos="64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14:paraId="074981EC" w14:textId="63854446" w:rsidR="00694841" w:rsidRDefault="005E04AA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FF0000"/>
        </w:rPr>
      </w:pPr>
      <w:r>
        <w:rPr>
          <w:rFonts w:ascii="Arial" w:eastAsia="Times New Roman" w:hAnsi="Arial" w:cs="Arial"/>
          <w:i/>
          <w:color w:val="FF0000"/>
          <w:u w:val="single"/>
          <w:lang w:eastAsia="cs-CZ"/>
        </w:rPr>
        <w:t>[</w:t>
      </w:r>
      <w:r w:rsidR="00694841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Pokud bylo </w:t>
      </w:r>
      <w:r w:rsidR="00694841" w:rsidRPr="009F3AE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řízení zahájeno na základě oznámení</w:t>
      </w:r>
      <w:r w:rsidR="00694841">
        <w:rPr>
          <w:rFonts w:ascii="Arial" w:eastAsia="Times New Roman" w:hAnsi="Arial" w:cs="Arial"/>
          <w:i/>
          <w:color w:val="FF0000"/>
          <w:lang w:eastAsia="cs-CZ"/>
        </w:rPr>
        <w:t xml:space="preserve"> (</w:t>
      </w:r>
      <w:r w:rsidR="00694841" w:rsidRPr="00EA38C4">
        <w:rPr>
          <w:rFonts w:ascii="Arial" w:eastAsia="Times New Roman" w:hAnsi="Arial" w:cs="Arial"/>
          <w:i/>
          <w:color w:val="FF0000"/>
          <w:lang w:eastAsia="cs-CZ"/>
        </w:rPr>
        <w:t xml:space="preserve">služební orgán </w:t>
      </w:r>
      <w:r w:rsidR="00694841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nepostupuje podle § 165 odst. </w:t>
      </w:r>
      <w:r w:rsidR="00694841">
        <w:rPr>
          <w:rFonts w:ascii="Arial" w:eastAsia="Times New Roman" w:hAnsi="Arial" w:cs="Arial"/>
          <w:i/>
          <w:color w:val="FF0000"/>
          <w:u w:val="single"/>
          <w:lang w:eastAsia="cs-CZ"/>
        </w:rPr>
        <w:t>1</w:t>
      </w:r>
      <w:r w:rsidR="00694841" w:rsidRPr="009F3AE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zákona o státní službě</w:t>
      </w:r>
      <w:r w:rsidR="00694841" w:rsidRPr="000D6203">
        <w:rPr>
          <w:rFonts w:ascii="Arial" w:eastAsia="Times New Roman" w:hAnsi="Arial" w:cs="Arial"/>
          <w:i/>
          <w:color w:val="FF0000"/>
          <w:u w:val="single"/>
          <w:lang w:eastAsia="cs-CZ"/>
        </w:rPr>
        <w:t>)</w:t>
      </w:r>
      <w:r w:rsidR="00694841" w:rsidRPr="00EA38C4">
        <w:rPr>
          <w:rFonts w:ascii="Arial" w:eastAsia="Times New Roman" w:hAnsi="Arial" w:cs="Arial"/>
          <w:i/>
          <w:color w:val="FF0000"/>
          <w:lang w:eastAsia="cs-CZ"/>
        </w:rPr>
        <w:t xml:space="preserve">, je třeba popsat průběh řízení, tj. </w:t>
      </w:r>
      <w:r w:rsidR="00694841" w:rsidRPr="00EA38C4">
        <w:rPr>
          <w:rFonts w:ascii="Arial" w:eastAsia="Times New Roman" w:hAnsi="Arial" w:cs="Arial"/>
          <w:b/>
          <w:bCs/>
          <w:i/>
          <w:color w:val="FF0000"/>
          <w:u w:val="single"/>
          <w:lang w:eastAsia="cs-CZ"/>
        </w:rPr>
        <w:t>uvést procesní kroky</w:t>
      </w:r>
      <w:r w:rsidR="00694841" w:rsidRPr="00EA38C4">
        <w:rPr>
          <w:rFonts w:ascii="Arial" w:eastAsia="Times New Roman" w:hAnsi="Arial" w:cs="Arial"/>
          <w:i/>
          <w:color w:val="FF0000"/>
          <w:u w:val="single"/>
          <w:lang w:eastAsia="cs-CZ"/>
        </w:rPr>
        <w:t xml:space="preserve"> od oznámení o zahájení řízení </w:t>
      </w:r>
      <w:r w:rsidR="00694841" w:rsidRPr="00EA38C4">
        <w:rPr>
          <w:rFonts w:ascii="Arial" w:eastAsia="Times New Roman" w:hAnsi="Arial" w:cs="Arial"/>
          <w:i/>
          <w:color w:val="FF0000"/>
          <w:lang w:eastAsia="cs-CZ"/>
        </w:rPr>
        <w:t xml:space="preserve">přes případné ústní jednání a průběh dokazování. Dále se uvedou </w:t>
      </w:r>
      <w:r w:rsidR="00694841" w:rsidRPr="00EA38C4">
        <w:rPr>
          <w:rFonts w:ascii="Arial" w:hAnsi="Arial" w:cs="Arial"/>
          <w:i/>
          <w:color w:val="FF0000"/>
        </w:rPr>
        <w:t>informace o tom, jak se správní orgán vypořádal se všemi návrhy a námitkami účastníků a s jejich případným vyjádřením k</w:t>
      </w:r>
      <w:r w:rsidR="00694841">
        <w:rPr>
          <w:rFonts w:ascii="Arial" w:hAnsi="Arial" w:cs="Arial"/>
          <w:i/>
          <w:color w:val="FF0000"/>
        </w:rPr>
        <w:t> </w:t>
      </w:r>
      <w:r w:rsidR="00694841" w:rsidRPr="00EA38C4">
        <w:rPr>
          <w:rFonts w:ascii="Arial" w:hAnsi="Arial" w:cs="Arial"/>
          <w:i/>
          <w:color w:val="FF0000"/>
        </w:rPr>
        <w:t>podkladům rozhodnutí</w:t>
      </w:r>
      <w:r w:rsidR="00694841">
        <w:rPr>
          <w:rFonts w:ascii="Arial" w:hAnsi="Arial" w:cs="Arial"/>
          <w:i/>
          <w:color w:val="FF0000"/>
        </w:rPr>
        <w:t xml:space="preserve"> (viz níže VARIANTA B)</w:t>
      </w:r>
      <w:r w:rsidR="00694841" w:rsidRPr="00EA38C4">
        <w:rPr>
          <w:rFonts w:ascii="Arial" w:hAnsi="Arial" w:cs="Arial"/>
          <w:i/>
          <w:color w:val="FF0000"/>
        </w:rPr>
        <w:t>.</w:t>
      </w:r>
    </w:p>
    <w:p w14:paraId="2A09E046" w14:textId="77777777" w:rsidR="00694841" w:rsidRPr="00EA38C4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</w:p>
    <w:p w14:paraId="35518ECA" w14:textId="07984F63" w:rsidR="00694841" w:rsidRPr="00460971" w:rsidRDefault="00694841" w:rsidP="00460971">
      <w:pPr>
        <w:pStyle w:val="Zkladntextodsazen"/>
        <w:tabs>
          <w:tab w:val="left" w:pos="540"/>
        </w:tabs>
        <w:ind w:firstLine="0"/>
        <w:rPr>
          <w:rFonts w:ascii="Arial" w:hAnsi="Arial" w:cs="Arial"/>
          <w:i/>
          <w:color w:val="FF0000"/>
          <w:sz w:val="22"/>
          <w:szCs w:val="22"/>
        </w:rPr>
      </w:pP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Vždy, tj. i v případě, kdy </w:t>
      </w:r>
      <w:r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se </w:t>
      </w: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vydává rozhodnutí jako první úkon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v řízení podle § 165 odst. </w:t>
      </w:r>
      <w:r>
        <w:rPr>
          <w:rFonts w:ascii="Arial" w:hAnsi="Arial" w:cs="Arial"/>
          <w:i/>
          <w:color w:val="FF0000"/>
          <w:sz w:val="22"/>
          <w:szCs w:val="22"/>
        </w:rPr>
        <w:t>1</w:t>
      </w:r>
      <w:r w:rsidRPr="00EA38C4">
        <w:rPr>
          <w:rFonts w:ascii="Arial" w:hAnsi="Arial" w:cs="Arial"/>
          <w:i/>
          <w:color w:val="FF0000"/>
          <w:sz w:val="22"/>
          <w:szCs w:val="22"/>
        </w:rPr>
        <w:t xml:space="preserve"> zákona o státní službě, 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je nutno </w:t>
      </w:r>
      <w:r w:rsidRPr="00EA38C4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podrobně popsat skutkový stav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>,</w:t>
      </w:r>
      <w:r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tj. </w:t>
      </w:r>
      <w:r w:rsidRPr="00EA38C4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že </w:t>
      </w:r>
      <w:r w:rsidRPr="00694841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státnímu zaměstnanci bylo v období 18 měsíců </w:t>
      </w:r>
      <w:r w:rsidRPr="00694841">
        <w:rPr>
          <w:rFonts w:ascii="Arial" w:hAnsi="Arial" w:cs="Arial"/>
          <w:i/>
          <w:color w:val="FF0000"/>
          <w:sz w:val="22"/>
          <w:szCs w:val="22"/>
        </w:rPr>
        <w:t xml:space="preserve">před zahájením řízení o skončení služebního poměru </w:t>
      </w:r>
      <w:r w:rsidRPr="00694841">
        <w:rPr>
          <w:rFonts w:ascii="Arial" w:hAnsi="Arial" w:cs="Arial"/>
          <w:i/>
          <w:color w:val="FF0000"/>
          <w:sz w:val="22"/>
          <w:szCs w:val="22"/>
          <w:u w:val="single"/>
        </w:rPr>
        <w:t>uloženo třetí písemné napomenutí</w:t>
      </w:r>
      <w:r w:rsidRPr="00694841">
        <w:rPr>
          <w:rFonts w:ascii="Arial" w:hAnsi="Arial" w:cs="Arial"/>
          <w:i/>
          <w:color w:val="FF0000"/>
          <w:sz w:val="22"/>
          <w:szCs w:val="22"/>
        </w:rPr>
        <w:t xml:space="preserve"> za zaviněné porušení povinnosti vyplývající mu z právních předpisů, které se vztahují k výkonu služby, ze služebních předpisů a z příkazů k výkonu služby. </w:t>
      </w:r>
      <w:r w:rsidR="00460971">
        <w:rPr>
          <w:rFonts w:ascii="Arial" w:hAnsi="Arial" w:cs="Arial"/>
          <w:i/>
          <w:color w:val="FF0000"/>
          <w:sz w:val="22"/>
          <w:szCs w:val="22"/>
        </w:rPr>
        <w:t xml:space="preserve">Ačkoli služební orgán </w:t>
      </w:r>
      <w:r w:rsidR="00460971" w:rsidRPr="00460971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rozhoduje o skončení služebního poměru</w:t>
      </w:r>
      <w:r w:rsidR="00460971">
        <w:rPr>
          <w:rFonts w:ascii="Arial" w:hAnsi="Arial" w:cs="Arial"/>
          <w:i/>
          <w:color w:val="FF0000"/>
          <w:sz w:val="22"/>
          <w:szCs w:val="22"/>
        </w:rPr>
        <w:t xml:space="preserve"> za splnění výše podmínek </w:t>
      </w:r>
      <w:r w:rsidR="00460971">
        <w:rPr>
          <w:rFonts w:ascii="Arial" w:hAnsi="Arial" w:cs="Arial"/>
          <w:i/>
          <w:color w:val="FF0000"/>
        </w:rPr>
        <w:t>uvedených v § 72 odst. 1 písm. d) zákona o státní službě</w:t>
      </w:r>
      <w:r w:rsidR="00460971" w:rsidRPr="00460971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bez prostoru pro správní uvážení</w:t>
      </w:r>
      <w:r w:rsidR="00460971">
        <w:rPr>
          <w:rFonts w:ascii="Arial" w:hAnsi="Arial" w:cs="Arial"/>
          <w:i/>
          <w:color w:val="FF0000"/>
          <w:sz w:val="22"/>
          <w:szCs w:val="22"/>
        </w:rPr>
        <w:t>, musí uvést v odůvodnění rozhodnutí</w:t>
      </w:r>
      <w:r w:rsidR="005E04AA">
        <w:rPr>
          <w:rFonts w:ascii="Arial" w:hAnsi="Arial" w:cs="Arial"/>
          <w:i/>
          <w:color w:val="FF0000"/>
          <w:sz w:val="22"/>
          <w:szCs w:val="22"/>
        </w:rPr>
        <w:t>,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kdo a </w:t>
      </w:r>
      <w:r>
        <w:rPr>
          <w:rFonts w:ascii="Arial" w:hAnsi="Arial" w:cs="Arial"/>
          <w:i/>
          <w:color w:val="FF0000"/>
          <w:sz w:val="22"/>
          <w:szCs w:val="22"/>
        </w:rPr>
        <w:t>kdy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 jednotlivá napomenutí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státnímu zaměstnanci uložil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 a popíše, za jaké porušení předpisů byl</w:t>
      </w:r>
      <w:r w:rsidR="00460971">
        <w:rPr>
          <w:rFonts w:ascii="Arial" w:hAnsi="Arial" w:cs="Arial"/>
          <w:i/>
          <w:color w:val="FF0000"/>
          <w:sz w:val="22"/>
          <w:szCs w:val="22"/>
        </w:rPr>
        <w:t>a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 státnímu zaměstnanci uložen</w:t>
      </w:r>
      <w:r w:rsidR="00460971">
        <w:rPr>
          <w:rFonts w:ascii="Arial" w:hAnsi="Arial" w:cs="Arial"/>
          <w:i/>
          <w:color w:val="FF0000"/>
          <w:sz w:val="22"/>
          <w:szCs w:val="22"/>
        </w:rPr>
        <w:t>a</w:t>
      </w:r>
      <w:r>
        <w:rPr>
          <w:rFonts w:ascii="Arial" w:hAnsi="Arial" w:cs="Arial"/>
          <w:i/>
          <w:color w:val="FF0000"/>
          <w:sz w:val="22"/>
          <w:szCs w:val="22"/>
        </w:rPr>
        <w:t>.</w:t>
      </w:r>
      <w:r w:rsidR="00460971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Je </w:t>
      </w:r>
      <w:r w:rsidR="00460971">
        <w:rPr>
          <w:rFonts w:ascii="Arial" w:hAnsi="Arial" w:cs="Arial"/>
          <w:i/>
          <w:color w:val="FF0000"/>
          <w:sz w:val="22"/>
          <w:szCs w:val="22"/>
        </w:rPr>
        <w:t>možné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, aby se služební orgán k obsahu jednotlivých napomenutí v odůvodnění rozhodnutí vyjádřil, neboť ačkoliv nemá povinnost </w:t>
      </w:r>
      <w:r w:rsidR="005E516C">
        <w:rPr>
          <w:rFonts w:ascii="Arial" w:hAnsi="Arial" w:cs="Arial"/>
          <w:i/>
          <w:color w:val="FF0000"/>
          <w:sz w:val="22"/>
          <w:szCs w:val="22"/>
        </w:rPr>
        <w:t xml:space="preserve">v řízení v prvním stupni </w:t>
      </w:r>
      <w:r w:rsidR="00460971">
        <w:rPr>
          <w:rFonts w:ascii="Arial" w:hAnsi="Arial" w:cs="Arial"/>
          <w:i/>
          <w:color w:val="FF0000"/>
          <w:sz w:val="22"/>
          <w:szCs w:val="22"/>
        </w:rPr>
        <w:t xml:space="preserve">tato napomenutí 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přezkoumávat, podle § 168 odst. 5 zákona o státní službě může být </w:t>
      </w:r>
      <w:r w:rsidR="005E516C">
        <w:rPr>
          <w:rFonts w:ascii="Arial" w:hAnsi="Arial" w:cs="Arial"/>
          <w:i/>
          <w:color w:val="FF0000"/>
          <w:sz w:val="22"/>
          <w:szCs w:val="22"/>
        </w:rPr>
        <w:t>přezkum jednotlivých napomenutí</w:t>
      </w:r>
      <w:r w:rsidR="005E04AA">
        <w:rPr>
          <w:rFonts w:ascii="Arial" w:hAnsi="Arial" w:cs="Arial"/>
          <w:i/>
          <w:color w:val="FF0000"/>
          <w:sz w:val="22"/>
          <w:szCs w:val="22"/>
        </w:rPr>
        <w:t xml:space="preserve"> předmětem případného odvolacího řízení</w:t>
      </w:r>
      <w:r w:rsidR="005E04AA">
        <w:rPr>
          <w:rFonts w:ascii="Arial" w:hAnsi="Arial" w:cs="Arial"/>
          <w:i/>
          <w:color w:val="FF0000"/>
        </w:rPr>
        <w:t>]</w:t>
      </w:r>
      <w:r w:rsidR="00D4689C">
        <w:rPr>
          <w:rFonts w:ascii="Arial" w:hAnsi="Arial" w:cs="Arial"/>
          <w:i/>
          <w:color w:val="FF0000"/>
        </w:rPr>
        <w:t>.</w:t>
      </w:r>
    </w:p>
    <w:p w14:paraId="7098EA14" w14:textId="77777777" w:rsidR="00694841" w:rsidRDefault="00694841" w:rsidP="00694841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4DFBE24" w14:textId="5CB77668" w:rsidR="00694841" w:rsidRPr="00F877E3" w:rsidRDefault="00694841" w:rsidP="005E04A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Pr="00F877E3">
        <w:rPr>
          <w:rFonts w:ascii="Arial" w:eastAsia="Times New Roman" w:hAnsi="Arial" w:cs="Arial"/>
          <w:lang w:eastAsia="cs-CZ"/>
        </w:rPr>
        <w:t xml:space="preserve">lužební orgán dospěl po posouzení </w:t>
      </w:r>
      <w:r>
        <w:rPr>
          <w:rFonts w:ascii="Arial" w:eastAsia="Times New Roman" w:hAnsi="Arial" w:cs="Arial"/>
          <w:lang w:eastAsia="cs-CZ"/>
        </w:rPr>
        <w:t xml:space="preserve">všech relevantních okolností tohoto případu </w:t>
      </w:r>
      <w:r w:rsidRPr="00F877E3">
        <w:rPr>
          <w:rFonts w:ascii="Arial" w:eastAsia="Times New Roman" w:hAnsi="Arial" w:cs="Arial"/>
          <w:lang w:eastAsia="cs-CZ"/>
        </w:rPr>
        <w:t>k závěru,</w:t>
      </w:r>
      <w:r>
        <w:rPr>
          <w:rFonts w:ascii="Arial" w:eastAsia="Times New Roman" w:hAnsi="Arial" w:cs="Arial"/>
          <w:lang w:eastAsia="cs-CZ"/>
        </w:rPr>
        <w:t xml:space="preserve"> že</w:t>
      </w:r>
      <w:r w:rsidR="00B337E5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na základě výše uvedených podkladů zjištěný </w:t>
      </w:r>
      <w:r w:rsidRPr="00EA38C4">
        <w:rPr>
          <w:rFonts w:ascii="Arial" w:eastAsia="Times New Roman" w:hAnsi="Arial" w:cs="Arial"/>
          <w:lang w:eastAsia="cs-CZ"/>
        </w:rPr>
        <w:t>skutkový stav zakládá důvod pro skončení služebního poměru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F1B7A">
        <w:rPr>
          <w:rFonts w:ascii="Arial" w:hAnsi="Arial" w:cs="Arial"/>
          <w:color w:val="FF0000"/>
        </w:rPr>
        <w:t>státního zaměstnance/státní zaměstnankyně</w:t>
      </w:r>
      <w:r w:rsidRPr="00F877E3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podle § 72 odst. 1 písm. d) zákona o státní službě, neboť</w:t>
      </w:r>
      <w:r w:rsidR="005E516C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je zřejmé, že </w:t>
      </w:r>
      <w:r w:rsidRPr="003C0571">
        <w:rPr>
          <w:rFonts w:ascii="Arial" w:hAnsi="Arial" w:cs="Arial"/>
        </w:rPr>
        <w:t>v</w:t>
      </w:r>
      <w:r w:rsidR="005E04AA">
        <w:rPr>
          <w:rFonts w:ascii="Arial" w:hAnsi="Arial" w:cs="Arial"/>
        </w:rPr>
        <w:t xml:space="preserve"> období </w:t>
      </w:r>
      <w:r w:rsidR="005E04AA" w:rsidRPr="00694841">
        <w:rPr>
          <w:rFonts w:ascii="Arial" w:hAnsi="Arial" w:cs="Arial"/>
        </w:rPr>
        <w:t>18 měsíců před zahájením řízení o</w:t>
      </w:r>
      <w:r w:rsidR="005E516C">
        <w:rPr>
          <w:rFonts w:ascii="Arial" w:hAnsi="Arial" w:cs="Arial"/>
        </w:rPr>
        <w:t> </w:t>
      </w:r>
      <w:r w:rsidR="005E04AA" w:rsidRPr="00694841">
        <w:rPr>
          <w:rFonts w:ascii="Arial" w:hAnsi="Arial" w:cs="Arial"/>
        </w:rPr>
        <w:t xml:space="preserve">skončení služebního poměru </w:t>
      </w:r>
      <w:r w:rsidR="005E516C" w:rsidRPr="007F1B7A">
        <w:rPr>
          <w:rFonts w:ascii="Arial" w:hAnsi="Arial" w:cs="Arial"/>
          <w:color w:val="FF0000"/>
        </w:rPr>
        <w:t>státní</w:t>
      </w:r>
      <w:r w:rsidR="005E516C">
        <w:rPr>
          <w:rFonts w:ascii="Arial" w:hAnsi="Arial" w:cs="Arial"/>
          <w:color w:val="FF0000"/>
        </w:rPr>
        <w:t>mu</w:t>
      </w:r>
      <w:r w:rsidR="005E516C" w:rsidRPr="007F1B7A">
        <w:rPr>
          <w:rFonts w:ascii="Arial" w:hAnsi="Arial" w:cs="Arial"/>
          <w:color w:val="FF0000"/>
        </w:rPr>
        <w:t xml:space="preserve"> zaměstnanc</w:t>
      </w:r>
      <w:r w:rsidR="005E516C">
        <w:rPr>
          <w:rFonts w:ascii="Arial" w:hAnsi="Arial" w:cs="Arial"/>
          <w:color w:val="FF0000"/>
        </w:rPr>
        <w:t>i</w:t>
      </w:r>
      <w:r w:rsidR="005E516C" w:rsidRPr="007F1B7A">
        <w:rPr>
          <w:rFonts w:ascii="Arial" w:hAnsi="Arial" w:cs="Arial"/>
          <w:color w:val="FF0000"/>
        </w:rPr>
        <w:t>/státní zaměstnankyn</w:t>
      </w:r>
      <w:r w:rsidR="005E516C">
        <w:rPr>
          <w:rFonts w:ascii="Arial" w:hAnsi="Arial" w:cs="Arial"/>
          <w:color w:val="FF0000"/>
        </w:rPr>
        <w:t>i</w:t>
      </w:r>
      <w:r w:rsidR="005E516C" w:rsidRPr="00F877E3">
        <w:rPr>
          <w:rFonts w:ascii="Arial" w:eastAsia="Times New Roman" w:hAnsi="Arial" w:cs="Arial"/>
          <w:lang w:eastAsia="cs-CZ"/>
        </w:rPr>
        <w:t xml:space="preserve"> </w:t>
      </w:r>
      <w:r w:rsidR="005E04AA" w:rsidRPr="005E04AA">
        <w:rPr>
          <w:rFonts w:ascii="Arial" w:hAnsi="Arial" w:cs="Arial"/>
        </w:rPr>
        <w:t>bylo</w:t>
      </w:r>
      <w:r w:rsidR="005E04AA">
        <w:rPr>
          <w:rFonts w:ascii="Arial" w:hAnsi="Arial" w:cs="Arial"/>
          <w:color w:val="FF0000"/>
        </w:rPr>
        <w:t xml:space="preserve"> </w:t>
      </w:r>
      <w:r w:rsidR="005E04AA" w:rsidRPr="00694841">
        <w:rPr>
          <w:rFonts w:ascii="Arial" w:hAnsi="Arial" w:cs="Arial"/>
        </w:rPr>
        <w:t>uloženo třetí písemné napomenutí za zaviněné porušení povinnosti vyplývající</w:t>
      </w:r>
      <w:r w:rsidR="005E04AA">
        <w:rPr>
          <w:rFonts w:ascii="Arial" w:hAnsi="Arial" w:cs="Arial"/>
        </w:rPr>
        <w:t>ch</w:t>
      </w:r>
      <w:r w:rsidRPr="003C0571">
        <w:rPr>
          <w:rFonts w:ascii="Arial" w:hAnsi="Arial" w:cs="Arial"/>
        </w:rPr>
        <w:t xml:space="preserve"> </w:t>
      </w:r>
      <w:r w:rsidRPr="00892E2B">
        <w:rPr>
          <w:rFonts w:ascii="Arial" w:hAnsi="Arial" w:cs="Arial"/>
          <w:color w:val="FF0000"/>
        </w:rPr>
        <w:t xml:space="preserve">mu/jí </w:t>
      </w:r>
      <w:r w:rsidRPr="003C0571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3C0571">
        <w:rPr>
          <w:rFonts w:ascii="Arial" w:hAnsi="Arial" w:cs="Arial"/>
        </w:rPr>
        <w:t>právních předpisů, které se vztahují k</w:t>
      </w:r>
      <w:r w:rsidR="005E04AA">
        <w:rPr>
          <w:rFonts w:ascii="Arial" w:hAnsi="Arial" w:cs="Arial"/>
        </w:rPr>
        <w:t> </w:t>
      </w:r>
      <w:r w:rsidRPr="003C0571">
        <w:rPr>
          <w:rFonts w:ascii="Arial" w:hAnsi="Arial" w:cs="Arial"/>
        </w:rPr>
        <w:t>výkonu služby, ze služebních předpisů a z příkazů k výkonu služby</w:t>
      </w:r>
      <w:r>
        <w:rPr>
          <w:rFonts w:ascii="Arial" w:hAnsi="Arial" w:cs="Arial"/>
        </w:rPr>
        <w:t xml:space="preserve">. </w:t>
      </w:r>
      <w:r>
        <w:rPr>
          <w:rFonts w:ascii="Arial" w:eastAsia="Times New Roman" w:hAnsi="Arial" w:cs="Arial"/>
          <w:lang w:eastAsia="cs-CZ"/>
        </w:rPr>
        <w:t>Uvedené závěry služebního orgánu mají oporu v podkladech obsažených ve spise a dokazují</w:t>
      </w:r>
      <w:r w:rsidR="005E04AA">
        <w:rPr>
          <w:rFonts w:ascii="Arial" w:eastAsia="Times New Roman" w:hAnsi="Arial" w:cs="Arial"/>
          <w:lang w:eastAsia="cs-CZ"/>
        </w:rPr>
        <w:t xml:space="preserve">, že byly splněny podmínky pro skončení služebního poměru </w:t>
      </w:r>
      <w:r w:rsidRPr="007F1B7A">
        <w:rPr>
          <w:rFonts w:ascii="Arial" w:hAnsi="Arial" w:cs="Arial"/>
          <w:color w:val="FF0000"/>
        </w:rPr>
        <w:t>státního zaměstnance/státní zaměstnankyn</w:t>
      </w:r>
      <w:r>
        <w:rPr>
          <w:rFonts w:ascii="Arial" w:hAnsi="Arial" w:cs="Arial"/>
          <w:color w:val="FF0000"/>
        </w:rPr>
        <w:t>ě</w:t>
      </w:r>
      <w:r w:rsidRPr="00F877E3">
        <w:rPr>
          <w:rFonts w:ascii="Arial" w:eastAsia="Times New Roman" w:hAnsi="Arial" w:cs="Arial"/>
          <w:lang w:eastAsia="cs-CZ"/>
        </w:rPr>
        <w:t>.</w:t>
      </w:r>
    </w:p>
    <w:p w14:paraId="668E2DFD" w14:textId="77777777" w:rsidR="00694841" w:rsidRDefault="00694841" w:rsidP="00694841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</w:t>
      </w:r>
    </w:p>
    <w:p w14:paraId="7787249D" w14:textId="1717A1B4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A:</w:t>
      </w:r>
      <w:r w:rsidRPr="00EA38C4">
        <w:rPr>
          <w:rFonts w:ascii="Arial" w:hAnsi="Arial" w:cs="Arial"/>
          <w:b/>
          <w:bCs/>
          <w:color w:val="FF0000"/>
          <w:u w:val="single"/>
        </w:rPr>
        <w:t xml:space="preserve"> </w:t>
      </w:r>
      <w:r>
        <w:rPr>
          <w:rFonts w:ascii="Arial" w:hAnsi="Arial" w:cs="Arial"/>
          <w:b/>
          <w:bCs/>
          <w:color w:val="FF0000"/>
          <w:u w:val="single"/>
        </w:rPr>
        <w:t>S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lužební orgán vydává rozhodnutí o skončení služebního poměru jako první úkon v řízení (§ 165 odst. </w:t>
      </w:r>
      <w:r>
        <w:rPr>
          <w:rFonts w:ascii="Arial" w:hAnsi="Arial" w:cs="Arial"/>
          <w:b/>
          <w:bCs/>
          <w:color w:val="FF0000"/>
          <w:u w:val="single"/>
        </w:rPr>
        <w:t>1</w:t>
      </w:r>
      <w:r w:rsidRPr="000B53D6">
        <w:rPr>
          <w:rFonts w:ascii="Arial" w:hAnsi="Arial" w:cs="Arial"/>
          <w:b/>
          <w:bCs/>
          <w:color w:val="FF0000"/>
          <w:u w:val="single"/>
        </w:rPr>
        <w:t xml:space="preserve"> zákona o státní službě)</w:t>
      </w:r>
      <w:r>
        <w:rPr>
          <w:rFonts w:ascii="Arial" w:hAnsi="Arial" w:cs="Arial"/>
          <w:b/>
          <w:bCs/>
          <w:color w:val="FF0000"/>
          <w:u w:val="single"/>
        </w:rPr>
        <w:t xml:space="preserve">: </w:t>
      </w:r>
    </w:p>
    <w:p w14:paraId="169495D8" w14:textId="6703EE33" w:rsidR="00694841" w:rsidRPr="009F3AE4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bookmarkStart w:id="12" w:name="_Hlk187154162"/>
      <w:r>
        <w:rPr>
          <w:rFonts w:ascii="Arial" w:hAnsi="Arial" w:cs="Arial"/>
        </w:rPr>
        <w:t>Služební</w:t>
      </w:r>
      <w:r w:rsidRPr="009F3AE4">
        <w:rPr>
          <w:rFonts w:ascii="Arial" w:hAnsi="Arial" w:cs="Arial"/>
        </w:rPr>
        <w:t xml:space="preserve"> orgán</w:t>
      </w:r>
      <w:r>
        <w:rPr>
          <w:rFonts w:ascii="Arial" w:hAnsi="Arial" w:cs="Arial"/>
        </w:rPr>
        <w:t xml:space="preserve"> </w:t>
      </w:r>
      <w:r w:rsidRPr="009F3AE4">
        <w:rPr>
          <w:rFonts w:ascii="Arial" w:hAnsi="Arial" w:cs="Arial"/>
        </w:rPr>
        <w:t xml:space="preserve">považuje </w:t>
      </w:r>
      <w:r>
        <w:rPr>
          <w:rFonts w:ascii="Arial" w:hAnsi="Arial" w:cs="Arial"/>
        </w:rPr>
        <w:t xml:space="preserve">výše uvedená </w:t>
      </w:r>
      <w:r w:rsidRPr="009F3AE4">
        <w:rPr>
          <w:rFonts w:ascii="Arial" w:hAnsi="Arial" w:cs="Arial"/>
        </w:rPr>
        <w:t>skutková zjištění za dostatečná</w:t>
      </w:r>
      <w:r>
        <w:rPr>
          <w:rFonts w:ascii="Arial" w:hAnsi="Arial" w:cs="Arial"/>
        </w:rPr>
        <w:t xml:space="preserve">, rozhodnutí proto vydal jako první úkon v řízení, jak mu to umožňuje § 165 odst. 1 zákona o státní službě. </w:t>
      </w:r>
      <w:r w:rsidRPr="009F3AE4">
        <w:rPr>
          <w:rFonts w:ascii="Arial" w:hAnsi="Arial" w:cs="Arial"/>
        </w:rPr>
        <w:t xml:space="preserve">V řízení </w:t>
      </w:r>
      <w:r>
        <w:rPr>
          <w:rFonts w:ascii="Arial" w:hAnsi="Arial" w:cs="Arial"/>
        </w:rPr>
        <w:t>se tedy neuplatnil</w:t>
      </w:r>
      <w:r w:rsidRPr="009F3AE4">
        <w:rPr>
          <w:rFonts w:ascii="Arial" w:hAnsi="Arial" w:cs="Arial"/>
        </w:rPr>
        <w:t xml:space="preserve"> postup podle § 36 odst. 3 zákona č. 500/2004 Sb., správní řád, ve</w:t>
      </w:r>
      <w:r w:rsidR="00D4689C">
        <w:rPr>
          <w:rFonts w:ascii="Arial" w:hAnsi="Arial" w:cs="Arial"/>
        </w:rPr>
        <w:t> </w:t>
      </w:r>
      <w:r w:rsidRPr="009F3AE4">
        <w:rPr>
          <w:rFonts w:ascii="Arial" w:hAnsi="Arial" w:cs="Arial"/>
        </w:rPr>
        <w:t>znění pozdějších předpisů</w:t>
      </w:r>
      <w:r>
        <w:rPr>
          <w:rFonts w:ascii="Arial" w:hAnsi="Arial" w:cs="Arial"/>
        </w:rPr>
        <w:t>.</w:t>
      </w:r>
    </w:p>
    <w:bookmarkEnd w:id="12"/>
    <w:p w14:paraId="5D454E38" w14:textId="77777777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</w:p>
    <w:p w14:paraId="46D69083" w14:textId="00A332DD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VARIANTA B: Služební orgán zahájil řízení na základě oznámení o zahájení řízení o</w:t>
      </w:r>
      <w:r w:rsidR="00D25AEE">
        <w:rPr>
          <w:rFonts w:ascii="Arial" w:hAnsi="Arial" w:cs="Arial"/>
          <w:b/>
          <w:bCs/>
          <w:color w:val="FF0000"/>
          <w:u w:val="single"/>
        </w:rPr>
        <w:t> </w:t>
      </w:r>
      <w:r>
        <w:rPr>
          <w:rFonts w:ascii="Arial" w:hAnsi="Arial" w:cs="Arial"/>
          <w:b/>
          <w:bCs/>
          <w:color w:val="FF0000"/>
          <w:u w:val="single"/>
        </w:rPr>
        <w:t xml:space="preserve">skončení služebního poměru. Je nutné, aby státního zaměstnance seznámil s podklady pro vydání rozhodnutí: </w:t>
      </w:r>
    </w:p>
    <w:p w14:paraId="3072C716" w14:textId="03078882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8F7D86">
        <w:rPr>
          <w:rFonts w:ascii="Arial" w:hAnsi="Arial" w:cs="Arial"/>
        </w:rPr>
        <w:t xml:space="preserve">o shromáždění podkladů rozhodnutí </w:t>
      </w:r>
      <w:r>
        <w:rPr>
          <w:rFonts w:ascii="Arial" w:hAnsi="Arial" w:cs="Arial"/>
        </w:rPr>
        <w:t>služební</w:t>
      </w:r>
      <w:r w:rsidRPr="008F7D86">
        <w:rPr>
          <w:rFonts w:ascii="Arial" w:hAnsi="Arial" w:cs="Arial"/>
        </w:rPr>
        <w:t xml:space="preserve"> orgán v souladu s § 36 odst. 3 </w:t>
      </w:r>
      <w:r>
        <w:rPr>
          <w:rFonts w:ascii="Arial" w:hAnsi="Arial" w:cs="Arial"/>
        </w:rPr>
        <w:t>zákona č. </w:t>
      </w:r>
      <w:r w:rsidRPr="006D2AF5">
        <w:rPr>
          <w:rFonts w:ascii="Arial" w:hAnsi="Arial" w:cs="Arial"/>
        </w:rPr>
        <w:t>500/2004 Sb., správní řád, ve znění pozdějších předpisů</w:t>
      </w:r>
      <w:r>
        <w:rPr>
          <w:rFonts w:ascii="Arial" w:hAnsi="Arial" w:cs="Arial"/>
        </w:rPr>
        <w:t xml:space="preserve"> (dále jen „správní řád“)</w:t>
      </w:r>
      <w:r w:rsidRPr="008F7D86">
        <w:rPr>
          <w:rFonts w:ascii="Arial" w:hAnsi="Arial" w:cs="Arial"/>
        </w:rPr>
        <w:t>, vy</w:t>
      </w:r>
      <w:r>
        <w:rPr>
          <w:rFonts w:ascii="Arial" w:hAnsi="Arial" w:cs="Arial"/>
        </w:rPr>
        <w:t xml:space="preserve">zval </w:t>
      </w:r>
      <w:r w:rsidRPr="00F93B3B">
        <w:rPr>
          <w:rFonts w:ascii="Arial" w:hAnsi="Arial" w:cs="Arial"/>
          <w:color w:val="FF0000"/>
        </w:rPr>
        <w:t>státního zaměstnance/</w:t>
      </w:r>
      <w:r>
        <w:rPr>
          <w:rFonts w:ascii="Arial" w:hAnsi="Arial" w:cs="Arial"/>
          <w:color w:val="FF0000"/>
        </w:rPr>
        <w:t xml:space="preserve">státní </w:t>
      </w:r>
      <w:r w:rsidRPr="00F93B3B">
        <w:rPr>
          <w:rFonts w:ascii="Arial" w:hAnsi="Arial" w:cs="Arial"/>
          <w:color w:val="FF0000"/>
        </w:rPr>
        <w:t>zaměstnankyn</w:t>
      </w:r>
      <w:r>
        <w:rPr>
          <w:rFonts w:ascii="Arial" w:hAnsi="Arial" w:cs="Arial"/>
          <w:color w:val="FF0000"/>
        </w:rPr>
        <w:t>i</w:t>
      </w:r>
      <w:r>
        <w:rPr>
          <w:rFonts w:ascii="Arial" w:hAnsi="Arial" w:cs="Arial"/>
        </w:rPr>
        <w:t xml:space="preserve"> výzvou,</w:t>
      </w:r>
      <w:r w:rsidRPr="008F7D86">
        <w:rPr>
          <w:rFonts w:ascii="Arial" w:hAnsi="Arial" w:cs="Arial"/>
        </w:rPr>
        <w:t xml:space="preserve"> č.</w:t>
      </w:r>
      <w:r w:rsidR="007D0681">
        <w:rPr>
          <w:rFonts w:ascii="Arial" w:hAnsi="Arial" w:cs="Arial"/>
        </w:rPr>
        <w:t xml:space="preserve"> </w:t>
      </w:r>
      <w:r w:rsidRPr="008F7D86">
        <w:rPr>
          <w:rFonts w:ascii="Arial" w:hAnsi="Arial" w:cs="Arial"/>
        </w:rPr>
        <w:t xml:space="preserve">j. </w:t>
      </w:r>
      <w:r>
        <w:rPr>
          <w:rFonts w:ascii="Arial" w:hAnsi="Arial" w:cs="Arial"/>
          <w:color w:val="FF0000"/>
        </w:rPr>
        <w:t>XXXXX</w:t>
      </w:r>
      <w:r w:rsidRPr="008F7D86">
        <w:rPr>
          <w:rFonts w:ascii="Arial" w:hAnsi="Arial" w:cs="Arial"/>
        </w:rPr>
        <w:t xml:space="preserve"> ze dne </w:t>
      </w:r>
      <w:r>
        <w:rPr>
          <w:rFonts w:ascii="Arial" w:hAnsi="Arial" w:cs="Arial"/>
          <w:color w:val="FF0000"/>
        </w:rPr>
        <w:t>X</w:t>
      </w:r>
      <w:r w:rsidRPr="00A56A19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 měsíc </w:t>
      </w:r>
      <w:r w:rsidRPr="00A2583E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>,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k uplatnění </w:t>
      </w:r>
      <w:r w:rsidRPr="00862461">
        <w:rPr>
          <w:rFonts w:ascii="Arial" w:hAnsi="Arial" w:cs="Arial"/>
          <w:color w:val="FF0000"/>
        </w:rPr>
        <w:t xml:space="preserve">jeho/jejího </w:t>
      </w:r>
      <w:r>
        <w:rPr>
          <w:rFonts w:ascii="Arial" w:hAnsi="Arial" w:cs="Arial"/>
        </w:rPr>
        <w:t>práva</w:t>
      </w:r>
      <w:r w:rsidRPr="008F7D86">
        <w:rPr>
          <w:rFonts w:ascii="Arial" w:hAnsi="Arial" w:cs="Arial"/>
        </w:rPr>
        <w:t xml:space="preserve"> seznámit se s těmit</w:t>
      </w:r>
      <w:r>
        <w:rPr>
          <w:rFonts w:ascii="Arial" w:hAnsi="Arial" w:cs="Arial"/>
        </w:rPr>
        <w:t>o podklady, vyjádřit se k nim a </w:t>
      </w:r>
      <w:r w:rsidRPr="008F7D86">
        <w:rPr>
          <w:rFonts w:ascii="Arial" w:hAnsi="Arial" w:cs="Arial"/>
        </w:rPr>
        <w:t>případně navrhnout jejich doplnění.</w:t>
      </w:r>
      <w:r>
        <w:rPr>
          <w:rFonts w:ascii="Arial" w:hAnsi="Arial" w:cs="Arial"/>
        </w:rPr>
        <w:t xml:space="preserve"> K uplatnění tohoto práva poskytl služební orgán potřebné informace a stanovil přiměřenou lhůtu.</w:t>
      </w:r>
      <w:r w:rsidRPr="0040723F">
        <w:rPr>
          <w:rStyle w:val="Znakapoznpodarou"/>
          <w:rFonts w:ascii="Arial" w:hAnsi="Arial" w:cs="Arial"/>
          <w:color w:val="FF0000"/>
        </w:rPr>
        <w:footnoteReference w:id="3"/>
      </w:r>
      <w:r w:rsidRPr="0040723F">
        <w:rPr>
          <w:rFonts w:ascii="Arial" w:hAnsi="Arial" w:cs="Arial"/>
          <w:color w:val="FF0000"/>
        </w:rPr>
        <w:t xml:space="preserve"> </w:t>
      </w:r>
      <w:r w:rsidR="00D25AEE" w:rsidRPr="00D25AEE">
        <w:rPr>
          <w:rFonts w:ascii="Arial" w:eastAsia="Times New Roman" w:hAnsi="Arial" w:cs="Arial"/>
          <w:i/>
          <w:color w:val="FF0000"/>
          <w:lang w:eastAsia="cs-CZ"/>
        </w:rPr>
        <w:t>(Dále</w:t>
      </w:r>
      <w:r w:rsidR="00D25AEE" w:rsidRPr="00D25AE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25AEE" w:rsidRPr="00D25AEE">
        <w:rPr>
          <w:rFonts w:ascii="Arial" w:eastAsia="Times New Roman" w:hAnsi="Arial" w:cs="Arial"/>
          <w:i/>
          <w:color w:val="FF0000"/>
          <w:lang w:eastAsia="cs-CZ"/>
        </w:rPr>
        <w:t>doplnit dle VARIANT I – IV</w:t>
      </w:r>
      <w:r w:rsidR="00D25AEE" w:rsidRPr="00D25AEE">
        <w:rPr>
          <w:rFonts w:ascii="Arial" w:eastAsia="Times New Roman" w:hAnsi="Arial" w:cs="Arial"/>
          <w:color w:val="FF0000"/>
          <w:lang w:eastAsia="cs-CZ"/>
        </w:rPr>
        <w:t>)</w:t>
      </w:r>
    </w:p>
    <w:p w14:paraId="3E4C5422" w14:textId="77777777" w:rsidR="00694841" w:rsidRDefault="00694841" w:rsidP="00694841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11447E96" w14:textId="77777777" w:rsidR="00694841" w:rsidRPr="00A2583E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</w:t>
      </w:r>
      <w:proofErr w:type="gramStart"/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- státní</w:t>
      </w:r>
      <w:proofErr w:type="gramEnd"/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zaměstnanec se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neseznámil a ne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vyjádři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se k nim</w:t>
      </w:r>
    </w:p>
    <w:p w14:paraId="0BB8F8FE" w14:textId="77777777" w:rsidR="00694841" w:rsidRPr="006477DF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 w:rsidRPr="006477DF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6477DF">
        <w:rPr>
          <w:rFonts w:ascii="Arial" w:hAnsi="Arial" w:cs="Arial"/>
          <w:sz w:val="22"/>
          <w:szCs w:val="22"/>
        </w:rPr>
        <w:t xml:space="preserve"> </w:t>
      </w:r>
      <w:r w:rsidRPr="006477DF">
        <w:rPr>
          <w:rFonts w:ascii="Arial" w:hAnsi="Arial" w:cs="Arial"/>
          <w:iCs/>
          <w:sz w:val="22"/>
          <w:szCs w:val="22"/>
        </w:rPr>
        <w:t xml:space="preserve">však svého práva ve stanovené lhůtě </w:t>
      </w:r>
      <w:r w:rsidRPr="006477DF">
        <w:rPr>
          <w:rFonts w:ascii="Arial" w:hAnsi="Arial" w:cs="Arial"/>
          <w:iCs/>
          <w:color w:val="FF0000"/>
          <w:sz w:val="22"/>
          <w:szCs w:val="22"/>
        </w:rPr>
        <w:t>nevyužil/a</w:t>
      </w:r>
      <w:r w:rsidRPr="006477DF">
        <w:rPr>
          <w:rFonts w:ascii="Arial" w:hAnsi="Arial" w:cs="Arial"/>
          <w:iCs/>
          <w:sz w:val="22"/>
          <w:szCs w:val="22"/>
        </w:rPr>
        <w:t>.</w:t>
      </w:r>
    </w:p>
    <w:p w14:paraId="5234DA1A" w14:textId="77777777" w:rsidR="00694841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509FE944" w14:textId="77777777" w:rsidR="00694841" w:rsidRPr="00A2583E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</w:t>
      </w:r>
      <w:proofErr w:type="gramStart"/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- státní</w:t>
      </w:r>
      <w:proofErr w:type="gramEnd"/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 podklady, ale k podkladům se nevyjádřil</w:t>
      </w:r>
    </w:p>
    <w:p w14:paraId="21C4BD08" w14:textId="77777777" w:rsidR="00694841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využil/a</w:t>
      </w:r>
      <w:r w:rsidRPr="008F7D86">
        <w:rPr>
          <w:rFonts w:ascii="Arial" w:hAnsi="Arial" w:cs="Arial"/>
          <w:iCs/>
          <w:sz w:val="22"/>
          <w:szCs w:val="22"/>
        </w:rPr>
        <w:t xml:space="preserve">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 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 xml:space="preserve">s obsahem spisu a podkladů pro vydání rozhodnutí, </w:t>
      </w:r>
      <w:r w:rsidRPr="008F7D86">
        <w:rPr>
          <w:rFonts w:ascii="Arial" w:hAnsi="Arial" w:cs="Arial"/>
          <w:iCs/>
          <w:sz w:val="22"/>
          <w:szCs w:val="22"/>
        </w:rPr>
        <w:t>ovšem k obsahu spisového materiálu</w:t>
      </w:r>
      <w:r>
        <w:rPr>
          <w:rFonts w:ascii="Arial" w:hAnsi="Arial" w:cs="Arial"/>
          <w:iCs/>
          <w:sz w:val="22"/>
          <w:szCs w:val="22"/>
        </w:rPr>
        <w:t xml:space="preserve">, resp. k podkladům rozhodnutí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nevyjádřil/a</w:t>
      </w:r>
      <w:r w:rsidRPr="00760679">
        <w:rPr>
          <w:rFonts w:ascii="Arial" w:hAnsi="Arial" w:cs="Arial"/>
          <w:iCs/>
          <w:color w:val="auto"/>
          <w:sz w:val="22"/>
          <w:szCs w:val="22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nevznesl/a </w:t>
      </w:r>
      <w:r w:rsidRPr="008F7D86">
        <w:rPr>
          <w:rFonts w:ascii="Arial" w:hAnsi="Arial" w:cs="Arial"/>
          <w:iCs/>
          <w:sz w:val="22"/>
          <w:szCs w:val="22"/>
        </w:rPr>
        <w:t>jakékoli připomínky, návrhy na doplnění dokazování či námitky</w:t>
      </w:r>
      <w:r>
        <w:rPr>
          <w:rFonts w:ascii="Arial" w:hAnsi="Arial" w:cs="Arial"/>
          <w:iCs/>
          <w:sz w:val="22"/>
          <w:szCs w:val="22"/>
        </w:rPr>
        <w:t>.</w:t>
      </w:r>
    </w:p>
    <w:p w14:paraId="1394A1E4" w14:textId="77777777" w:rsidR="00694841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48137454" w14:textId="77777777" w:rsidR="00694841" w:rsidRPr="00A2583E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III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vyjádřil se do protokolu o seznámení s podklady</w:t>
      </w:r>
    </w:p>
    <w:p w14:paraId="2D62A5D0" w14:textId="49EAC7B3" w:rsidR="00694841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color w:val="auto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rozhodnutí,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přičemž do protokolu </w:t>
      </w:r>
      <w:r w:rsidRPr="008F7D86">
        <w:rPr>
          <w:rFonts w:ascii="Arial" w:hAnsi="Arial" w:cs="Arial"/>
          <w:iCs/>
          <w:sz w:val="22"/>
          <w:szCs w:val="22"/>
        </w:rPr>
        <w:t>o</w:t>
      </w:r>
      <w:r>
        <w:rPr>
          <w:rFonts w:ascii="Arial" w:hAnsi="Arial" w:cs="Arial"/>
          <w:iCs/>
          <w:sz w:val="22"/>
          <w:szCs w:val="22"/>
        </w:rPr>
        <w:t> </w:t>
      </w:r>
      <w:r w:rsidRPr="008F7D86">
        <w:rPr>
          <w:rFonts w:ascii="Arial" w:hAnsi="Arial" w:cs="Arial"/>
          <w:iCs/>
          <w:sz w:val="22"/>
          <w:szCs w:val="22"/>
        </w:rPr>
        <w:t xml:space="preserve">seznámení s podklady pro </w:t>
      </w:r>
      <w:r>
        <w:rPr>
          <w:rFonts w:ascii="Arial" w:hAnsi="Arial" w:cs="Arial"/>
          <w:iCs/>
          <w:sz w:val="22"/>
          <w:szCs w:val="22"/>
        </w:rPr>
        <w:t xml:space="preserve">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 měsíc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A2583E">
        <w:rPr>
          <w:rFonts w:ascii="Arial" w:hAnsi="Arial" w:cs="Arial"/>
          <w:iCs/>
          <w:color w:val="auto"/>
          <w:sz w:val="22"/>
          <w:szCs w:val="22"/>
        </w:rPr>
        <w:t>20</w:t>
      </w:r>
      <w:r w:rsidRPr="007B160E"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</w:rPr>
        <w:t>,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>uvedl/a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>
        <w:rPr>
          <w:rFonts w:ascii="Arial" w:hAnsi="Arial" w:cs="Arial"/>
          <w:color w:val="FF0000"/>
          <w:sz w:val="22"/>
          <w:szCs w:val="22"/>
        </w:rPr>
        <w:t xml:space="preserve">státního zaměstnance/státní zaměstnankyně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 xml:space="preserve">. </w:t>
      </w:r>
      <w:r w:rsidRPr="00F37523">
        <w:rPr>
          <w:rFonts w:ascii="Arial" w:hAnsi="Arial" w:cs="Arial"/>
          <w:iCs/>
          <w:color w:val="FF0000"/>
          <w:sz w:val="22"/>
          <w:szCs w:val="22"/>
        </w:rPr>
        <w:t xml:space="preserve">................. </w:t>
      </w:r>
    </w:p>
    <w:p w14:paraId="3C7FFA99" w14:textId="77777777" w:rsidR="00694841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</w:p>
    <w:p w14:paraId="14BD97DA" w14:textId="77777777" w:rsidR="00694841" w:rsidRPr="00A2583E" w:rsidRDefault="00694841" w:rsidP="00694841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  <w:u w:val="single"/>
        </w:rPr>
      </w:pP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VARIANTA IV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– státní zaměstnanec 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se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seznámi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l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s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> 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podklady</w:t>
      </w:r>
      <w:r>
        <w:rPr>
          <w:rFonts w:ascii="Arial" w:eastAsia="Times New Roman" w:hAnsi="Arial" w:cs="Arial"/>
          <w:color w:val="FF0000"/>
          <w:sz w:val="22"/>
          <w:szCs w:val="22"/>
          <w:u w:val="single"/>
        </w:rPr>
        <w:t xml:space="preserve"> </w:t>
      </w:r>
      <w:r w:rsidRPr="00A2583E">
        <w:rPr>
          <w:rFonts w:ascii="Arial" w:eastAsia="Times New Roman" w:hAnsi="Arial" w:cs="Arial"/>
          <w:color w:val="FF0000"/>
          <w:sz w:val="22"/>
          <w:szCs w:val="22"/>
          <w:u w:val="single"/>
        </w:rPr>
        <w:t>a své vyjádření zaslal následně</w:t>
      </w:r>
      <w:r w:rsidRPr="00A2583E"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  <w:t xml:space="preserve"> </w:t>
      </w:r>
    </w:p>
    <w:p w14:paraId="4877389F" w14:textId="77777777" w:rsidR="00694841" w:rsidRDefault="00694841" w:rsidP="00694841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8F7D86">
        <w:rPr>
          <w:rFonts w:ascii="Arial" w:hAnsi="Arial" w:cs="Arial"/>
          <w:iCs/>
          <w:sz w:val="22"/>
          <w:szCs w:val="22"/>
        </w:rPr>
        <w:t xml:space="preserve">Tohoto práva </w:t>
      </w:r>
      <w:r w:rsidRPr="006477DF">
        <w:rPr>
          <w:rFonts w:ascii="Arial" w:hAnsi="Arial" w:cs="Arial"/>
          <w:sz w:val="22"/>
          <w:szCs w:val="22"/>
        </w:rPr>
        <w:t xml:space="preserve">státní </w:t>
      </w:r>
      <w:r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využil/a </w:t>
      </w:r>
      <w:r w:rsidRPr="008F7D86">
        <w:rPr>
          <w:rFonts w:ascii="Arial" w:hAnsi="Arial" w:cs="Arial"/>
          <w:iCs/>
          <w:sz w:val="22"/>
          <w:szCs w:val="22"/>
        </w:rPr>
        <w:t xml:space="preserve">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 w:rsidRPr="008F7D86">
        <w:rPr>
          <w:rFonts w:ascii="Arial" w:hAnsi="Arial" w:cs="Arial"/>
          <w:iCs/>
          <w:sz w:val="22"/>
          <w:szCs w:val="22"/>
        </w:rPr>
        <w:t xml:space="preserve">, </w:t>
      </w:r>
      <w:r>
        <w:rPr>
          <w:rFonts w:ascii="Arial" w:hAnsi="Arial" w:cs="Arial"/>
          <w:iCs/>
          <w:sz w:val="22"/>
          <w:szCs w:val="22"/>
        </w:rPr>
        <w:t xml:space="preserve">kdy se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seznámil/a </w:t>
      </w:r>
      <w:r>
        <w:rPr>
          <w:rFonts w:ascii="Arial" w:hAnsi="Arial" w:cs="Arial"/>
          <w:iCs/>
          <w:sz w:val="22"/>
          <w:szCs w:val="22"/>
        </w:rPr>
        <w:t>s obsahem spisu a podkladů pro vydání rozhodnutí. K</w:t>
      </w:r>
      <w:r w:rsidRPr="008F7D86">
        <w:rPr>
          <w:rFonts w:ascii="Arial" w:hAnsi="Arial" w:cs="Arial"/>
          <w:iCs/>
          <w:sz w:val="22"/>
          <w:szCs w:val="22"/>
        </w:rPr>
        <w:t> podkladům rozhodnutí</w:t>
      </w:r>
      <w:r>
        <w:rPr>
          <w:rFonts w:ascii="Arial" w:hAnsi="Arial" w:cs="Arial"/>
          <w:iCs/>
          <w:sz w:val="22"/>
          <w:szCs w:val="22"/>
        </w:rPr>
        <w:t xml:space="preserve"> se </w:t>
      </w:r>
      <w:r>
        <w:rPr>
          <w:rFonts w:ascii="Arial" w:hAnsi="Arial" w:cs="Arial"/>
          <w:iCs/>
          <w:color w:val="FF0000"/>
          <w:sz w:val="22"/>
          <w:szCs w:val="22"/>
        </w:rPr>
        <w:t>státní zaměstnanec/zaměstnankyně</w:t>
      </w:r>
      <w:r w:rsidRPr="00202C0C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nevyjádřil/a </w:t>
      </w:r>
      <w:r>
        <w:rPr>
          <w:rFonts w:ascii="Arial" w:hAnsi="Arial" w:cs="Arial"/>
          <w:iCs/>
          <w:sz w:val="22"/>
          <w:szCs w:val="22"/>
        </w:rPr>
        <w:t>přímo</w:t>
      </w:r>
      <w:r w:rsidRPr="008F7D8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 protokolu o seznámení s podklady pro vydání </w:t>
      </w:r>
      <w:r w:rsidRPr="008F7D86">
        <w:rPr>
          <w:rFonts w:ascii="Arial" w:hAnsi="Arial" w:cs="Arial"/>
          <w:iCs/>
          <w:sz w:val="22"/>
          <w:szCs w:val="22"/>
        </w:rPr>
        <w:t>rozhodnutí</w:t>
      </w:r>
      <w:r>
        <w:rPr>
          <w:rFonts w:ascii="Arial" w:hAnsi="Arial" w:cs="Arial"/>
        </w:rPr>
        <w:t>,</w:t>
      </w:r>
      <w:r w:rsidRPr="008F7D86">
        <w:rPr>
          <w:rFonts w:ascii="Arial" w:hAnsi="Arial" w:cs="Arial"/>
          <w:iCs/>
          <w:sz w:val="22"/>
          <w:szCs w:val="22"/>
        </w:rPr>
        <w:t xml:space="preserve"> č.j. </w:t>
      </w:r>
      <w:r>
        <w:rPr>
          <w:rFonts w:ascii="Arial" w:hAnsi="Arial" w:cs="Arial"/>
          <w:iCs/>
          <w:color w:val="FF0000"/>
          <w:sz w:val="22"/>
          <w:szCs w:val="22"/>
        </w:rPr>
        <w:t>XXXXX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Pr="008F7D86">
        <w:rPr>
          <w:rFonts w:ascii="Arial" w:hAnsi="Arial" w:cs="Arial"/>
          <w:iCs/>
          <w:sz w:val="22"/>
          <w:szCs w:val="22"/>
        </w:rPr>
        <w:t xml:space="preserve">ze dne </w:t>
      </w:r>
      <w:r>
        <w:rPr>
          <w:rFonts w:ascii="Arial" w:hAnsi="Arial" w:cs="Arial"/>
          <w:iCs/>
          <w:color w:val="FF0000"/>
          <w:sz w:val="22"/>
          <w:szCs w:val="22"/>
        </w:rPr>
        <w:t>X</w:t>
      </w:r>
      <w:r w:rsidRPr="00A56A19">
        <w:rPr>
          <w:rFonts w:ascii="Arial" w:hAnsi="Arial" w:cs="Arial"/>
          <w:iCs/>
          <w:color w:val="FF0000"/>
          <w:sz w:val="22"/>
          <w:szCs w:val="22"/>
        </w:rPr>
        <w:t>.</w:t>
      </w:r>
      <w:r>
        <w:rPr>
          <w:rFonts w:ascii="Arial" w:hAnsi="Arial" w:cs="Arial"/>
          <w:iCs/>
          <w:color w:val="FF0000"/>
          <w:sz w:val="22"/>
          <w:szCs w:val="22"/>
        </w:rPr>
        <w:t xml:space="preserve"> měsíc </w:t>
      </w:r>
      <w:r w:rsidRPr="00A2583E">
        <w:rPr>
          <w:rFonts w:ascii="Arial" w:hAnsi="Arial" w:cs="Arial"/>
          <w:iCs/>
          <w:sz w:val="22"/>
          <w:szCs w:val="22"/>
        </w:rPr>
        <w:t>20</w:t>
      </w:r>
      <w:r>
        <w:rPr>
          <w:rFonts w:ascii="Arial" w:hAnsi="Arial" w:cs="Arial"/>
          <w:iCs/>
          <w:color w:val="FF0000"/>
          <w:sz w:val="22"/>
          <w:szCs w:val="22"/>
        </w:rPr>
        <w:t>XX</w:t>
      </w:r>
      <w:r>
        <w:rPr>
          <w:rFonts w:ascii="Arial" w:hAnsi="Arial" w:cs="Arial"/>
          <w:iCs/>
          <w:sz w:val="22"/>
          <w:szCs w:val="22"/>
        </w:rPr>
        <w:t xml:space="preserve">, ale následně </w:t>
      </w:r>
      <w:r w:rsidRPr="00862461">
        <w:rPr>
          <w:rFonts w:ascii="Arial" w:hAnsi="Arial" w:cs="Arial"/>
          <w:iCs/>
          <w:color w:val="FF0000"/>
          <w:sz w:val="22"/>
          <w:szCs w:val="22"/>
        </w:rPr>
        <w:t xml:space="preserve">zaslal/a </w:t>
      </w:r>
      <w:r>
        <w:rPr>
          <w:rFonts w:ascii="Arial" w:hAnsi="Arial" w:cs="Arial"/>
          <w:iCs/>
          <w:sz w:val="22"/>
          <w:szCs w:val="22"/>
        </w:rPr>
        <w:t>své vyjádření, v němž uvádí</w:t>
      </w:r>
      <w:r w:rsidRPr="008F7D86">
        <w:rPr>
          <w:rFonts w:ascii="Arial" w:hAnsi="Arial" w:cs="Arial"/>
          <w:iCs/>
          <w:sz w:val="22"/>
          <w:szCs w:val="22"/>
        </w:rPr>
        <w:t xml:space="preserve">, že 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………. </w:t>
      </w:r>
      <w:r w:rsidRPr="008F7D86">
        <w:rPr>
          <w:rFonts w:ascii="Arial" w:hAnsi="Arial" w:cs="Arial"/>
          <w:iCs/>
          <w:sz w:val="22"/>
          <w:szCs w:val="22"/>
        </w:rPr>
        <w:t xml:space="preserve">K vyjádření </w:t>
      </w:r>
      <w:r>
        <w:rPr>
          <w:rFonts w:ascii="Arial" w:hAnsi="Arial" w:cs="Arial"/>
          <w:color w:val="FF0000"/>
          <w:sz w:val="22"/>
          <w:szCs w:val="22"/>
        </w:rPr>
        <w:t xml:space="preserve">státního zaměstnance/státní zaměstnankyně </w:t>
      </w:r>
      <w:r>
        <w:rPr>
          <w:rFonts w:ascii="Arial" w:hAnsi="Arial" w:cs="Arial"/>
          <w:iCs/>
          <w:sz w:val="22"/>
          <w:szCs w:val="22"/>
        </w:rPr>
        <w:t>zaujímá služební</w:t>
      </w:r>
      <w:r w:rsidRPr="008F7D86">
        <w:rPr>
          <w:rFonts w:ascii="Arial" w:hAnsi="Arial" w:cs="Arial"/>
          <w:iCs/>
          <w:sz w:val="22"/>
          <w:szCs w:val="22"/>
        </w:rPr>
        <w:t xml:space="preserve"> orgán následující stanovisko</w:t>
      </w:r>
      <w:r>
        <w:rPr>
          <w:rFonts w:ascii="Arial" w:hAnsi="Arial" w:cs="Arial"/>
          <w:iCs/>
          <w:sz w:val="22"/>
          <w:szCs w:val="22"/>
        </w:rPr>
        <w:t>.</w:t>
      </w:r>
      <w:r w:rsidRPr="008F7D86">
        <w:rPr>
          <w:rFonts w:ascii="Arial" w:hAnsi="Arial" w:cs="Arial"/>
          <w:iCs/>
          <w:color w:val="FF0000"/>
          <w:sz w:val="22"/>
          <w:szCs w:val="22"/>
        </w:rPr>
        <w:t xml:space="preserve"> ................. </w:t>
      </w:r>
    </w:p>
    <w:p w14:paraId="20C40EF8" w14:textId="77777777" w:rsidR="00694841" w:rsidRDefault="00694841" w:rsidP="00694841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</w:p>
    <w:p w14:paraId="1C7F0674" w14:textId="77777777" w:rsidR="00694841" w:rsidRPr="00620B28" w:rsidRDefault="00694841" w:rsidP="00694841">
      <w:pPr>
        <w:pStyle w:val="Zkladntextodsazen"/>
        <w:tabs>
          <w:tab w:val="left" w:pos="540"/>
        </w:tabs>
        <w:ind w:firstLine="0"/>
        <w:rPr>
          <w:rFonts w:ascii="Arial" w:hAnsi="Arial" w:cs="Arial"/>
          <w:iCs/>
          <w:color w:val="FF0000"/>
          <w:sz w:val="22"/>
          <w:szCs w:val="22"/>
        </w:rPr>
      </w:pP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(Pokud </w:t>
      </w:r>
      <w:r>
        <w:rPr>
          <w:rFonts w:ascii="Arial" w:hAnsi="Arial" w:cs="Arial"/>
          <w:i/>
          <w:iCs/>
          <w:color w:val="FF0000"/>
          <w:sz w:val="22"/>
          <w:szCs w:val="22"/>
        </w:rPr>
        <w:t>státní zaměstnanec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vyjádří v rámci svého práva podle § 36 odst. 3 správního řádu své stanovisko k podkladům, je třeba se s jeho stanoviskem vypořádat v odůvodnění rozhodnutí, stejně jako je třeba se případně vypořádat s návrhy na provedení důkazů či doplnění dokazování, které s</w:t>
      </w:r>
      <w:r>
        <w:rPr>
          <w:rFonts w:ascii="Arial" w:hAnsi="Arial" w:cs="Arial"/>
          <w:i/>
          <w:iCs/>
          <w:color w:val="FF0000"/>
          <w:sz w:val="22"/>
          <w:szCs w:val="22"/>
        </w:rPr>
        <w:t>lužební</w:t>
      </w:r>
      <w:r w:rsidRPr="00A56A19">
        <w:rPr>
          <w:rFonts w:ascii="Arial" w:hAnsi="Arial" w:cs="Arial"/>
          <w:i/>
          <w:iCs/>
          <w:color w:val="FF0000"/>
          <w:sz w:val="22"/>
          <w:szCs w:val="22"/>
        </w:rPr>
        <w:t xml:space="preserve"> orgán neakceptoval a navrhované důkazy neprovedl – viz § 68 odst. 3 správního řádu.)</w:t>
      </w:r>
      <w:r w:rsidRPr="00620B28">
        <w:rPr>
          <w:rFonts w:ascii="Arial" w:hAnsi="Arial" w:cs="Arial"/>
          <w:iCs/>
          <w:color w:val="FF0000"/>
          <w:sz w:val="22"/>
          <w:szCs w:val="22"/>
        </w:rPr>
        <w:t xml:space="preserve"> </w:t>
      </w:r>
    </w:p>
    <w:p w14:paraId="5027591F" w14:textId="77777777" w:rsidR="00694841" w:rsidRDefault="00694841" w:rsidP="00694841">
      <w:pPr>
        <w:spacing w:line="240" w:lineRule="auto"/>
        <w:contextualSpacing/>
        <w:rPr>
          <w:rFonts w:ascii="Arial" w:hAnsi="Arial" w:cs="Arial"/>
          <w:b/>
        </w:rPr>
      </w:pPr>
    </w:p>
    <w:p w14:paraId="1092D0F5" w14:textId="085D93DE" w:rsidR="00694841" w:rsidRPr="00EB30DC" w:rsidRDefault="00694841" w:rsidP="00694841">
      <w:pPr>
        <w:spacing w:line="240" w:lineRule="auto"/>
        <w:contextualSpacing/>
        <w:jc w:val="both"/>
        <w:rPr>
          <w:rFonts w:ascii="Arial" w:hAnsi="Arial" w:cs="Arial"/>
        </w:rPr>
      </w:pPr>
      <w:r w:rsidRPr="002B757B">
        <w:rPr>
          <w:rFonts w:ascii="Arial" w:eastAsia="Times New Roman" w:hAnsi="Arial" w:cs="Arial"/>
        </w:rPr>
        <w:t xml:space="preserve">Na základě výše uvedeného rozhodl </w:t>
      </w:r>
      <w:r w:rsidRPr="00DC41D6">
        <w:rPr>
          <w:rFonts w:ascii="Arial" w:eastAsia="Times New Roman" w:hAnsi="Arial" w:cs="Arial"/>
        </w:rPr>
        <w:t xml:space="preserve">služební orgán </w:t>
      </w:r>
      <w:r w:rsidRPr="002B757B">
        <w:rPr>
          <w:rFonts w:ascii="Arial" w:eastAsia="Times New Roman" w:hAnsi="Arial" w:cs="Arial"/>
        </w:rPr>
        <w:t>o</w:t>
      </w:r>
      <w:r>
        <w:rPr>
          <w:rFonts w:ascii="Arial" w:hAnsi="Arial" w:cs="Arial"/>
        </w:rPr>
        <w:t xml:space="preserve"> skončení služebního poměru </w:t>
      </w:r>
      <w:r>
        <w:rPr>
          <w:rFonts w:ascii="Arial" w:hAnsi="Arial" w:cs="Arial"/>
          <w:color w:val="FF0000"/>
        </w:rPr>
        <w:t xml:space="preserve">státního zaměstnance/státní zaměstnankyně </w:t>
      </w:r>
      <w:r>
        <w:rPr>
          <w:rFonts w:ascii="Arial" w:eastAsia="Times New Roman" w:hAnsi="Arial" w:cs="Arial"/>
          <w:lang w:eastAsia="cs-CZ"/>
        </w:rPr>
        <w:t xml:space="preserve">podle § 72 odst. 1 písm. </w:t>
      </w:r>
      <w:r w:rsidR="005E04AA">
        <w:rPr>
          <w:rFonts w:ascii="Arial" w:eastAsia="Times New Roman" w:hAnsi="Arial" w:cs="Arial"/>
          <w:lang w:eastAsia="cs-CZ"/>
        </w:rPr>
        <w:t>d</w:t>
      </w:r>
      <w:r>
        <w:rPr>
          <w:rFonts w:ascii="Arial" w:eastAsia="Times New Roman" w:hAnsi="Arial" w:cs="Arial"/>
          <w:lang w:eastAsia="cs-CZ"/>
        </w:rPr>
        <w:t>) zákona o státní službě</w:t>
      </w:r>
      <w:r>
        <w:rPr>
          <w:rFonts w:ascii="Arial" w:hAnsi="Arial" w:cs="Arial"/>
        </w:rPr>
        <w:t xml:space="preserve">. V souladu s § 72 odst. 2 zákona o státní službě služební poměr </w:t>
      </w:r>
      <w:r>
        <w:rPr>
          <w:rFonts w:ascii="Arial" w:hAnsi="Arial" w:cs="Arial"/>
          <w:color w:val="FF0000"/>
        </w:rPr>
        <w:t xml:space="preserve">státního zaměstnance/státní zaměstnankyně </w:t>
      </w:r>
      <w:r>
        <w:rPr>
          <w:rFonts w:ascii="Arial" w:hAnsi="Arial" w:cs="Arial"/>
        </w:rPr>
        <w:t xml:space="preserve">skončí uplynutím doby </w:t>
      </w:r>
      <w:del w:id="13" w:author="Malinovský Jakub, Mgr." w:date="2025-05-21T14:14:00Z">
        <w:r w:rsidDel="00116E21">
          <w:rPr>
            <w:rFonts w:ascii="Arial" w:hAnsi="Arial" w:cs="Arial"/>
          </w:rPr>
          <w:delText xml:space="preserve">2 kalendářních měsíců, která začíná běžet prvním dnem kalendářního měsíce následujícího po dni doručení tohoto rozhodnutí. </w:delText>
        </w:r>
      </w:del>
      <w:bookmarkStart w:id="14" w:name="_Hlk198799099"/>
      <w:bookmarkStart w:id="15" w:name="_Hlk198799605"/>
      <w:ins w:id="16" w:author="Malinovský Jakub, Mgr." w:date="2025-05-21T14:14:00Z">
        <w:r w:rsidR="00116E21" w:rsidRPr="00116E21">
          <w:rPr>
            <w:rFonts w:ascii="Arial" w:hAnsi="Arial" w:cs="Arial"/>
          </w:rPr>
          <w:t>1 měsíce, přičemž tato doba začne běžet dnem doručení rozhodnutí o skončení služebního poměru a skončí uplynutím dne, který se číslem shoduje se dnem doručení rozhodnutí</w:t>
        </w:r>
      </w:ins>
      <w:ins w:id="17" w:author="Malinovský Jakub, Mgr." w:date="2025-05-21T14:31:00Z">
        <w:r w:rsidR="00CA3F0D">
          <w:rPr>
            <w:rFonts w:ascii="Arial" w:hAnsi="Arial" w:cs="Arial"/>
          </w:rPr>
          <w:t>; n</w:t>
        </w:r>
      </w:ins>
      <w:ins w:id="18" w:author="Malinovský Jakub, Mgr." w:date="2025-05-21T14:14:00Z">
        <w:r w:rsidR="00116E21" w:rsidRPr="00116E21">
          <w:rPr>
            <w:rFonts w:ascii="Arial" w:hAnsi="Arial" w:cs="Arial"/>
          </w:rPr>
          <w:t>ení-li takový den v posledním měsíci, připadne její konec na poslední den měsíce</w:t>
        </w:r>
        <w:bookmarkEnd w:id="15"/>
        <w:r w:rsidR="00116E21">
          <w:rPr>
            <w:rFonts w:ascii="Arial" w:hAnsi="Arial" w:cs="Arial"/>
          </w:rPr>
          <w:t>.</w:t>
        </w:r>
      </w:ins>
      <w:bookmarkEnd w:id="14"/>
    </w:p>
    <w:p w14:paraId="6B67008C" w14:textId="77777777" w:rsidR="00694841" w:rsidRPr="00ED5A26" w:rsidRDefault="00694841" w:rsidP="00694841">
      <w:pPr>
        <w:spacing w:after="0" w:line="240" w:lineRule="auto"/>
        <w:contextualSpacing/>
        <w:rPr>
          <w:rFonts w:ascii="Arial" w:hAnsi="Arial" w:cs="Arial"/>
        </w:rPr>
      </w:pPr>
    </w:p>
    <w:p w14:paraId="698CE7E1" w14:textId="77777777" w:rsidR="00694841" w:rsidRPr="00F37523" w:rsidRDefault="00694841" w:rsidP="00694841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F37523">
        <w:rPr>
          <w:rFonts w:ascii="Arial" w:eastAsia="Times New Roman" w:hAnsi="Arial" w:cs="Arial"/>
          <w:b/>
          <w:spacing w:val="40"/>
          <w:lang w:eastAsia="cs-CZ"/>
        </w:rPr>
        <w:t>Poučení:</w:t>
      </w:r>
    </w:p>
    <w:p w14:paraId="5DA887AA" w14:textId="77777777" w:rsidR="00694841" w:rsidRDefault="00694841" w:rsidP="00694841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F37523">
        <w:rPr>
          <w:rFonts w:ascii="Arial" w:hAnsi="Arial" w:cs="Arial"/>
        </w:rPr>
        <w:t xml:space="preserve">Proti tomuto rozhodnutí lze </w:t>
      </w:r>
      <w:r w:rsidRPr="00F37523">
        <w:rPr>
          <w:rFonts w:ascii="Arial" w:eastAsia="Times New Roman" w:hAnsi="Arial" w:cs="Arial"/>
          <w:lang w:eastAsia="cs-CZ"/>
        </w:rPr>
        <w:t>podle § 81 a násl.</w:t>
      </w:r>
      <w:r>
        <w:rPr>
          <w:rFonts w:ascii="Arial" w:eastAsia="Times New Roman" w:hAnsi="Arial" w:cs="Arial"/>
          <w:lang w:eastAsia="cs-CZ"/>
        </w:rPr>
        <w:t xml:space="preserve"> správního řádu</w:t>
      </w:r>
      <w:r w:rsidRPr="00F37523">
        <w:rPr>
          <w:rFonts w:ascii="Arial" w:hAnsi="Arial" w:cs="Arial"/>
        </w:rPr>
        <w:t xml:space="preserve"> podat odvolání u </w:t>
      </w:r>
      <w:r w:rsidRPr="00F37523">
        <w:rPr>
          <w:rFonts w:ascii="Arial" w:hAnsi="Arial" w:cs="Arial"/>
          <w:i/>
          <w:color w:val="FF0000"/>
        </w:rPr>
        <w:t>(označení služebního orgánu, který napadené rozhodnutí vydal)</w:t>
      </w:r>
      <w:r w:rsidRPr="00F37523">
        <w:rPr>
          <w:rFonts w:ascii="Arial" w:hAnsi="Arial" w:cs="Arial"/>
        </w:rPr>
        <w:t xml:space="preserve">, a to do 15 dnů ode dne jeho oznámení. Odvolacím orgánem je </w:t>
      </w:r>
      <w:r w:rsidRPr="00F37523">
        <w:rPr>
          <w:rFonts w:ascii="Arial" w:eastAsia="Times New Roman" w:hAnsi="Arial" w:cs="Arial"/>
          <w:i/>
          <w:color w:val="FF0000"/>
          <w:lang w:eastAsia="cs-CZ"/>
        </w:rPr>
        <w:t>(označení nadřízeného služebního orgánu)</w:t>
      </w:r>
      <w:r>
        <w:rPr>
          <w:rFonts w:ascii="Arial" w:hAnsi="Arial" w:cs="Arial"/>
        </w:rPr>
        <w:t>,</w:t>
      </w:r>
      <w:r w:rsidRPr="00F37523">
        <w:rPr>
          <w:rFonts w:ascii="Arial" w:hAnsi="Arial" w:cs="Arial"/>
        </w:rPr>
        <w:t xml:space="preserve"> jako nadřízený služební </w:t>
      </w:r>
      <w:r w:rsidRPr="00F37523">
        <w:rPr>
          <w:rFonts w:ascii="Arial" w:hAnsi="Arial" w:cs="Arial"/>
        </w:rPr>
        <w:lastRenderedPageBreak/>
        <w:t xml:space="preserve">orgán podle § 162 odst. 4 </w:t>
      </w:r>
      <w:r w:rsidRPr="00F37523">
        <w:rPr>
          <w:rFonts w:ascii="Arial" w:eastAsia="Times New Roman" w:hAnsi="Arial" w:cs="Arial"/>
          <w:lang w:eastAsia="cs-CZ"/>
        </w:rPr>
        <w:t xml:space="preserve">písm. </w:t>
      </w:r>
      <w:r w:rsidRPr="00F37523">
        <w:rPr>
          <w:rFonts w:ascii="Arial" w:eastAsia="Times New Roman" w:hAnsi="Arial" w:cs="Arial"/>
          <w:color w:val="FF0000"/>
          <w:lang w:eastAsia="cs-CZ"/>
        </w:rPr>
        <w:t>x</w:t>
      </w:r>
      <w:r w:rsidRPr="00F37523">
        <w:rPr>
          <w:rFonts w:ascii="Arial" w:eastAsia="Times New Roman" w:hAnsi="Arial" w:cs="Arial"/>
          <w:lang w:eastAsia="cs-CZ"/>
        </w:rPr>
        <w:t>)</w:t>
      </w:r>
      <w:r w:rsidRPr="00F37523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37523">
        <w:rPr>
          <w:rFonts w:ascii="Arial" w:hAnsi="Arial" w:cs="Arial"/>
        </w:rPr>
        <w:t>zákona o státní službě.</w:t>
      </w:r>
      <w:r>
        <w:rPr>
          <w:rFonts w:ascii="Arial" w:hAnsi="Arial" w:cs="Arial"/>
        </w:rPr>
        <w:t xml:space="preserve"> </w:t>
      </w:r>
      <w:r w:rsidRPr="00F37523">
        <w:rPr>
          <w:rFonts w:ascii="Arial" w:hAnsi="Arial" w:cs="Arial"/>
        </w:rPr>
        <w:t xml:space="preserve">Odvolání proti tomuto rozhodnutí nemá v souladu s § 168 odst. 2 zákona o státní službě odkladný účinek. </w:t>
      </w:r>
    </w:p>
    <w:p w14:paraId="2569784D" w14:textId="77777777" w:rsidR="00694841" w:rsidRDefault="00694841" w:rsidP="00694841">
      <w:pPr>
        <w:spacing w:line="240" w:lineRule="auto"/>
        <w:contextualSpacing/>
        <w:jc w:val="both"/>
        <w:rPr>
          <w:rFonts w:ascii="Arial" w:hAnsi="Arial" w:cs="Arial"/>
        </w:rPr>
      </w:pPr>
    </w:p>
    <w:p w14:paraId="2A62CF4D" w14:textId="77777777" w:rsidR="007D0681" w:rsidRDefault="007D0681" w:rsidP="00694841">
      <w:pPr>
        <w:spacing w:line="240" w:lineRule="auto"/>
        <w:contextualSpacing/>
        <w:jc w:val="both"/>
        <w:rPr>
          <w:rFonts w:ascii="Arial" w:hAnsi="Arial" w:cs="Arial"/>
        </w:rPr>
      </w:pPr>
    </w:p>
    <w:p w14:paraId="71851D29" w14:textId="77777777" w:rsidR="007D0681" w:rsidRDefault="007D0681" w:rsidP="00694841">
      <w:pPr>
        <w:spacing w:line="240" w:lineRule="auto"/>
        <w:contextualSpacing/>
        <w:jc w:val="both"/>
        <w:rPr>
          <w:rFonts w:ascii="Arial" w:hAnsi="Arial" w:cs="Arial"/>
        </w:rPr>
      </w:pPr>
    </w:p>
    <w:p w14:paraId="5A38D8E5" w14:textId="77777777" w:rsidR="00694841" w:rsidRPr="00F37523" w:rsidRDefault="00694841" w:rsidP="00694841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>Jméno, příjmení, funkce a podpis</w:t>
      </w:r>
    </w:p>
    <w:p w14:paraId="51E5A880" w14:textId="77777777" w:rsidR="00694841" w:rsidRPr="00F37523" w:rsidRDefault="00694841" w:rsidP="00694841">
      <w:pPr>
        <w:spacing w:line="240" w:lineRule="auto"/>
        <w:ind w:left="4956" w:firstLine="708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 xml:space="preserve">        oprávněné úřední osoby</w:t>
      </w:r>
    </w:p>
    <w:p w14:paraId="727E1222" w14:textId="77777777" w:rsidR="00694841" w:rsidRPr="00F37523" w:rsidRDefault="00694841" w:rsidP="00694841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</w:r>
      <w:r w:rsidRPr="00F37523">
        <w:rPr>
          <w:rFonts w:ascii="Arial" w:hAnsi="Arial" w:cs="Arial"/>
          <w:color w:val="FF0000"/>
        </w:rPr>
        <w:tab/>
        <w:t xml:space="preserve">           (služebního orgánu)</w:t>
      </w:r>
      <w:r w:rsidRPr="00F37523">
        <w:rPr>
          <w:rFonts w:ascii="Arial" w:hAnsi="Arial" w:cs="Arial"/>
          <w:color w:val="FF0000"/>
          <w:vertAlign w:val="superscript"/>
        </w:rPr>
        <w:footnoteReference w:id="4"/>
      </w:r>
    </w:p>
    <w:p w14:paraId="698AA82C" w14:textId="77777777" w:rsidR="00694841" w:rsidRPr="00F37523" w:rsidRDefault="00694841" w:rsidP="00694841">
      <w:pPr>
        <w:spacing w:line="240" w:lineRule="auto"/>
        <w:contextualSpacing/>
        <w:jc w:val="both"/>
        <w:rPr>
          <w:rFonts w:ascii="Arial" w:hAnsi="Arial" w:cs="Arial"/>
        </w:rPr>
      </w:pPr>
    </w:p>
    <w:p w14:paraId="076289B6" w14:textId="77777777" w:rsidR="00694841" w:rsidRDefault="00694841" w:rsidP="00694841">
      <w:pPr>
        <w:spacing w:line="240" w:lineRule="auto"/>
        <w:contextualSpacing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F37523">
        <w:rPr>
          <w:rFonts w:ascii="Arial" w:hAnsi="Arial" w:cs="Arial"/>
          <w:color w:val="FF0000"/>
        </w:rPr>
        <w:t>Otisk úředního razítka</w:t>
      </w:r>
    </w:p>
    <w:p w14:paraId="33016E6E" w14:textId="77777777" w:rsidR="00F25845" w:rsidRDefault="00F25845" w:rsidP="00694841">
      <w:pPr>
        <w:spacing w:line="240" w:lineRule="auto"/>
        <w:contextualSpacing/>
        <w:jc w:val="center"/>
        <w:rPr>
          <w:rFonts w:ascii="Arial" w:eastAsia="Times New Roman" w:hAnsi="Arial" w:cs="Arial"/>
          <w:b/>
          <w:spacing w:val="56"/>
          <w:lang w:eastAsia="cs-CZ"/>
        </w:rPr>
      </w:pPr>
    </w:p>
    <w:sectPr w:rsidR="00F258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2F52C" w14:textId="77777777" w:rsidR="00AC65B6" w:rsidRDefault="00AC65B6" w:rsidP="00D46F98">
      <w:pPr>
        <w:spacing w:after="0" w:line="240" w:lineRule="auto"/>
      </w:pPr>
      <w:r>
        <w:separator/>
      </w:r>
    </w:p>
  </w:endnote>
  <w:endnote w:type="continuationSeparator" w:id="0">
    <w:p w14:paraId="7E19EF03" w14:textId="77777777" w:rsidR="00AC65B6" w:rsidRDefault="00AC65B6" w:rsidP="00D46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009844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9F0E66A" w14:textId="77777777" w:rsidR="0032011A" w:rsidRPr="00A2583E" w:rsidRDefault="0032011A">
        <w:pPr>
          <w:pStyle w:val="Zpat"/>
          <w:jc w:val="center"/>
          <w:rPr>
            <w:rFonts w:ascii="Arial" w:hAnsi="Arial" w:cs="Arial"/>
          </w:rPr>
        </w:pPr>
        <w:r w:rsidRPr="00A2583E">
          <w:rPr>
            <w:rFonts w:ascii="Arial" w:hAnsi="Arial" w:cs="Arial"/>
          </w:rPr>
          <w:fldChar w:fldCharType="begin"/>
        </w:r>
        <w:r w:rsidRPr="00A2583E">
          <w:rPr>
            <w:rFonts w:ascii="Arial" w:hAnsi="Arial" w:cs="Arial"/>
          </w:rPr>
          <w:instrText>PAGE   \* MERGEFORMAT</w:instrText>
        </w:r>
        <w:r w:rsidRPr="00A2583E">
          <w:rPr>
            <w:rFonts w:ascii="Arial" w:hAnsi="Arial" w:cs="Arial"/>
          </w:rPr>
          <w:fldChar w:fldCharType="separate"/>
        </w:r>
        <w:r w:rsidR="00C41C9F">
          <w:rPr>
            <w:rFonts w:ascii="Arial" w:hAnsi="Arial" w:cs="Arial"/>
            <w:noProof/>
          </w:rPr>
          <w:t>2</w:t>
        </w:r>
        <w:r w:rsidRPr="00A2583E">
          <w:rPr>
            <w:rFonts w:ascii="Arial" w:hAnsi="Arial" w:cs="Arial"/>
          </w:rPr>
          <w:fldChar w:fldCharType="end"/>
        </w:r>
      </w:p>
    </w:sdtContent>
  </w:sdt>
  <w:p w14:paraId="39C45942" w14:textId="77777777" w:rsidR="0032011A" w:rsidRDefault="00320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F9F9E" w14:textId="77777777" w:rsidR="00AC65B6" w:rsidRDefault="00AC65B6" w:rsidP="00D46F98">
      <w:pPr>
        <w:spacing w:after="0" w:line="240" w:lineRule="auto"/>
      </w:pPr>
      <w:r>
        <w:separator/>
      </w:r>
    </w:p>
  </w:footnote>
  <w:footnote w:type="continuationSeparator" w:id="0">
    <w:p w14:paraId="7EFE1A36" w14:textId="77777777" w:rsidR="00AC65B6" w:rsidRDefault="00AC65B6" w:rsidP="00D46F98">
      <w:pPr>
        <w:spacing w:after="0" w:line="240" w:lineRule="auto"/>
      </w:pPr>
      <w:r>
        <w:continuationSeparator/>
      </w:r>
    </w:p>
  </w:footnote>
  <w:footnote w:id="1">
    <w:p w14:paraId="54C58FB0" w14:textId="77777777" w:rsidR="00BC6554" w:rsidRPr="006722EF" w:rsidRDefault="00BC6554" w:rsidP="00A2583E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22E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722EF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</w:t>
      </w:r>
      <w:r>
        <w:rPr>
          <w:rFonts w:ascii="Arial" w:hAnsi="Arial" w:cs="Arial"/>
          <w:color w:val="FF0000"/>
          <w:sz w:val="18"/>
          <w:szCs w:val="18"/>
        </w:rPr>
        <w:t>, resp. že bez doplnění či </w:t>
      </w:r>
      <w:r w:rsidRPr="006722EF">
        <w:rPr>
          <w:rFonts w:ascii="Arial" w:hAnsi="Arial" w:cs="Arial"/>
          <w:color w:val="FF0000"/>
          <w:sz w:val="18"/>
          <w:szCs w:val="18"/>
        </w:rPr>
        <w:t>úpravy splňuj</w:t>
      </w:r>
      <w:r>
        <w:rPr>
          <w:rFonts w:ascii="Arial" w:hAnsi="Arial" w:cs="Arial"/>
          <w:color w:val="FF0000"/>
          <w:sz w:val="18"/>
          <w:szCs w:val="18"/>
        </w:rPr>
        <w:t>e</w:t>
      </w:r>
      <w:r w:rsidRPr="006722EF">
        <w:rPr>
          <w:rFonts w:ascii="Arial" w:hAnsi="Arial" w:cs="Arial"/>
          <w:color w:val="FF0000"/>
          <w:sz w:val="18"/>
          <w:szCs w:val="18"/>
        </w:rPr>
        <w:t xml:space="preserve"> podmínky § 68 a 69 zákona č. 500/2004 Sb., správní řád, ve znění pozdějších předpisů.</w:t>
      </w:r>
    </w:p>
  </w:footnote>
  <w:footnote w:id="2">
    <w:p w14:paraId="5A171995" w14:textId="77777777" w:rsidR="00694841" w:rsidRDefault="00694841" w:rsidP="00694841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433D5E77" w14:textId="3D1ADE5F" w:rsidR="00694841" w:rsidRPr="004447F4" w:rsidRDefault="00694841" w:rsidP="00694841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447F4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447F4">
        <w:rPr>
          <w:rFonts w:ascii="Arial" w:hAnsi="Arial" w:cs="Arial"/>
          <w:color w:val="FF0000"/>
          <w:sz w:val="18"/>
          <w:szCs w:val="18"/>
        </w:rPr>
        <w:t xml:space="preserve"> Vzhledem k tomu, že v případě tohoto </w:t>
      </w:r>
      <w:r w:rsidR="00D25AEE">
        <w:rPr>
          <w:rFonts w:ascii="Arial" w:hAnsi="Arial" w:cs="Arial"/>
          <w:color w:val="FF0000"/>
          <w:sz w:val="18"/>
          <w:szCs w:val="18"/>
        </w:rPr>
        <w:t xml:space="preserve">způsobu </w:t>
      </w:r>
      <w:r w:rsidRPr="004447F4">
        <w:rPr>
          <w:rFonts w:ascii="Arial" w:hAnsi="Arial" w:cs="Arial"/>
          <w:color w:val="FF0000"/>
          <w:sz w:val="18"/>
          <w:szCs w:val="18"/>
        </w:rPr>
        <w:t>skončení</w:t>
      </w:r>
      <w:r w:rsidR="00D25AEE">
        <w:rPr>
          <w:rFonts w:ascii="Arial" w:hAnsi="Arial" w:cs="Arial"/>
          <w:color w:val="FF0000"/>
          <w:sz w:val="18"/>
          <w:szCs w:val="18"/>
        </w:rPr>
        <w:t xml:space="preserve"> služebního poměru</w:t>
      </w:r>
      <w:r w:rsidRPr="004447F4">
        <w:rPr>
          <w:rFonts w:ascii="Arial" w:hAnsi="Arial" w:cs="Arial"/>
          <w:color w:val="FF0000"/>
          <w:sz w:val="18"/>
          <w:szCs w:val="18"/>
        </w:rPr>
        <w:t xml:space="preserve"> budou v zásadě vždy podklady k dispozici již při zahájení řízení, lze na základě § 46 odst. 3 správního řádu spojit oznámení o zahájení řízení s výzvou k seznámení s podklady pro vydání rozhodnutí. </w:t>
      </w:r>
    </w:p>
  </w:footnote>
  <w:footnote w:id="4">
    <w:p w14:paraId="245DE64E" w14:textId="77777777" w:rsidR="00694841" w:rsidRPr="00CA27AC" w:rsidRDefault="00694841" w:rsidP="00694841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 xml:space="preserve">zasílaném </w:t>
      </w:r>
      <w:r w:rsidRPr="006477DF">
        <w:rPr>
          <w:rFonts w:ascii="Arial" w:hAnsi="Arial" w:cs="Arial"/>
          <w:color w:val="FF0000"/>
          <w:sz w:val="18"/>
          <w:szCs w:val="18"/>
        </w:rPr>
        <w:t xml:space="preserve">státnímu zaměstnanci </w:t>
      </w:r>
      <w:r w:rsidRPr="00CA27AC">
        <w:rPr>
          <w:rFonts w:ascii="Arial" w:hAnsi="Arial" w:cs="Arial"/>
          <w:color w:val="FF0000"/>
          <w:sz w:val="18"/>
          <w:szCs w:val="18"/>
        </w:rPr>
        <w:t>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315A" w14:textId="77777777" w:rsidR="0032011A" w:rsidRDefault="00C41C9F" w:rsidP="0032011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5</w:t>
    </w:r>
    <w:r w:rsidR="0032011A">
      <w:rPr>
        <w:rFonts w:ascii="Arial" w:hAnsi="Arial" w:cs="Arial"/>
      </w:rPr>
      <w:t xml:space="preserve">    </w:t>
    </w:r>
  </w:p>
  <w:p w14:paraId="787536CA" w14:textId="77777777" w:rsidR="0032011A" w:rsidRDefault="00C41C9F" w:rsidP="00A2583E">
    <w:pPr>
      <w:pStyle w:val="Zhlav"/>
      <w:jc w:val="right"/>
    </w:pPr>
    <w:r>
      <w:rPr>
        <w:rFonts w:ascii="Arial" w:hAnsi="Arial" w:cs="Arial"/>
      </w:rPr>
      <w:t>k Metodickému pokynu č. 1</w:t>
    </w:r>
    <w:r w:rsidR="0032011A">
      <w:rPr>
        <w:rFonts w:ascii="Arial" w:hAnsi="Arial" w:cs="Arial"/>
      </w:rPr>
      <w:t>/20</w:t>
    </w:r>
    <w:r w:rsidR="007B714B">
      <w:rPr>
        <w:rFonts w:ascii="Arial" w:hAnsi="Arial" w:cs="Arial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6B2"/>
    <w:multiLevelType w:val="hybridMultilevel"/>
    <w:tmpl w:val="C73867C0"/>
    <w:lvl w:ilvl="0" w:tplc="620C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03D6F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4951F3"/>
    <w:multiLevelType w:val="hybridMultilevel"/>
    <w:tmpl w:val="F4D4FE06"/>
    <w:lvl w:ilvl="0" w:tplc="C19886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20DD2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302952"/>
    <w:multiLevelType w:val="hybridMultilevel"/>
    <w:tmpl w:val="0346FD68"/>
    <w:lvl w:ilvl="0" w:tplc="412C9364">
      <w:start w:val="1"/>
      <w:numFmt w:val="decimal"/>
      <w:lvlText w:val="%1."/>
      <w:lvlJc w:val="left"/>
      <w:pPr>
        <w:ind w:left="285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3570" w:hanging="360"/>
      </w:pPr>
    </w:lvl>
    <w:lvl w:ilvl="2" w:tplc="0405001B" w:tentative="1">
      <w:start w:val="1"/>
      <w:numFmt w:val="lowerRoman"/>
      <w:lvlText w:val="%3."/>
      <w:lvlJc w:val="right"/>
      <w:pPr>
        <w:ind w:left="4290" w:hanging="180"/>
      </w:pPr>
    </w:lvl>
    <w:lvl w:ilvl="3" w:tplc="0405000F" w:tentative="1">
      <w:start w:val="1"/>
      <w:numFmt w:val="decimal"/>
      <w:lvlText w:val="%4."/>
      <w:lvlJc w:val="left"/>
      <w:pPr>
        <w:ind w:left="5010" w:hanging="360"/>
      </w:pPr>
    </w:lvl>
    <w:lvl w:ilvl="4" w:tplc="04050019" w:tentative="1">
      <w:start w:val="1"/>
      <w:numFmt w:val="lowerLetter"/>
      <w:lvlText w:val="%5."/>
      <w:lvlJc w:val="left"/>
      <w:pPr>
        <w:ind w:left="5730" w:hanging="360"/>
      </w:pPr>
    </w:lvl>
    <w:lvl w:ilvl="5" w:tplc="0405001B" w:tentative="1">
      <w:start w:val="1"/>
      <w:numFmt w:val="lowerRoman"/>
      <w:lvlText w:val="%6."/>
      <w:lvlJc w:val="right"/>
      <w:pPr>
        <w:ind w:left="6450" w:hanging="180"/>
      </w:pPr>
    </w:lvl>
    <w:lvl w:ilvl="6" w:tplc="0405000F" w:tentative="1">
      <w:start w:val="1"/>
      <w:numFmt w:val="decimal"/>
      <w:lvlText w:val="%7."/>
      <w:lvlJc w:val="left"/>
      <w:pPr>
        <w:ind w:left="7170" w:hanging="360"/>
      </w:pPr>
    </w:lvl>
    <w:lvl w:ilvl="7" w:tplc="04050019" w:tentative="1">
      <w:start w:val="1"/>
      <w:numFmt w:val="lowerLetter"/>
      <w:lvlText w:val="%8."/>
      <w:lvlJc w:val="left"/>
      <w:pPr>
        <w:ind w:left="7890" w:hanging="360"/>
      </w:pPr>
    </w:lvl>
    <w:lvl w:ilvl="8" w:tplc="040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" w15:restartNumberingAfterBreak="0">
    <w:nsid w:val="1FC61D2C"/>
    <w:multiLevelType w:val="hybridMultilevel"/>
    <w:tmpl w:val="3604B3EE"/>
    <w:lvl w:ilvl="0" w:tplc="4D3C5018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241DBE"/>
    <w:multiLevelType w:val="hybridMultilevel"/>
    <w:tmpl w:val="ADC870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97D08"/>
    <w:multiLevelType w:val="hybridMultilevel"/>
    <w:tmpl w:val="6CBE1066"/>
    <w:lvl w:ilvl="0" w:tplc="669AAD5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C27A55"/>
    <w:multiLevelType w:val="hybridMultilevel"/>
    <w:tmpl w:val="CC7439F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linovský Jakub, Mgr.">
    <w15:presenceInfo w15:providerId="AD" w15:userId="S::jakub.malinovsky@mvcr.cz::46805576-159c-4612-afc4-81e9cd6570b4"/>
  </w15:person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F98"/>
    <w:rsid w:val="0000120C"/>
    <w:rsid w:val="00004D53"/>
    <w:rsid w:val="000100D3"/>
    <w:rsid w:val="00026DF9"/>
    <w:rsid w:val="0002734F"/>
    <w:rsid w:val="00061058"/>
    <w:rsid w:val="000801E3"/>
    <w:rsid w:val="00097E0C"/>
    <w:rsid w:val="000B189D"/>
    <w:rsid w:val="000B294C"/>
    <w:rsid w:val="000D6203"/>
    <w:rsid w:val="000E38F5"/>
    <w:rsid w:val="00116E21"/>
    <w:rsid w:val="00130752"/>
    <w:rsid w:val="00134E3A"/>
    <w:rsid w:val="00147C0D"/>
    <w:rsid w:val="00156FB4"/>
    <w:rsid w:val="00195DFA"/>
    <w:rsid w:val="001C1CFA"/>
    <w:rsid w:val="001C6C61"/>
    <w:rsid w:val="002016D3"/>
    <w:rsid w:val="00234045"/>
    <w:rsid w:val="00285841"/>
    <w:rsid w:val="002D355E"/>
    <w:rsid w:val="002D4081"/>
    <w:rsid w:val="002D69EA"/>
    <w:rsid w:val="002F1DE6"/>
    <w:rsid w:val="002F4D67"/>
    <w:rsid w:val="0030054B"/>
    <w:rsid w:val="00300F33"/>
    <w:rsid w:val="00301334"/>
    <w:rsid w:val="0032011A"/>
    <w:rsid w:val="003239E8"/>
    <w:rsid w:val="00362260"/>
    <w:rsid w:val="003849C8"/>
    <w:rsid w:val="00384E85"/>
    <w:rsid w:val="003B58B4"/>
    <w:rsid w:val="003C31AD"/>
    <w:rsid w:val="003C4550"/>
    <w:rsid w:val="003C7FF9"/>
    <w:rsid w:val="003D0154"/>
    <w:rsid w:val="003E2ED5"/>
    <w:rsid w:val="003F1141"/>
    <w:rsid w:val="00423BE4"/>
    <w:rsid w:val="00435733"/>
    <w:rsid w:val="00457BBF"/>
    <w:rsid w:val="00460971"/>
    <w:rsid w:val="00486C4E"/>
    <w:rsid w:val="0049528A"/>
    <w:rsid w:val="004B226F"/>
    <w:rsid w:val="00504387"/>
    <w:rsid w:val="005133BA"/>
    <w:rsid w:val="00533FD9"/>
    <w:rsid w:val="00557EAB"/>
    <w:rsid w:val="00577474"/>
    <w:rsid w:val="00583737"/>
    <w:rsid w:val="005959C8"/>
    <w:rsid w:val="005B6F0F"/>
    <w:rsid w:val="005B720F"/>
    <w:rsid w:val="005E04AA"/>
    <w:rsid w:val="005E4B9B"/>
    <w:rsid w:val="005E516C"/>
    <w:rsid w:val="00623ABE"/>
    <w:rsid w:val="00644CDD"/>
    <w:rsid w:val="006477DF"/>
    <w:rsid w:val="006566AA"/>
    <w:rsid w:val="00656BF6"/>
    <w:rsid w:val="00694841"/>
    <w:rsid w:val="006A11E4"/>
    <w:rsid w:val="006A7265"/>
    <w:rsid w:val="006B78D1"/>
    <w:rsid w:val="006D2AF5"/>
    <w:rsid w:val="006D3396"/>
    <w:rsid w:val="00704928"/>
    <w:rsid w:val="00735019"/>
    <w:rsid w:val="007530A7"/>
    <w:rsid w:val="00755199"/>
    <w:rsid w:val="00760679"/>
    <w:rsid w:val="00774D3B"/>
    <w:rsid w:val="00795C6C"/>
    <w:rsid w:val="007B160E"/>
    <w:rsid w:val="007B714B"/>
    <w:rsid w:val="007B7DC1"/>
    <w:rsid w:val="007D0681"/>
    <w:rsid w:val="00803BD8"/>
    <w:rsid w:val="00814A73"/>
    <w:rsid w:val="0085535B"/>
    <w:rsid w:val="008835DF"/>
    <w:rsid w:val="008861C2"/>
    <w:rsid w:val="00897254"/>
    <w:rsid w:val="008A0197"/>
    <w:rsid w:val="008B4415"/>
    <w:rsid w:val="008D23B3"/>
    <w:rsid w:val="008D2F5F"/>
    <w:rsid w:val="008E5529"/>
    <w:rsid w:val="008F200E"/>
    <w:rsid w:val="00916BF6"/>
    <w:rsid w:val="00952AD0"/>
    <w:rsid w:val="009A2B0C"/>
    <w:rsid w:val="009C50A2"/>
    <w:rsid w:val="009C7725"/>
    <w:rsid w:val="009C77B2"/>
    <w:rsid w:val="009D137B"/>
    <w:rsid w:val="009F1AC6"/>
    <w:rsid w:val="00A04E65"/>
    <w:rsid w:val="00A12D38"/>
    <w:rsid w:val="00A2583E"/>
    <w:rsid w:val="00A35C1B"/>
    <w:rsid w:val="00A450AC"/>
    <w:rsid w:val="00A47C43"/>
    <w:rsid w:val="00A5093B"/>
    <w:rsid w:val="00A56A19"/>
    <w:rsid w:val="00A75787"/>
    <w:rsid w:val="00AC525A"/>
    <w:rsid w:val="00AC65B6"/>
    <w:rsid w:val="00AC6AB6"/>
    <w:rsid w:val="00AD6521"/>
    <w:rsid w:val="00AF3D50"/>
    <w:rsid w:val="00B0030F"/>
    <w:rsid w:val="00B050E1"/>
    <w:rsid w:val="00B13D72"/>
    <w:rsid w:val="00B24B57"/>
    <w:rsid w:val="00B337E5"/>
    <w:rsid w:val="00B43905"/>
    <w:rsid w:val="00B45D42"/>
    <w:rsid w:val="00B533CF"/>
    <w:rsid w:val="00B550AF"/>
    <w:rsid w:val="00B6463A"/>
    <w:rsid w:val="00B92C09"/>
    <w:rsid w:val="00B95129"/>
    <w:rsid w:val="00BB53A5"/>
    <w:rsid w:val="00BC6554"/>
    <w:rsid w:val="00BE69C1"/>
    <w:rsid w:val="00C02EDD"/>
    <w:rsid w:val="00C07F80"/>
    <w:rsid w:val="00C11C53"/>
    <w:rsid w:val="00C27BD1"/>
    <w:rsid w:val="00C33441"/>
    <w:rsid w:val="00C41C9F"/>
    <w:rsid w:val="00C44C1D"/>
    <w:rsid w:val="00C52177"/>
    <w:rsid w:val="00C679D1"/>
    <w:rsid w:val="00C7419E"/>
    <w:rsid w:val="00C83075"/>
    <w:rsid w:val="00C90949"/>
    <w:rsid w:val="00CA3F0D"/>
    <w:rsid w:val="00CA4A9D"/>
    <w:rsid w:val="00CB7F4E"/>
    <w:rsid w:val="00CC46B4"/>
    <w:rsid w:val="00CC6096"/>
    <w:rsid w:val="00CE32E5"/>
    <w:rsid w:val="00CE4CE9"/>
    <w:rsid w:val="00D232C1"/>
    <w:rsid w:val="00D25AEE"/>
    <w:rsid w:val="00D2682E"/>
    <w:rsid w:val="00D367C0"/>
    <w:rsid w:val="00D4689C"/>
    <w:rsid w:val="00D46C65"/>
    <w:rsid w:val="00D46F98"/>
    <w:rsid w:val="00D552F2"/>
    <w:rsid w:val="00DA378F"/>
    <w:rsid w:val="00DA4A9B"/>
    <w:rsid w:val="00DB09B5"/>
    <w:rsid w:val="00DB49A9"/>
    <w:rsid w:val="00DC0AF3"/>
    <w:rsid w:val="00DC41D6"/>
    <w:rsid w:val="00DC7AC9"/>
    <w:rsid w:val="00DF462E"/>
    <w:rsid w:val="00E5000F"/>
    <w:rsid w:val="00E55AAF"/>
    <w:rsid w:val="00E57C21"/>
    <w:rsid w:val="00E62009"/>
    <w:rsid w:val="00E66386"/>
    <w:rsid w:val="00E83F11"/>
    <w:rsid w:val="00EB0AC3"/>
    <w:rsid w:val="00ED5A26"/>
    <w:rsid w:val="00ED76E5"/>
    <w:rsid w:val="00EE27ED"/>
    <w:rsid w:val="00EF036F"/>
    <w:rsid w:val="00F21184"/>
    <w:rsid w:val="00F25845"/>
    <w:rsid w:val="00F37523"/>
    <w:rsid w:val="00F42B08"/>
    <w:rsid w:val="00F727DF"/>
    <w:rsid w:val="00F755A7"/>
    <w:rsid w:val="00F9274B"/>
    <w:rsid w:val="00F9534E"/>
    <w:rsid w:val="00FC5715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64700"/>
  <w15:docId w15:val="{E66F8F03-7FBB-4BD6-AF6E-DF36E46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52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6F9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6F9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46F9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D46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6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6F98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6F9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5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519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C27BD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C27B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E4CE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2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20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011A"/>
  </w:style>
  <w:style w:type="paragraph" w:styleId="Zpat">
    <w:name w:val="footer"/>
    <w:basedOn w:val="Normln"/>
    <w:link w:val="ZpatChar"/>
    <w:uiPriority w:val="99"/>
    <w:unhideWhenUsed/>
    <w:rsid w:val="00320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11A"/>
  </w:style>
  <w:style w:type="paragraph" w:styleId="Revize">
    <w:name w:val="Revision"/>
    <w:hidden/>
    <w:uiPriority w:val="99"/>
    <w:semiHidden/>
    <w:rsid w:val="00BE69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BDD7D-3F54-4D1E-B139-C90CCAB1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1426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8</cp:revision>
  <cp:lastPrinted>2016-09-20T08:23:00Z</cp:lastPrinted>
  <dcterms:created xsi:type="dcterms:W3CDTF">2025-01-08T14:57:00Z</dcterms:created>
  <dcterms:modified xsi:type="dcterms:W3CDTF">2025-05-22T07:52:00Z</dcterms:modified>
</cp:coreProperties>
</file>