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68A8FF" w14:textId="77777777" w:rsidR="001856A8" w:rsidRPr="00F77885" w:rsidRDefault="006F33CD" w:rsidP="00A95E4D">
      <w:pPr>
        <w:spacing w:after="120" w:line="240" w:lineRule="auto"/>
        <w:jc w:val="center"/>
        <w:rPr>
          <w:rFonts w:ascii="Arial" w:hAnsi="Arial" w:cs="Arial"/>
          <w:b/>
          <w:color w:val="FF0000"/>
        </w:rPr>
      </w:pPr>
      <w:r w:rsidRPr="00F77885">
        <w:rPr>
          <w:rFonts w:ascii="Arial" w:hAnsi="Arial" w:cs="Arial"/>
          <w:b/>
          <w:color w:val="FF0000"/>
        </w:rPr>
        <w:t>VZOR</w:t>
      </w:r>
      <w:r w:rsidR="001856A8" w:rsidRPr="00F77885">
        <w:rPr>
          <w:rStyle w:val="Znakapoznpodarou"/>
          <w:rFonts w:ascii="Arial" w:hAnsi="Arial" w:cs="Arial"/>
          <w:b/>
          <w:color w:val="FF0000"/>
        </w:rPr>
        <w:footnoteReference w:id="1"/>
      </w:r>
    </w:p>
    <w:p w14:paraId="37282F8E" w14:textId="113C64F5" w:rsidR="002765C0" w:rsidRPr="00F77885" w:rsidRDefault="000B26A9" w:rsidP="009D6F93">
      <w:pPr>
        <w:spacing w:after="0" w:line="240" w:lineRule="auto"/>
        <w:jc w:val="center"/>
        <w:rPr>
          <w:rFonts w:ascii="Arial" w:hAnsi="Arial" w:cs="Arial"/>
          <w:b/>
          <w:color w:val="FF0000"/>
        </w:rPr>
      </w:pPr>
      <w:r w:rsidRPr="00F77885">
        <w:rPr>
          <w:rFonts w:ascii="Arial" w:hAnsi="Arial" w:cs="Arial"/>
          <w:b/>
          <w:color w:val="FF0000"/>
        </w:rPr>
        <w:t xml:space="preserve">Rozhodnutí </w:t>
      </w:r>
      <w:r w:rsidR="00301D05" w:rsidRPr="00F77885">
        <w:rPr>
          <w:rFonts w:ascii="Arial" w:hAnsi="Arial" w:cs="Arial"/>
          <w:b/>
          <w:color w:val="FF0000"/>
        </w:rPr>
        <w:t xml:space="preserve">o povolení </w:t>
      </w:r>
      <w:r w:rsidR="00BC7601">
        <w:rPr>
          <w:rFonts w:ascii="Arial" w:hAnsi="Arial" w:cs="Arial"/>
          <w:b/>
          <w:color w:val="FF0000"/>
        </w:rPr>
        <w:t>kratší</w:t>
      </w:r>
      <w:r w:rsidR="00042A3F" w:rsidRPr="00F77885">
        <w:rPr>
          <w:rFonts w:ascii="Arial" w:hAnsi="Arial" w:cs="Arial"/>
          <w:b/>
          <w:color w:val="FF0000"/>
        </w:rPr>
        <w:t xml:space="preserve"> služební doby</w:t>
      </w:r>
      <w:r w:rsidRPr="00F77885">
        <w:rPr>
          <w:rFonts w:ascii="Arial" w:hAnsi="Arial" w:cs="Arial"/>
          <w:b/>
          <w:color w:val="FF0000"/>
        </w:rPr>
        <w:t xml:space="preserve"> </w:t>
      </w:r>
    </w:p>
    <w:p w14:paraId="1BB52A2A" w14:textId="77777777" w:rsidR="006F33CD" w:rsidRPr="00F77885" w:rsidRDefault="001856A8" w:rsidP="009D6F93">
      <w:pPr>
        <w:spacing w:after="0" w:line="240" w:lineRule="auto"/>
        <w:jc w:val="center"/>
        <w:rPr>
          <w:rFonts w:ascii="Arial" w:hAnsi="Arial" w:cs="Arial"/>
          <w:b/>
          <w:color w:val="FF0000"/>
        </w:rPr>
      </w:pPr>
      <w:r w:rsidRPr="00F77885">
        <w:rPr>
          <w:rFonts w:ascii="Arial" w:hAnsi="Arial" w:cs="Arial"/>
          <w:b/>
          <w:color w:val="FF0000"/>
        </w:rPr>
        <w:t>po</w:t>
      </w:r>
      <w:r w:rsidR="000B26A9" w:rsidRPr="00F77885">
        <w:rPr>
          <w:rFonts w:ascii="Arial" w:hAnsi="Arial" w:cs="Arial"/>
          <w:b/>
          <w:color w:val="FF0000"/>
        </w:rPr>
        <w:t xml:space="preserve">dle § </w:t>
      </w:r>
      <w:r w:rsidR="00301D05" w:rsidRPr="00F77885">
        <w:rPr>
          <w:rFonts w:ascii="Arial" w:hAnsi="Arial" w:cs="Arial"/>
          <w:b/>
          <w:color w:val="FF0000"/>
        </w:rPr>
        <w:t xml:space="preserve">68 </w:t>
      </w:r>
      <w:r w:rsidR="006513E0" w:rsidRPr="00F77885">
        <w:rPr>
          <w:rFonts w:ascii="Arial" w:hAnsi="Arial" w:cs="Arial"/>
          <w:b/>
          <w:color w:val="FF0000"/>
        </w:rPr>
        <w:t xml:space="preserve">ve spojení s § 116 </w:t>
      </w:r>
      <w:r w:rsidR="000B26A9" w:rsidRPr="00F77885">
        <w:rPr>
          <w:rFonts w:ascii="Arial" w:hAnsi="Arial" w:cs="Arial"/>
          <w:b/>
          <w:color w:val="FF0000"/>
        </w:rPr>
        <w:t>zákona o státní službě</w:t>
      </w:r>
    </w:p>
    <w:p w14:paraId="101F3CFE" w14:textId="77777777" w:rsidR="006F33CD" w:rsidRPr="00F77885" w:rsidRDefault="006F33CD" w:rsidP="001774F4">
      <w:pPr>
        <w:spacing w:line="240" w:lineRule="auto"/>
        <w:contextualSpacing/>
        <w:rPr>
          <w:rFonts w:ascii="Arial" w:hAnsi="Arial" w:cs="Arial"/>
          <w:b/>
          <w:color w:val="FF0000"/>
        </w:rPr>
      </w:pPr>
    </w:p>
    <w:p w14:paraId="19738470" w14:textId="77777777" w:rsidR="006F33CD" w:rsidRPr="00F77885" w:rsidRDefault="006F33CD" w:rsidP="006F33CD">
      <w:pPr>
        <w:spacing w:line="240" w:lineRule="auto"/>
        <w:contextualSpacing/>
        <w:jc w:val="center"/>
        <w:rPr>
          <w:rFonts w:ascii="Arial" w:hAnsi="Arial" w:cs="Arial"/>
          <w:b/>
          <w:color w:val="FF0000"/>
        </w:rPr>
      </w:pPr>
      <w:r w:rsidRPr="00F77885">
        <w:rPr>
          <w:rFonts w:ascii="Arial" w:hAnsi="Arial" w:cs="Arial"/>
          <w:b/>
          <w:color w:val="FF0000"/>
        </w:rPr>
        <w:t>Označení služebního orgánu</w:t>
      </w:r>
      <w:r w:rsidR="00EA29EF" w:rsidRPr="00F77885">
        <w:rPr>
          <w:rStyle w:val="Znakapoznpodarou"/>
          <w:rFonts w:ascii="Arial" w:hAnsi="Arial" w:cs="Arial"/>
          <w:b/>
          <w:color w:val="FF0000"/>
        </w:rPr>
        <w:footnoteReference w:id="2"/>
      </w:r>
    </w:p>
    <w:p w14:paraId="7FAC7DF2" w14:textId="77777777" w:rsidR="006F33CD" w:rsidRPr="00F77885" w:rsidRDefault="006F33CD" w:rsidP="006F33CD">
      <w:pPr>
        <w:pBdr>
          <w:bottom w:val="single" w:sz="4" w:space="1" w:color="auto"/>
        </w:pBdr>
        <w:spacing w:line="240" w:lineRule="auto"/>
        <w:contextualSpacing/>
        <w:jc w:val="center"/>
        <w:rPr>
          <w:rFonts w:ascii="Arial" w:hAnsi="Arial" w:cs="Arial"/>
          <w:b/>
          <w:color w:val="FF0000"/>
        </w:rPr>
      </w:pPr>
      <w:r w:rsidRPr="00F77885">
        <w:rPr>
          <w:rFonts w:ascii="Arial" w:hAnsi="Arial" w:cs="Arial"/>
          <w:b/>
          <w:color w:val="FF0000"/>
        </w:rPr>
        <w:t>adresa služebního úřadu</w:t>
      </w:r>
    </w:p>
    <w:p w14:paraId="1768B523" w14:textId="77777777" w:rsidR="003B6392" w:rsidRDefault="00C036ED" w:rsidP="003B6392">
      <w:pPr>
        <w:spacing w:after="0" w:line="240" w:lineRule="auto"/>
        <w:ind w:left="6521"/>
        <w:rPr>
          <w:rFonts w:ascii="Arial" w:eastAsia="Times New Roman" w:hAnsi="Arial" w:cs="Arial"/>
          <w:color w:val="FF0000"/>
        </w:rPr>
      </w:pPr>
      <w:r w:rsidRPr="00F77885">
        <w:rPr>
          <w:rFonts w:ascii="Arial" w:eastAsia="Times New Roman" w:hAnsi="Arial" w:cs="Arial"/>
        </w:rPr>
        <w:tab/>
      </w:r>
    </w:p>
    <w:p w14:paraId="26F9BBE2" w14:textId="77777777" w:rsidR="003B6392" w:rsidRPr="004E6199" w:rsidRDefault="003B6392" w:rsidP="003B6392">
      <w:pPr>
        <w:spacing w:after="0" w:line="240" w:lineRule="auto"/>
        <w:ind w:left="6521"/>
        <w:rPr>
          <w:rFonts w:ascii="Arial" w:eastAsia="Times New Roman" w:hAnsi="Arial" w:cs="Arial"/>
          <w:color w:val="FF0000"/>
        </w:rPr>
      </w:pPr>
      <w:r>
        <w:rPr>
          <w:rFonts w:ascii="Arial" w:eastAsia="Times New Roman" w:hAnsi="Arial" w:cs="Arial"/>
          <w:color w:val="FF0000"/>
        </w:rPr>
        <w:t>Místo</w:t>
      </w:r>
      <w:r w:rsidRPr="00240D34">
        <w:rPr>
          <w:rFonts w:ascii="Arial" w:eastAsia="Times New Roman" w:hAnsi="Arial" w:cs="Arial"/>
        </w:rPr>
        <w:t xml:space="preserve"> </w:t>
      </w:r>
      <w:r w:rsidRPr="005A3524">
        <w:rPr>
          <w:rFonts w:ascii="Arial" w:eastAsia="Times New Roman" w:hAnsi="Arial" w:cs="Arial"/>
          <w:color w:val="FF0000"/>
        </w:rPr>
        <w:t>X</w:t>
      </w:r>
      <w:r>
        <w:rPr>
          <w:rFonts w:ascii="Arial" w:eastAsia="Times New Roman" w:hAnsi="Arial" w:cs="Arial"/>
          <w:color w:val="FF0000"/>
        </w:rPr>
        <w:t>. měsíc</w:t>
      </w:r>
      <w:r>
        <w:rPr>
          <w:rFonts w:ascii="Arial" w:eastAsia="Times New Roman" w:hAnsi="Arial" w:cs="Arial"/>
        </w:rPr>
        <w:t xml:space="preserve"> 20</w:t>
      </w:r>
      <w:r w:rsidRPr="00F776C7">
        <w:rPr>
          <w:rFonts w:ascii="Arial" w:eastAsia="Times New Roman" w:hAnsi="Arial" w:cs="Arial"/>
          <w:color w:val="FF0000"/>
        </w:rPr>
        <w:t>XX</w:t>
      </w:r>
    </w:p>
    <w:p w14:paraId="55A9A178" w14:textId="54F9C79F" w:rsidR="003B6392" w:rsidRDefault="00782419" w:rsidP="003B6392">
      <w:pPr>
        <w:spacing w:after="0" w:line="240" w:lineRule="auto"/>
        <w:ind w:left="6521"/>
        <w:rPr>
          <w:rFonts w:ascii="Arial" w:eastAsia="Times New Roman" w:hAnsi="Arial" w:cs="Arial"/>
          <w:color w:val="FF0000"/>
        </w:rPr>
      </w:pPr>
      <w:r>
        <w:rPr>
          <w:rFonts w:ascii="Arial" w:eastAsia="Times New Roman" w:hAnsi="Arial" w:cs="Arial"/>
        </w:rPr>
        <w:t>Č. j.</w:t>
      </w:r>
      <w:r w:rsidR="003B6392" w:rsidRPr="00240D34">
        <w:rPr>
          <w:rFonts w:ascii="Arial" w:eastAsia="Times New Roman" w:hAnsi="Arial" w:cs="Arial"/>
        </w:rPr>
        <w:t xml:space="preserve">: </w:t>
      </w:r>
      <w:r w:rsidR="003B6392">
        <w:rPr>
          <w:rFonts w:ascii="Arial" w:eastAsia="Times New Roman" w:hAnsi="Arial" w:cs="Arial"/>
          <w:color w:val="FF0000"/>
        </w:rPr>
        <w:t>XXXX</w:t>
      </w:r>
    </w:p>
    <w:p w14:paraId="67A466A9" w14:textId="77777777" w:rsidR="005421FD" w:rsidRPr="00F77885" w:rsidRDefault="003B6392" w:rsidP="00C631DD">
      <w:pPr>
        <w:tabs>
          <w:tab w:val="left" w:pos="5812"/>
        </w:tabs>
        <w:spacing w:after="0" w:line="240" w:lineRule="auto"/>
        <w:ind w:left="6521"/>
        <w:rPr>
          <w:rFonts w:ascii="Arial" w:eastAsia="Times New Roman" w:hAnsi="Arial" w:cs="Arial"/>
          <w:color w:val="FF0000"/>
        </w:rPr>
      </w:pPr>
      <w:r>
        <w:rPr>
          <w:rFonts w:ascii="Arial" w:eastAsia="Times New Roman" w:hAnsi="Arial" w:cs="Arial"/>
        </w:rPr>
        <w:t xml:space="preserve">Počet stran: </w:t>
      </w:r>
      <w:r w:rsidRPr="00F36824">
        <w:rPr>
          <w:rFonts w:ascii="Arial" w:eastAsia="Times New Roman" w:hAnsi="Arial" w:cs="Arial"/>
          <w:color w:val="FF0000"/>
        </w:rPr>
        <w:t>X</w:t>
      </w:r>
    </w:p>
    <w:p w14:paraId="29035B14" w14:textId="77777777" w:rsidR="00B21FF6" w:rsidRPr="00F77885" w:rsidRDefault="00B21FF6" w:rsidP="005421FD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lang w:eastAsia="cs-CZ"/>
        </w:rPr>
      </w:pPr>
    </w:p>
    <w:p w14:paraId="00C9E782" w14:textId="77777777" w:rsidR="00C036ED" w:rsidRPr="00F77885" w:rsidRDefault="00C036ED" w:rsidP="005421FD">
      <w:pPr>
        <w:tabs>
          <w:tab w:val="left" w:pos="5812"/>
        </w:tabs>
        <w:spacing w:after="0" w:line="240" w:lineRule="auto"/>
        <w:rPr>
          <w:rFonts w:ascii="Arial" w:eastAsia="Times New Roman" w:hAnsi="Arial" w:cs="Arial"/>
          <w:lang w:eastAsia="cs-CZ"/>
        </w:rPr>
      </w:pPr>
      <w:r w:rsidRPr="00F77885">
        <w:rPr>
          <w:rFonts w:ascii="Arial" w:eastAsia="Times New Roman" w:hAnsi="Arial" w:cs="Arial"/>
          <w:u w:val="single"/>
          <w:lang w:eastAsia="cs-CZ"/>
        </w:rPr>
        <w:t>Účastník řízení</w:t>
      </w:r>
      <w:r w:rsidRPr="00F77885">
        <w:rPr>
          <w:rFonts w:ascii="Arial" w:eastAsia="Times New Roman" w:hAnsi="Arial" w:cs="Arial"/>
          <w:lang w:eastAsia="cs-CZ"/>
        </w:rPr>
        <w:t>:</w:t>
      </w:r>
    </w:p>
    <w:p w14:paraId="5CC32683" w14:textId="77777777" w:rsidR="003B6392" w:rsidRPr="005A3524" w:rsidRDefault="003B6392" w:rsidP="003B6392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5A3524">
        <w:rPr>
          <w:rFonts w:ascii="Arial" w:eastAsia="Times New Roman" w:hAnsi="Arial" w:cs="Arial"/>
          <w:color w:val="FF0000"/>
          <w:lang w:eastAsia="cs-CZ"/>
        </w:rPr>
        <w:t>Tit</w:t>
      </w:r>
      <w:r>
        <w:rPr>
          <w:rFonts w:ascii="Arial" w:eastAsia="Times New Roman" w:hAnsi="Arial" w:cs="Arial"/>
          <w:color w:val="FF0000"/>
          <w:lang w:eastAsia="cs-CZ"/>
        </w:rPr>
        <w:t>u</w:t>
      </w:r>
      <w:r w:rsidRPr="005A3524">
        <w:rPr>
          <w:rFonts w:ascii="Arial" w:eastAsia="Times New Roman" w:hAnsi="Arial" w:cs="Arial"/>
          <w:color w:val="FF0000"/>
          <w:lang w:eastAsia="cs-CZ"/>
        </w:rPr>
        <w:t>l Jméno Příjmení</w:t>
      </w:r>
    </w:p>
    <w:p w14:paraId="45A969F3" w14:textId="77777777" w:rsidR="003B6392" w:rsidRPr="005A3524" w:rsidRDefault="003B6392" w:rsidP="003B6392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>
        <w:rPr>
          <w:rFonts w:ascii="Arial" w:eastAsia="Times New Roman" w:hAnsi="Arial" w:cs="Arial"/>
          <w:color w:val="FF0000"/>
          <w:lang w:eastAsia="cs-CZ"/>
        </w:rPr>
        <w:t>n</w:t>
      </w:r>
      <w:r w:rsidRPr="005A3524">
        <w:rPr>
          <w:rFonts w:ascii="Arial" w:eastAsia="Times New Roman" w:hAnsi="Arial" w:cs="Arial"/>
          <w:color w:val="FF0000"/>
          <w:lang w:eastAsia="cs-CZ"/>
        </w:rPr>
        <w:t>arozen</w:t>
      </w:r>
      <w:r>
        <w:rPr>
          <w:rFonts w:ascii="Arial" w:eastAsia="Times New Roman" w:hAnsi="Arial" w:cs="Arial"/>
          <w:color w:val="FF0000"/>
          <w:lang w:eastAsia="cs-CZ"/>
        </w:rPr>
        <w:t>/a</w:t>
      </w:r>
      <w:r w:rsidRPr="005A3524">
        <w:rPr>
          <w:rFonts w:ascii="Arial" w:eastAsia="Times New Roman" w:hAnsi="Arial" w:cs="Arial"/>
          <w:color w:val="FF0000"/>
          <w:lang w:eastAsia="cs-CZ"/>
        </w:rPr>
        <w:t xml:space="preserve">: X. </w:t>
      </w:r>
      <w:r>
        <w:rPr>
          <w:rFonts w:ascii="Arial" w:eastAsia="Times New Roman" w:hAnsi="Arial" w:cs="Arial"/>
          <w:color w:val="FF0000"/>
          <w:lang w:eastAsia="cs-CZ"/>
        </w:rPr>
        <w:t>měsíc</w:t>
      </w:r>
      <w:r w:rsidRPr="005A3524">
        <w:rPr>
          <w:rFonts w:ascii="Arial" w:eastAsia="Times New Roman" w:hAnsi="Arial" w:cs="Arial"/>
          <w:color w:val="FF0000"/>
          <w:lang w:eastAsia="cs-CZ"/>
        </w:rPr>
        <w:t xml:space="preserve"> 19XX</w:t>
      </w:r>
    </w:p>
    <w:p w14:paraId="0F5265F9" w14:textId="77777777" w:rsidR="003B6392" w:rsidRDefault="003B6392" w:rsidP="003B6392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adresa </w:t>
      </w:r>
      <w:r w:rsidRPr="005B6981">
        <w:rPr>
          <w:rFonts w:ascii="Arial" w:eastAsia="Times New Roman" w:hAnsi="Arial" w:cs="Arial"/>
          <w:color w:val="FF0000"/>
          <w:lang w:eastAsia="cs-CZ"/>
        </w:rPr>
        <w:t>místa</w:t>
      </w:r>
      <w:r>
        <w:rPr>
          <w:rFonts w:ascii="Arial" w:eastAsia="Times New Roman" w:hAnsi="Arial" w:cs="Arial"/>
          <w:lang w:eastAsia="cs-CZ"/>
        </w:rPr>
        <w:t xml:space="preserve"> </w:t>
      </w:r>
      <w:r w:rsidRPr="00C27588">
        <w:rPr>
          <w:rFonts w:ascii="Arial" w:eastAsia="Times New Roman" w:hAnsi="Arial" w:cs="Arial"/>
          <w:color w:val="FF0000"/>
          <w:lang w:eastAsia="cs-CZ"/>
        </w:rPr>
        <w:t>trvalého pobytu / pro doručování</w:t>
      </w:r>
      <w:r>
        <w:rPr>
          <w:rFonts w:ascii="Arial" w:eastAsia="Times New Roman" w:hAnsi="Arial" w:cs="Arial"/>
          <w:lang w:eastAsia="cs-CZ"/>
        </w:rPr>
        <w:t>:</w:t>
      </w:r>
    </w:p>
    <w:p w14:paraId="671EBB00" w14:textId="77777777" w:rsidR="003B6392" w:rsidRPr="005A3524" w:rsidRDefault="003B6392" w:rsidP="00C16C63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>
        <w:rPr>
          <w:rFonts w:ascii="Arial" w:eastAsia="Times New Roman" w:hAnsi="Arial" w:cs="Arial"/>
          <w:color w:val="FF0000"/>
          <w:lang w:eastAsia="cs-CZ"/>
        </w:rPr>
        <w:t>U</w:t>
      </w:r>
      <w:r w:rsidRPr="005A3524">
        <w:rPr>
          <w:rFonts w:ascii="Arial" w:eastAsia="Times New Roman" w:hAnsi="Arial" w:cs="Arial"/>
          <w:color w:val="FF0000"/>
          <w:lang w:eastAsia="cs-CZ"/>
        </w:rPr>
        <w:t>lice č</w:t>
      </w:r>
      <w:r>
        <w:rPr>
          <w:rFonts w:ascii="Arial" w:eastAsia="Times New Roman" w:hAnsi="Arial" w:cs="Arial"/>
          <w:color w:val="FF0000"/>
          <w:lang w:eastAsia="cs-CZ"/>
        </w:rPr>
        <w:t>.</w:t>
      </w:r>
      <w:r w:rsidRPr="005A3524">
        <w:rPr>
          <w:rFonts w:ascii="Arial" w:eastAsia="Times New Roman" w:hAnsi="Arial" w:cs="Arial"/>
          <w:color w:val="FF0000"/>
          <w:lang w:eastAsia="cs-CZ"/>
        </w:rPr>
        <w:t xml:space="preserve">p. </w:t>
      </w:r>
    </w:p>
    <w:p w14:paraId="20F8DC06" w14:textId="77777777" w:rsidR="003B6392" w:rsidRPr="005A3524" w:rsidRDefault="003B6392" w:rsidP="000A4B00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5A3524">
        <w:rPr>
          <w:rFonts w:ascii="Arial" w:eastAsia="Times New Roman" w:hAnsi="Arial" w:cs="Arial"/>
          <w:color w:val="FF0000"/>
          <w:lang w:eastAsia="cs-CZ"/>
        </w:rPr>
        <w:t>PSČ Město</w:t>
      </w:r>
    </w:p>
    <w:p w14:paraId="061D90AC" w14:textId="77777777" w:rsidR="003B6392" w:rsidRDefault="003B6392" w:rsidP="00C631DD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5A3524">
        <w:rPr>
          <w:rFonts w:ascii="Arial" w:eastAsia="Times New Roman" w:hAnsi="Arial" w:cs="Arial"/>
          <w:color w:val="FF0000"/>
          <w:lang w:eastAsia="cs-CZ"/>
        </w:rPr>
        <w:t>ID datové schránky: XXXX</w:t>
      </w:r>
    </w:p>
    <w:p w14:paraId="3743DCB1" w14:textId="77777777" w:rsidR="00C036ED" w:rsidRPr="00F77885" w:rsidRDefault="00C036ED" w:rsidP="00C631DD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lang w:eastAsia="cs-CZ"/>
        </w:rPr>
      </w:pPr>
    </w:p>
    <w:p w14:paraId="417653B5" w14:textId="77777777" w:rsidR="00C036ED" w:rsidRPr="00C631DD" w:rsidRDefault="000B26A9" w:rsidP="00C036ED">
      <w:pPr>
        <w:spacing w:after="120" w:line="240" w:lineRule="auto"/>
        <w:jc w:val="center"/>
        <w:rPr>
          <w:rFonts w:ascii="Arial" w:eastAsia="Times New Roman" w:hAnsi="Arial" w:cs="Arial"/>
          <w:b/>
          <w:spacing w:val="56"/>
          <w:sz w:val="36"/>
          <w:szCs w:val="36"/>
          <w:lang w:eastAsia="cs-CZ"/>
        </w:rPr>
      </w:pPr>
      <w:r w:rsidRPr="00C631DD">
        <w:rPr>
          <w:rFonts w:ascii="Arial" w:eastAsia="Times New Roman" w:hAnsi="Arial" w:cs="Arial"/>
          <w:b/>
          <w:spacing w:val="56"/>
          <w:sz w:val="36"/>
          <w:szCs w:val="36"/>
          <w:lang w:eastAsia="cs-CZ"/>
        </w:rPr>
        <w:t>ROZHODNUTÍ</w:t>
      </w:r>
    </w:p>
    <w:p w14:paraId="737625AF" w14:textId="77777777" w:rsidR="00C036ED" w:rsidRPr="00C631DD" w:rsidRDefault="00C036ED" w:rsidP="00C360F5">
      <w:pPr>
        <w:overflowPunct w:val="0"/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sz w:val="24"/>
          <w:szCs w:val="24"/>
        </w:rPr>
      </w:pPr>
      <w:r w:rsidRPr="00C631DD"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  <w:t xml:space="preserve">o </w:t>
      </w:r>
      <w:r w:rsidR="00301D05" w:rsidRPr="00C631DD"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  <w:t xml:space="preserve">povolení </w:t>
      </w:r>
      <w:r w:rsidR="00042A3F" w:rsidRPr="00C631DD"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  <w:t>kratší</w:t>
      </w:r>
      <w:r w:rsidR="00301D05" w:rsidRPr="00C631DD"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  <w:t xml:space="preserve"> služební doby</w:t>
      </w:r>
    </w:p>
    <w:p w14:paraId="1690B019" w14:textId="0D6BF695" w:rsidR="00283DAA" w:rsidRPr="00F77885" w:rsidRDefault="001774F4" w:rsidP="00657D72">
      <w:pPr>
        <w:spacing w:after="240" w:line="240" w:lineRule="auto"/>
        <w:jc w:val="both"/>
        <w:rPr>
          <w:rFonts w:ascii="Arial" w:eastAsia="Times New Roman" w:hAnsi="Arial" w:cs="Arial"/>
          <w:lang w:eastAsia="cs-CZ"/>
        </w:rPr>
      </w:pPr>
      <w:r w:rsidRPr="00C631DD">
        <w:rPr>
          <w:rFonts w:ascii="Arial" w:eastAsia="Times New Roman" w:hAnsi="Arial" w:cs="Arial"/>
          <w:i/>
          <w:color w:val="FF0000"/>
          <w:lang w:eastAsia="cs-CZ"/>
        </w:rPr>
        <w:t>(Označení služebního orgánu)</w:t>
      </w:r>
      <w:r w:rsidR="006714B2" w:rsidRPr="00F77885">
        <w:rPr>
          <w:rFonts w:ascii="Arial" w:eastAsia="Times New Roman" w:hAnsi="Arial" w:cs="Arial"/>
          <w:lang w:eastAsia="cs-CZ"/>
        </w:rPr>
        <w:t>,</w:t>
      </w:r>
      <w:r w:rsidR="009539FD" w:rsidRPr="00F77885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="009539FD" w:rsidRPr="00F77885">
        <w:rPr>
          <w:rFonts w:ascii="Arial" w:eastAsia="Times New Roman" w:hAnsi="Arial" w:cs="Arial"/>
          <w:lang w:eastAsia="cs-CZ"/>
        </w:rPr>
        <w:t>jako příslušný s</w:t>
      </w:r>
      <w:r w:rsidR="001856A8" w:rsidRPr="00F77885">
        <w:rPr>
          <w:rFonts w:ascii="Arial" w:eastAsia="Times New Roman" w:hAnsi="Arial" w:cs="Arial"/>
          <w:lang w:eastAsia="cs-CZ"/>
        </w:rPr>
        <w:t>lužeb</w:t>
      </w:r>
      <w:r w:rsidR="009539FD" w:rsidRPr="00F77885">
        <w:rPr>
          <w:rFonts w:ascii="Arial" w:eastAsia="Times New Roman" w:hAnsi="Arial" w:cs="Arial"/>
          <w:lang w:eastAsia="cs-CZ"/>
        </w:rPr>
        <w:t xml:space="preserve">ní orgán podle § 162 odst. </w:t>
      </w:r>
      <w:r w:rsidR="00BC7601">
        <w:rPr>
          <w:rFonts w:ascii="Arial" w:eastAsia="Times New Roman" w:hAnsi="Arial" w:cs="Arial"/>
          <w:lang w:eastAsia="cs-CZ"/>
        </w:rPr>
        <w:t>1</w:t>
      </w:r>
      <w:r w:rsidR="009539FD" w:rsidRPr="00F77885">
        <w:rPr>
          <w:rFonts w:ascii="Arial" w:eastAsia="Times New Roman" w:hAnsi="Arial" w:cs="Arial"/>
          <w:lang w:eastAsia="cs-CZ"/>
        </w:rPr>
        <w:t xml:space="preserve"> ve spojení s</w:t>
      </w:r>
      <w:r w:rsidR="002765C0" w:rsidRPr="00F77885">
        <w:rPr>
          <w:rFonts w:ascii="Arial" w:eastAsia="Times New Roman" w:hAnsi="Arial" w:cs="Arial"/>
          <w:lang w:eastAsia="cs-CZ"/>
        </w:rPr>
        <w:t> </w:t>
      </w:r>
      <w:r w:rsidR="009539FD" w:rsidRPr="00F77885">
        <w:rPr>
          <w:rFonts w:ascii="Arial" w:eastAsia="Times New Roman" w:hAnsi="Arial" w:cs="Arial"/>
          <w:lang w:eastAsia="cs-CZ"/>
        </w:rPr>
        <w:t xml:space="preserve">§ 10 odst. 1 písm. </w:t>
      </w:r>
      <w:r w:rsidR="009539FD" w:rsidRPr="00F77885">
        <w:rPr>
          <w:rFonts w:ascii="Arial" w:eastAsia="Times New Roman" w:hAnsi="Arial" w:cs="Arial"/>
          <w:color w:val="FF0000"/>
          <w:lang w:eastAsia="cs-CZ"/>
        </w:rPr>
        <w:t>x</w:t>
      </w:r>
      <w:r w:rsidR="009539FD" w:rsidRPr="00F77885">
        <w:rPr>
          <w:rFonts w:ascii="Arial" w:eastAsia="Times New Roman" w:hAnsi="Arial" w:cs="Arial"/>
          <w:lang w:eastAsia="cs-CZ"/>
        </w:rPr>
        <w:t>)</w:t>
      </w:r>
      <w:r w:rsidR="009539FD" w:rsidRPr="00F77885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="009539FD" w:rsidRPr="00F77885">
        <w:rPr>
          <w:rFonts w:ascii="Arial" w:eastAsia="Times New Roman" w:hAnsi="Arial" w:cs="Arial"/>
          <w:lang w:eastAsia="cs-CZ"/>
        </w:rPr>
        <w:t>zákona č. 234/2014 Sb., o státní službě</w:t>
      </w:r>
      <w:r w:rsidR="00A7240C">
        <w:rPr>
          <w:rFonts w:ascii="Arial" w:eastAsia="Times New Roman" w:hAnsi="Arial" w:cs="Arial"/>
          <w:lang w:eastAsia="cs-CZ"/>
        </w:rPr>
        <w:t xml:space="preserve">, </w:t>
      </w:r>
      <w:r w:rsidR="00A7240C">
        <w:rPr>
          <w:rFonts w:ascii="Arial" w:eastAsia="Times New Roman" w:hAnsi="Arial" w:cs="Arial"/>
        </w:rPr>
        <w:t>ve znění pozdějších předpisů</w:t>
      </w:r>
      <w:r w:rsidR="009539FD" w:rsidRPr="00F77885">
        <w:rPr>
          <w:rFonts w:ascii="Arial" w:eastAsia="Times New Roman" w:hAnsi="Arial" w:cs="Arial"/>
          <w:lang w:eastAsia="cs-CZ"/>
        </w:rPr>
        <w:t xml:space="preserve"> (dále jen </w:t>
      </w:r>
      <w:r w:rsidR="001856A8" w:rsidRPr="00F77885">
        <w:rPr>
          <w:rFonts w:ascii="Arial" w:eastAsia="Times New Roman" w:hAnsi="Arial" w:cs="Arial"/>
          <w:lang w:eastAsia="cs-CZ"/>
        </w:rPr>
        <w:t>„</w:t>
      </w:r>
      <w:r w:rsidR="009539FD" w:rsidRPr="00F77885">
        <w:rPr>
          <w:rFonts w:ascii="Arial" w:eastAsia="Times New Roman" w:hAnsi="Arial" w:cs="Arial"/>
          <w:lang w:eastAsia="cs-CZ"/>
        </w:rPr>
        <w:t>zákon o státní službě“)</w:t>
      </w:r>
      <w:r w:rsidR="006714B2" w:rsidRPr="00F77885">
        <w:rPr>
          <w:rFonts w:ascii="Arial" w:eastAsia="Times New Roman" w:hAnsi="Arial" w:cs="Arial"/>
          <w:lang w:eastAsia="cs-CZ"/>
        </w:rPr>
        <w:t>,</w:t>
      </w:r>
      <w:r w:rsidR="009539FD" w:rsidRPr="00F77885">
        <w:rPr>
          <w:rFonts w:ascii="Arial" w:eastAsia="Times New Roman" w:hAnsi="Arial" w:cs="Arial"/>
          <w:lang w:eastAsia="cs-CZ"/>
        </w:rPr>
        <w:t xml:space="preserve"> ve věci žádosti </w:t>
      </w:r>
      <w:r w:rsidR="00DD03C1" w:rsidRPr="00F77885">
        <w:rPr>
          <w:rFonts w:ascii="Arial" w:eastAsia="Times New Roman" w:hAnsi="Arial" w:cs="Arial"/>
          <w:color w:val="FF0000"/>
          <w:lang w:eastAsia="cs-CZ"/>
        </w:rPr>
        <w:t>státního zaměstnance/státní zaměstnankyně</w:t>
      </w:r>
      <w:r w:rsidR="00DD03C1" w:rsidRPr="00F77885">
        <w:rPr>
          <w:rFonts w:ascii="Arial" w:eastAsia="Times New Roman" w:hAnsi="Arial" w:cs="Arial"/>
          <w:lang w:eastAsia="cs-CZ"/>
        </w:rPr>
        <w:t xml:space="preserve"> </w:t>
      </w:r>
      <w:r w:rsidR="00DD03C1" w:rsidRPr="00F77885">
        <w:rPr>
          <w:rFonts w:ascii="Arial" w:hAnsi="Arial" w:cs="Arial"/>
          <w:color w:val="FF0000"/>
        </w:rPr>
        <w:t xml:space="preserve">pana/paní </w:t>
      </w:r>
      <w:r w:rsidR="00DD03C1" w:rsidRPr="00F77885">
        <w:rPr>
          <w:rFonts w:ascii="Arial" w:hAnsi="Arial" w:cs="Arial"/>
          <w:b/>
          <w:color w:val="FF0000"/>
        </w:rPr>
        <w:t>Tit</w:t>
      </w:r>
      <w:r w:rsidR="003B6392">
        <w:rPr>
          <w:rFonts w:ascii="Arial" w:hAnsi="Arial" w:cs="Arial"/>
          <w:b/>
          <w:color w:val="FF0000"/>
        </w:rPr>
        <w:t>u</w:t>
      </w:r>
      <w:r w:rsidR="00DD03C1" w:rsidRPr="00F77885">
        <w:rPr>
          <w:rFonts w:ascii="Arial" w:hAnsi="Arial" w:cs="Arial"/>
          <w:b/>
          <w:color w:val="FF0000"/>
        </w:rPr>
        <w:t>l Jméno Příjmení</w:t>
      </w:r>
      <w:r w:rsidR="00DD03C1" w:rsidRPr="00C631DD">
        <w:rPr>
          <w:rFonts w:ascii="Arial" w:eastAsia="Times New Roman" w:hAnsi="Arial" w:cs="Arial"/>
          <w:lang w:eastAsia="cs-CZ"/>
        </w:rPr>
        <w:t>,</w:t>
      </w:r>
      <w:r w:rsidR="00DD03C1" w:rsidRPr="00F77885">
        <w:rPr>
          <w:rFonts w:ascii="Arial" w:eastAsia="Times New Roman" w:hAnsi="Arial" w:cs="Arial"/>
          <w:lang w:eastAsia="cs-CZ"/>
        </w:rPr>
        <w:t xml:space="preserve"> </w:t>
      </w:r>
      <w:r w:rsidR="00DD03C1" w:rsidRPr="00F77885">
        <w:rPr>
          <w:rFonts w:ascii="Arial" w:eastAsia="Times New Roman" w:hAnsi="Arial" w:cs="Arial"/>
          <w:color w:val="FF0000"/>
        </w:rPr>
        <w:t xml:space="preserve">narozeného/narozené </w:t>
      </w:r>
      <w:r w:rsidR="00DD03C1" w:rsidRPr="00F77885">
        <w:rPr>
          <w:rFonts w:ascii="Arial" w:eastAsia="Times New Roman" w:hAnsi="Arial" w:cs="Arial"/>
        </w:rPr>
        <w:t xml:space="preserve">dne </w:t>
      </w:r>
      <w:r w:rsidR="00DD03C1" w:rsidRPr="00F77885">
        <w:rPr>
          <w:rFonts w:ascii="Arial" w:eastAsia="Times New Roman" w:hAnsi="Arial" w:cs="Arial"/>
          <w:color w:val="FF0000"/>
        </w:rPr>
        <w:t>X. měsíc 19XX</w:t>
      </w:r>
      <w:r w:rsidR="00DD03C1" w:rsidRPr="00F77885">
        <w:rPr>
          <w:rFonts w:ascii="Arial" w:eastAsia="Times New Roman" w:hAnsi="Arial" w:cs="Arial"/>
        </w:rPr>
        <w:t xml:space="preserve"> v </w:t>
      </w:r>
      <w:r w:rsidR="00DD03C1" w:rsidRPr="00F77885">
        <w:rPr>
          <w:rFonts w:ascii="Arial" w:eastAsia="Times New Roman" w:hAnsi="Arial" w:cs="Arial"/>
          <w:color w:val="FF0000"/>
        </w:rPr>
        <w:t>Město</w:t>
      </w:r>
      <w:r w:rsidR="00DD03C1" w:rsidRPr="00F77885">
        <w:rPr>
          <w:rFonts w:ascii="Arial" w:eastAsia="Times New Roman" w:hAnsi="Arial" w:cs="Arial"/>
        </w:rPr>
        <w:t xml:space="preserve">, trvale bytem </w:t>
      </w:r>
      <w:r w:rsidR="00DD03C1" w:rsidRPr="00F77885">
        <w:rPr>
          <w:rFonts w:ascii="Arial" w:eastAsia="Times New Roman" w:hAnsi="Arial" w:cs="Arial"/>
          <w:color w:val="FF0000"/>
          <w:lang w:eastAsia="cs-CZ"/>
        </w:rPr>
        <w:t>Ulice č.p.</w:t>
      </w:r>
      <w:r w:rsidR="00DD03C1" w:rsidRPr="00F77885">
        <w:rPr>
          <w:rFonts w:ascii="Arial" w:eastAsia="Times New Roman" w:hAnsi="Arial" w:cs="Arial"/>
          <w:color w:val="FF0000"/>
        </w:rPr>
        <w:t>, PSČ Město</w:t>
      </w:r>
      <w:r w:rsidR="00DD03C1" w:rsidRPr="00F77885">
        <w:rPr>
          <w:rFonts w:ascii="Arial" w:eastAsia="Times New Roman" w:hAnsi="Arial" w:cs="Arial"/>
          <w:lang w:eastAsia="cs-CZ"/>
        </w:rPr>
        <w:t xml:space="preserve"> (dále jen „státní </w:t>
      </w:r>
      <w:r w:rsidR="00DD03C1" w:rsidRPr="00F77885">
        <w:rPr>
          <w:rFonts w:ascii="Arial" w:eastAsia="Times New Roman" w:hAnsi="Arial" w:cs="Arial"/>
          <w:color w:val="FF0000"/>
          <w:lang w:eastAsia="cs-CZ"/>
        </w:rPr>
        <w:t>zaměstnanec/zaměstnankyně</w:t>
      </w:r>
      <w:r w:rsidR="00DD03C1" w:rsidRPr="00F77885">
        <w:rPr>
          <w:rFonts w:ascii="Arial" w:eastAsia="Times New Roman" w:hAnsi="Arial" w:cs="Arial"/>
          <w:lang w:eastAsia="cs-CZ"/>
        </w:rPr>
        <w:t xml:space="preserve">“), </w:t>
      </w:r>
      <w:r w:rsidR="00400478" w:rsidRPr="00F77885">
        <w:rPr>
          <w:rFonts w:ascii="Arial" w:eastAsia="Times New Roman" w:hAnsi="Arial" w:cs="Arial"/>
          <w:lang w:eastAsia="cs-CZ"/>
        </w:rPr>
        <w:t>o</w:t>
      </w:r>
      <w:r w:rsidR="000326E6" w:rsidRPr="00F77885">
        <w:rPr>
          <w:rFonts w:ascii="Arial" w:eastAsia="Times New Roman" w:hAnsi="Arial" w:cs="Arial"/>
          <w:lang w:eastAsia="cs-CZ"/>
        </w:rPr>
        <w:t xml:space="preserve"> </w:t>
      </w:r>
      <w:r w:rsidR="00400478" w:rsidRPr="00F77885">
        <w:rPr>
          <w:rFonts w:ascii="Arial" w:eastAsia="Times New Roman" w:hAnsi="Arial" w:cs="Arial"/>
          <w:lang w:eastAsia="cs-CZ"/>
        </w:rPr>
        <w:t xml:space="preserve">povolení </w:t>
      </w:r>
      <w:r w:rsidR="006513E0" w:rsidRPr="00F77885">
        <w:rPr>
          <w:rFonts w:ascii="Arial" w:eastAsia="Times New Roman" w:hAnsi="Arial" w:cs="Arial"/>
          <w:lang w:eastAsia="cs-CZ"/>
        </w:rPr>
        <w:t>kratší</w:t>
      </w:r>
      <w:r w:rsidR="002765C0" w:rsidRPr="00F77885">
        <w:rPr>
          <w:rFonts w:ascii="Arial" w:eastAsia="Times New Roman" w:hAnsi="Arial" w:cs="Arial"/>
          <w:lang w:eastAsia="cs-CZ"/>
        </w:rPr>
        <w:t xml:space="preserve"> </w:t>
      </w:r>
      <w:r w:rsidR="00400478" w:rsidRPr="00F77885">
        <w:rPr>
          <w:rFonts w:ascii="Arial" w:eastAsia="Times New Roman" w:hAnsi="Arial" w:cs="Arial"/>
          <w:lang w:eastAsia="cs-CZ"/>
        </w:rPr>
        <w:t>služební doby</w:t>
      </w:r>
      <w:r w:rsidR="00CB734D" w:rsidRPr="00F77885">
        <w:rPr>
          <w:rFonts w:ascii="Arial" w:eastAsia="Times New Roman" w:hAnsi="Arial" w:cs="Arial"/>
          <w:lang w:eastAsia="cs-CZ"/>
        </w:rPr>
        <w:t xml:space="preserve">, </w:t>
      </w:r>
      <w:r w:rsidR="000326E6" w:rsidRPr="00F77885">
        <w:rPr>
          <w:rFonts w:ascii="Arial" w:eastAsia="Times New Roman" w:hAnsi="Arial" w:cs="Arial"/>
          <w:lang w:eastAsia="cs-CZ"/>
        </w:rPr>
        <w:t>rozhodl</w:t>
      </w:r>
      <w:r w:rsidR="0014470E" w:rsidRPr="00F77885">
        <w:rPr>
          <w:rFonts w:ascii="Arial" w:eastAsia="Times New Roman" w:hAnsi="Arial" w:cs="Arial"/>
          <w:lang w:eastAsia="cs-CZ"/>
        </w:rPr>
        <w:t xml:space="preserve"> takto</w:t>
      </w:r>
      <w:r w:rsidR="000326E6" w:rsidRPr="00F77885">
        <w:rPr>
          <w:rFonts w:ascii="Arial" w:eastAsia="Times New Roman" w:hAnsi="Arial" w:cs="Arial"/>
          <w:lang w:eastAsia="cs-CZ"/>
        </w:rPr>
        <w:t>:</w:t>
      </w:r>
      <w:r w:rsidR="0088352D" w:rsidRPr="00F77885">
        <w:rPr>
          <w:rFonts w:ascii="Arial" w:hAnsi="Arial" w:cs="Arial"/>
        </w:rPr>
        <w:tab/>
      </w:r>
    </w:p>
    <w:p w14:paraId="47C07CEF" w14:textId="0E12D04E" w:rsidR="009932CA" w:rsidRPr="00F77885" w:rsidRDefault="00905D30" w:rsidP="006513E0">
      <w:pPr>
        <w:pStyle w:val="Odstavecseseznamem"/>
        <w:numPr>
          <w:ilvl w:val="0"/>
          <w:numId w:val="1"/>
        </w:numPr>
        <w:spacing w:after="120"/>
        <w:ind w:left="567" w:hanging="207"/>
        <w:jc w:val="both"/>
        <w:rPr>
          <w:rFonts w:ascii="Arial" w:hAnsi="Arial" w:cs="Arial"/>
          <w:b/>
          <w:sz w:val="22"/>
          <w:szCs w:val="22"/>
        </w:rPr>
      </w:pPr>
      <w:r w:rsidRPr="00F77885">
        <w:rPr>
          <w:rFonts w:ascii="Arial" w:hAnsi="Arial" w:cs="Arial"/>
          <w:b/>
          <w:sz w:val="22"/>
          <w:szCs w:val="22"/>
        </w:rPr>
        <w:t xml:space="preserve">podle § 68 </w:t>
      </w:r>
      <w:r w:rsidR="006513E0" w:rsidRPr="00F77885">
        <w:rPr>
          <w:rFonts w:ascii="Arial" w:hAnsi="Arial" w:cs="Arial"/>
          <w:b/>
          <w:sz w:val="22"/>
          <w:szCs w:val="22"/>
        </w:rPr>
        <w:t xml:space="preserve">ve spojení s § 116 </w:t>
      </w:r>
      <w:r w:rsidRPr="00F77885">
        <w:rPr>
          <w:rFonts w:ascii="Arial" w:hAnsi="Arial" w:cs="Arial"/>
          <w:b/>
          <w:sz w:val="22"/>
          <w:szCs w:val="22"/>
        </w:rPr>
        <w:t>zákona o státní službě</w:t>
      </w:r>
      <w:r w:rsidR="00657D72" w:rsidRPr="00F77885">
        <w:rPr>
          <w:rFonts w:ascii="Arial" w:hAnsi="Arial" w:cs="Arial"/>
          <w:b/>
          <w:sz w:val="22"/>
          <w:szCs w:val="22"/>
        </w:rPr>
        <w:t xml:space="preserve"> se </w:t>
      </w:r>
      <w:r w:rsidR="00657D72" w:rsidRPr="00F77885">
        <w:rPr>
          <w:rFonts w:ascii="Arial" w:hAnsi="Arial" w:cs="Arial"/>
          <w:b/>
          <w:color w:val="FF0000"/>
          <w:sz w:val="22"/>
          <w:szCs w:val="22"/>
        </w:rPr>
        <w:t>státnímu zaměstnanci/státní zaměstnankyni</w:t>
      </w:r>
      <w:r w:rsidR="006513E0" w:rsidRPr="00F77885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="006513E0" w:rsidRPr="00F77885">
        <w:rPr>
          <w:rFonts w:ascii="Arial" w:hAnsi="Arial" w:cs="Arial"/>
          <w:b/>
          <w:sz w:val="22"/>
          <w:szCs w:val="22"/>
        </w:rPr>
        <w:t>povoluj</w:t>
      </w:r>
      <w:r w:rsidR="00657D72" w:rsidRPr="00F77885">
        <w:rPr>
          <w:rFonts w:ascii="Arial" w:hAnsi="Arial" w:cs="Arial"/>
          <w:b/>
          <w:sz w:val="22"/>
          <w:szCs w:val="22"/>
        </w:rPr>
        <w:t>e</w:t>
      </w:r>
      <w:r w:rsidR="006513E0" w:rsidRPr="00F77885">
        <w:rPr>
          <w:rFonts w:ascii="Arial" w:hAnsi="Arial" w:cs="Arial"/>
          <w:b/>
          <w:sz w:val="22"/>
          <w:szCs w:val="22"/>
        </w:rPr>
        <w:t xml:space="preserve"> kratší</w:t>
      </w:r>
      <w:r w:rsidR="002765C0" w:rsidRPr="00F77885">
        <w:rPr>
          <w:rFonts w:ascii="Arial" w:hAnsi="Arial" w:cs="Arial"/>
          <w:b/>
          <w:sz w:val="22"/>
          <w:szCs w:val="22"/>
        </w:rPr>
        <w:t xml:space="preserve"> </w:t>
      </w:r>
      <w:r w:rsidR="006513E0" w:rsidRPr="00F77885">
        <w:rPr>
          <w:rFonts w:ascii="Arial" w:hAnsi="Arial" w:cs="Arial"/>
          <w:b/>
          <w:sz w:val="22"/>
          <w:szCs w:val="22"/>
        </w:rPr>
        <w:t>služební doba</w:t>
      </w:r>
      <w:r w:rsidR="002765C0" w:rsidRPr="00F77885">
        <w:rPr>
          <w:rFonts w:ascii="Arial" w:hAnsi="Arial" w:cs="Arial"/>
          <w:b/>
          <w:sz w:val="22"/>
          <w:szCs w:val="22"/>
        </w:rPr>
        <w:t xml:space="preserve">, a to </w:t>
      </w:r>
      <w:r w:rsidR="00657D72" w:rsidRPr="00F77885">
        <w:rPr>
          <w:rFonts w:ascii="Arial" w:hAnsi="Arial" w:cs="Arial"/>
          <w:b/>
          <w:sz w:val="22"/>
          <w:szCs w:val="22"/>
        </w:rPr>
        <w:t xml:space="preserve">s účinností </w:t>
      </w:r>
      <w:r w:rsidR="003D11D5" w:rsidRPr="00F77885">
        <w:rPr>
          <w:rFonts w:ascii="Arial" w:hAnsi="Arial" w:cs="Arial"/>
          <w:b/>
          <w:sz w:val="22"/>
          <w:szCs w:val="22"/>
        </w:rPr>
        <w:t xml:space="preserve">ode dne </w:t>
      </w:r>
      <w:r w:rsidR="003D11D5" w:rsidRPr="00F77885">
        <w:rPr>
          <w:rFonts w:ascii="Arial" w:hAnsi="Arial" w:cs="Arial"/>
          <w:b/>
          <w:color w:val="FF0000"/>
          <w:sz w:val="22"/>
          <w:szCs w:val="22"/>
        </w:rPr>
        <w:t>X. měsíc</w:t>
      </w:r>
      <w:r w:rsidR="003D11D5" w:rsidRPr="00F77885">
        <w:rPr>
          <w:rFonts w:ascii="Arial" w:hAnsi="Arial" w:cs="Arial"/>
          <w:b/>
          <w:sz w:val="22"/>
          <w:szCs w:val="22"/>
        </w:rPr>
        <w:t xml:space="preserve"> 20</w:t>
      </w:r>
      <w:r w:rsidR="003D11D5" w:rsidRPr="00F77885">
        <w:rPr>
          <w:rFonts w:ascii="Arial" w:hAnsi="Arial" w:cs="Arial"/>
          <w:b/>
          <w:color w:val="FF0000"/>
          <w:sz w:val="22"/>
          <w:szCs w:val="22"/>
        </w:rPr>
        <w:t>XX</w:t>
      </w:r>
      <w:r w:rsidR="009C1987" w:rsidRPr="00F77885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="009C1987" w:rsidRPr="00F77885">
        <w:rPr>
          <w:rFonts w:ascii="Arial" w:hAnsi="Arial" w:cs="Arial"/>
          <w:b/>
          <w:sz w:val="22"/>
          <w:szCs w:val="22"/>
        </w:rPr>
        <w:t>do</w:t>
      </w:r>
      <w:r w:rsidR="009C1987" w:rsidRPr="00F77885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="009C1987" w:rsidRPr="00F77885">
        <w:rPr>
          <w:rFonts w:ascii="Arial" w:hAnsi="Arial" w:cs="Arial"/>
          <w:b/>
          <w:sz w:val="22"/>
          <w:szCs w:val="22"/>
        </w:rPr>
        <w:t xml:space="preserve">dne </w:t>
      </w:r>
      <w:r w:rsidR="009C1987" w:rsidRPr="00F77885">
        <w:rPr>
          <w:rFonts w:ascii="Arial" w:hAnsi="Arial" w:cs="Arial"/>
          <w:b/>
          <w:color w:val="FF0000"/>
          <w:sz w:val="22"/>
          <w:szCs w:val="22"/>
        </w:rPr>
        <w:t>X. měsíc</w:t>
      </w:r>
      <w:r w:rsidR="009C1987" w:rsidRPr="00F77885">
        <w:rPr>
          <w:rFonts w:ascii="Arial" w:hAnsi="Arial" w:cs="Arial"/>
          <w:b/>
          <w:sz w:val="22"/>
          <w:szCs w:val="22"/>
        </w:rPr>
        <w:t xml:space="preserve"> 20</w:t>
      </w:r>
      <w:r w:rsidR="009C1987" w:rsidRPr="00F77885">
        <w:rPr>
          <w:rFonts w:ascii="Arial" w:hAnsi="Arial" w:cs="Arial"/>
          <w:b/>
          <w:color w:val="FF0000"/>
          <w:sz w:val="22"/>
          <w:szCs w:val="22"/>
        </w:rPr>
        <w:t>XX</w:t>
      </w:r>
      <w:ins w:id="0" w:author="Richtr Michal, Mgr." w:date="2025-03-31T10:03:00Z" w16du:dateUtc="2025-03-31T08:03:00Z">
        <w:r w:rsidR="00383D56">
          <w:rPr>
            <w:rFonts w:ascii="Arial" w:hAnsi="Arial" w:cs="Arial"/>
            <w:b/>
            <w:color w:val="FF0000"/>
            <w:sz w:val="22"/>
            <w:szCs w:val="22"/>
          </w:rPr>
          <w:t>/na dobu neurčitou</w:t>
        </w:r>
      </w:ins>
      <w:r w:rsidR="003D11D5" w:rsidRPr="00F77885">
        <w:rPr>
          <w:rFonts w:ascii="Arial" w:hAnsi="Arial" w:cs="Arial"/>
          <w:b/>
          <w:sz w:val="22"/>
          <w:szCs w:val="22"/>
        </w:rPr>
        <w:t xml:space="preserve">, </w:t>
      </w:r>
      <w:r w:rsidR="002765C0" w:rsidRPr="00F77885">
        <w:rPr>
          <w:rFonts w:ascii="Arial" w:hAnsi="Arial" w:cs="Arial"/>
          <w:b/>
          <w:sz w:val="22"/>
          <w:szCs w:val="22"/>
        </w:rPr>
        <w:t xml:space="preserve">v rozsahu </w:t>
      </w:r>
      <w:r w:rsidR="002765C0" w:rsidRPr="00F77885">
        <w:rPr>
          <w:rFonts w:ascii="Arial" w:hAnsi="Arial" w:cs="Arial"/>
          <w:b/>
          <w:color w:val="FF0000"/>
          <w:sz w:val="22"/>
          <w:szCs w:val="22"/>
        </w:rPr>
        <w:t>XX</w:t>
      </w:r>
      <w:r w:rsidR="002765C0" w:rsidRPr="00F77885">
        <w:rPr>
          <w:rFonts w:ascii="Arial" w:hAnsi="Arial" w:cs="Arial"/>
          <w:b/>
          <w:sz w:val="22"/>
          <w:szCs w:val="22"/>
        </w:rPr>
        <w:t xml:space="preserve"> hodin týdně</w:t>
      </w:r>
      <w:r w:rsidR="002765C0" w:rsidRPr="00F77885">
        <w:rPr>
          <w:rFonts w:ascii="Arial" w:hAnsi="Arial" w:cs="Arial"/>
          <w:b/>
          <w:spacing w:val="60"/>
          <w:sz w:val="22"/>
          <w:szCs w:val="22"/>
        </w:rPr>
        <w:t>.</w:t>
      </w:r>
    </w:p>
    <w:p w14:paraId="3E85AC19" w14:textId="77777777" w:rsidR="00063CDA" w:rsidRPr="00F77885" w:rsidRDefault="00063CDA" w:rsidP="00063CDA">
      <w:pPr>
        <w:pStyle w:val="Odstavecseseznamem"/>
        <w:spacing w:after="120"/>
        <w:ind w:left="567"/>
        <w:jc w:val="both"/>
        <w:rPr>
          <w:rFonts w:ascii="Arial" w:hAnsi="Arial" w:cs="Arial"/>
          <w:b/>
          <w:sz w:val="22"/>
          <w:szCs w:val="22"/>
        </w:rPr>
      </w:pPr>
    </w:p>
    <w:p w14:paraId="29281BAB" w14:textId="7FD4F6FA" w:rsidR="005A2963" w:rsidRPr="00F77885" w:rsidRDefault="00456062" w:rsidP="00694539">
      <w:pPr>
        <w:pStyle w:val="Odstavecseseznamem"/>
        <w:numPr>
          <w:ilvl w:val="0"/>
          <w:numId w:val="1"/>
        </w:numPr>
        <w:ind w:left="567" w:hanging="210"/>
        <w:jc w:val="both"/>
        <w:rPr>
          <w:rFonts w:ascii="Arial" w:hAnsi="Arial" w:cs="Arial"/>
          <w:b/>
          <w:sz w:val="22"/>
          <w:szCs w:val="22"/>
        </w:rPr>
      </w:pPr>
      <w:r w:rsidRPr="00F77885">
        <w:rPr>
          <w:rFonts w:ascii="Arial" w:hAnsi="Arial" w:cs="Arial"/>
          <w:b/>
          <w:color w:val="FF0000"/>
          <w:sz w:val="22"/>
          <w:szCs w:val="22"/>
        </w:rPr>
        <w:t>S</w:t>
      </w:r>
      <w:r w:rsidR="00063CDA" w:rsidRPr="00F77885">
        <w:rPr>
          <w:rFonts w:ascii="Arial" w:hAnsi="Arial" w:cs="Arial"/>
          <w:b/>
          <w:color w:val="FF0000"/>
          <w:sz w:val="22"/>
          <w:szCs w:val="22"/>
        </w:rPr>
        <w:t>tátní</w:t>
      </w:r>
      <w:r w:rsidRPr="00F77885">
        <w:rPr>
          <w:rFonts w:ascii="Arial" w:hAnsi="Arial" w:cs="Arial"/>
          <w:b/>
          <w:color w:val="FF0000"/>
          <w:sz w:val="22"/>
          <w:szCs w:val="22"/>
        </w:rPr>
        <w:t>mu</w:t>
      </w:r>
      <w:r w:rsidR="00063CDA" w:rsidRPr="00F77885">
        <w:rPr>
          <w:rFonts w:ascii="Arial" w:hAnsi="Arial" w:cs="Arial"/>
          <w:b/>
          <w:sz w:val="22"/>
          <w:szCs w:val="22"/>
        </w:rPr>
        <w:t xml:space="preserve"> </w:t>
      </w:r>
      <w:r w:rsidR="00063CDA" w:rsidRPr="00F77885">
        <w:rPr>
          <w:rFonts w:ascii="Arial" w:hAnsi="Arial" w:cs="Arial"/>
          <w:b/>
          <w:color w:val="FF0000"/>
          <w:sz w:val="22"/>
          <w:szCs w:val="22"/>
        </w:rPr>
        <w:t>zaměstnanc</w:t>
      </w:r>
      <w:r w:rsidRPr="00F77885">
        <w:rPr>
          <w:rFonts w:ascii="Arial" w:hAnsi="Arial" w:cs="Arial"/>
          <w:b/>
          <w:color w:val="FF0000"/>
          <w:sz w:val="22"/>
          <w:szCs w:val="22"/>
        </w:rPr>
        <w:t>i</w:t>
      </w:r>
      <w:r w:rsidR="00063CDA" w:rsidRPr="00F77885">
        <w:rPr>
          <w:rFonts w:ascii="Arial" w:hAnsi="Arial" w:cs="Arial"/>
          <w:b/>
          <w:color w:val="FF0000"/>
          <w:sz w:val="22"/>
          <w:szCs w:val="22"/>
        </w:rPr>
        <w:t>/státní zaměstnankyn</w:t>
      </w:r>
      <w:r w:rsidRPr="00F77885">
        <w:rPr>
          <w:rFonts w:ascii="Arial" w:hAnsi="Arial" w:cs="Arial"/>
          <w:b/>
          <w:color w:val="FF0000"/>
          <w:sz w:val="22"/>
          <w:szCs w:val="22"/>
        </w:rPr>
        <w:t>i</w:t>
      </w:r>
      <w:r w:rsidR="00063CDA" w:rsidRPr="00F77885">
        <w:rPr>
          <w:rFonts w:ascii="Arial" w:hAnsi="Arial" w:cs="Arial"/>
          <w:b/>
          <w:sz w:val="22"/>
          <w:szCs w:val="22"/>
        </w:rPr>
        <w:t xml:space="preserve"> </w:t>
      </w:r>
      <w:r w:rsidRPr="00F77885">
        <w:rPr>
          <w:rFonts w:ascii="Arial" w:hAnsi="Arial" w:cs="Arial"/>
          <w:b/>
          <w:sz w:val="22"/>
          <w:szCs w:val="22"/>
        </w:rPr>
        <w:t>se</w:t>
      </w:r>
      <w:r w:rsidR="00063CDA" w:rsidRPr="00F77885">
        <w:rPr>
          <w:rFonts w:ascii="Arial" w:hAnsi="Arial" w:cs="Arial"/>
          <w:b/>
          <w:sz w:val="22"/>
          <w:szCs w:val="22"/>
        </w:rPr>
        <w:t xml:space="preserve"> </w:t>
      </w:r>
      <w:r w:rsidR="00C054DE" w:rsidRPr="00F77885">
        <w:rPr>
          <w:rFonts w:ascii="Arial" w:hAnsi="Arial" w:cs="Arial"/>
          <w:b/>
          <w:sz w:val="22"/>
          <w:szCs w:val="22"/>
        </w:rPr>
        <w:t xml:space="preserve">s účinností </w:t>
      </w:r>
      <w:r w:rsidR="00063CDA" w:rsidRPr="00F77885">
        <w:rPr>
          <w:rFonts w:ascii="Arial" w:hAnsi="Arial" w:cs="Arial"/>
          <w:b/>
          <w:sz w:val="22"/>
          <w:szCs w:val="22"/>
        </w:rPr>
        <w:t xml:space="preserve">ode dne </w:t>
      </w:r>
      <w:r w:rsidR="00063CDA" w:rsidRPr="00F77885">
        <w:rPr>
          <w:rFonts w:ascii="Arial" w:hAnsi="Arial" w:cs="Arial"/>
          <w:b/>
          <w:color w:val="FF0000"/>
          <w:sz w:val="22"/>
          <w:szCs w:val="22"/>
        </w:rPr>
        <w:t>X.</w:t>
      </w:r>
      <w:r w:rsidR="00C054DE" w:rsidRPr="00F77885">
        <w:rPr>
          <w:rFonts w:ascii="Arial" w:hAnsi="Arial" w:cs="Arial"/>
          <w:b/>
          <w:color w:val="FF0000"/>
          <w:sz w:val="22"/>
          <w:szCs w:val="22"/>
        </w:rPr>
        <w:t> </w:t>
      </w:r>
      <w:r w:rsidR="00063CDA" w:rsidRPr="00F77885">
        <w:rPr>
          <w:rFonts w:ascii="Arial" w:hAnsi="Arial" w:cs="Arial"/>
          <w:b/>
          <w:color w:val="FF0000"/>
          <w:sz w:val="22"/>
          <w:szCs w:val="22"/>
        </w:rPr>
        <w:t>měsíc</w:t>
      </w:r>
      <w:r w:rsidR="00C054DE" w:rsidRPr="00F77885">
        <w:rPr>
          <w:rFonts w:ascii="Arial" w:hAnsi="Arial" w:cs="Arial"/>
          <w:b/>
          <w:sz w:val="22"/>
          <w:szCs w:val="22"/>
        </w:rPr>
        <w:t> </w:t>
      </w:r>
      <w:r w:rsidR="00063CDA" w:rsidRPr="00F77885">
        <w:rPr>
          <w:rFonts w:ascii="Arial" w:hAnsi="Arial" w:cs="Arial"/>
          <w:b/>
          <w:sz w:val="22"/>
          <w:szCs w:val="22"/>
        </w:rPr>
        <w:t>20</w:t>
      </w:r>
      <w:r w:rsidR="00063CDA" w:rsidRPr="00F77885">
        <w:rPr>
          <w:rFonts w:ascii="Arial" w:hAnsi="Arial" w:cs="Arial"/>
          <w:b/>
          <w:color w:val="FF0000"/>
          <w:sz w:val="22"/>
          <w:szCs w:val="22"/>
        </w:rPr>
        <w:t>XX</w:t>
      </w:r>
      <w:r w:rsidR="00063CDA" w:rsidRPr="00F77885">
        <w:rPr>
          <w:rFonts w:ascii="Arial" w:hAnsi="Arial" w:cs="Arial"/>
          <w:b/>
          <w:sz w:val="22"/>
          <w:szCs w:val="22"/>
        </w:rPr>
        <w:t xml:space="preserve"> </w:t>
      </w:r>
      <w:r w:rsidR="001F7BE3" w:rsidRPr="00F77885">
        <w:rPr>
          <w:rFonts w:ascii="Arial" w:hAnsi="Arial" w:cs="Arial"/>
          <w:b/>
          <w:color w:val="000000"/>
          <w:sz w:val="22"/>
          <w:szCs w:val="22"/>
        </w:rPr>
        <w:t>podle §</w:t>
      </w:r>
      <w:r w:rsidR="005A2963" w:rsidRPr="00F77885">
        <w:rPr>
          <w:rFonts w:ascii="Arial" w:hAnsi="Arial" w:cs="Arial"/>
          <w:b/>
          <w:color w:val="000000"/>
          <w:sz w:val="22"/>
          <w:szCs w:val="22"/>
        </w:rPr>
        <w:t> </w:t>
      </w:r>
      <w:r w:rsidR="001F7BE3" w:rsidRPr="00F77885">
        <w:rPr>
          <w:rFonts w:ascii="Arial" w:hAnsi="Arial" w:cs="Arial"/>
          <w:b/>
          <w:color w:val="000000"/>
          <w:sz w:val="22"/>
          <w:szCs w:val="22"/>
        </w:rPr>
        <w:t xml:space="preserve">144 odst. 1, § 145 odst. 1 a 2 zákona o státní službě, § 123 odst. 1 zákoníku práce, přílohy č. 1 zákona o státní službě a v návaznosti na § 80 zákoníku práce určuje plat ve výši </w:t>
      </w:r>
      <w:r w:rsidR="001F7BE3" w:rsidRPr="00F77885">
        <w:rPr>
          <w:rFonts w:ascii="Arial" w:hAnsi="Arial" w:cs="Arial"/>
          <w:b/>
          <w:color w:val="FF0000"/>
          <w:sz w:val="22"/>
          <w:szCs w:val="22"/>
        </w:rPr>
        <w:t>XX XXX </w:t>
      </w:r>
      <w:r w:rsidR="001F7BE3" w:rsidRPr="00F77885">
        <w:rPr>
          <w:rFonts w:ascii="Arial" w:hAnsi="Arial" w:cs="Arial"/>
          <w:b/>
          <w:color w:val="000000"/>
          <w:sz w:val="22"/>
          <w:szCs w:val="22"/>
        </w:rPr>
        <w:t>Kč</w:t>
      </w:r>
      <w:r w:rsidR="00694539" w:rsidRPr="00F77885">
        <w:rPr>
          <w:rStyle w:val="Znakapoznpodarou"/>
          <w:rFonts w:ascii="Arial" w:hAnsi="Arial" w:cs="Arial"/>
          <w:b/>
          <w:color w:val="FF0000"/>
          <w:sz w:val="22"/>
          <w:szCs w:val="22"/>
        </w:rPr>
        <w:footnoteReference w:id="3"/>
      </w:r>
      <w:r w:rsidR="00694539" w:rsidRPr="00F77885">
        <w:rPr>
          <w:rFonts w:ascii="Arial" w:hAnsi="Arial" w:cs="Arial"/>
          <w:b/>
          <w:sz w:val="22"/>
          <w:szCs w:val="22"/>
        </w:rPr>
        <w:t xml:space="preserve"> </w:t>
      </w:r>
      <w:r w:rsidR="001F7BE3" w:rsidRPr="00F77885">
        <w:rPr>
          <w:rFonts w:ascii="Arial" w:hAnsi="Arial" w:cs="Arial"/>
          <w:b/>
          <w:color w:val="000000"/>
          <w:sz w:val="22"/>
          <w:szCs w:val="22"/>
        </w:rPr>
        <w:t>měsíčně, jako plat odpovídající povolené kratší služební době</w:t>
      </w:r>
      <w:ins w:id="1" w:author="Richtr Michal, Mgr." w:date="2025-03-31T10:04:00Z" w16du:dateUtc="2025-03-31T08:04:00Z">
        <w:r w:rsidR="00383D56">
          <w:rPr>
            <w:rFonts w:ascii="Arial" w:hAnsi="Arial" w:cs="Arial"/>
            <w:b/>
            <w:color w:val="000000"/>
            <w:sz w:val="22"/>
            <w:szCs w:val="22"/>
          </w:rPr>
          <w:t>,</w:t>
        </w:r>
      </w:ins>
      <w:r w:rsidR="001F7BE3" w:rsidRPr="00F77885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5A2963" w:rsidRPr="00F77885">
        <w:rPr>
          <w:rFonts w:ascii="Arial" w:hAnsi="Arial" w:cs="Arial"/>
          <w:b/>
          <w:color w:val="000000"/>
          <w:sz w:val="22"/>
          <w:szCs w:val="22"/>
        </w:rPr>
        <w:t>tj.</w:t>
      </w:r>
      <w:r w:rsidR="001F7BE3" w:rsidRPr="00F77885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7F0AF7">
        <w:rPr>
          <w:rFonts w:ascii="Arial" w:hAnsi="Arial" w:cs="Arial"/>
          <w:b/>
          <w:color w:val="FF0000"/>
          <w:sz w:val="22"/>
          <w:szCs w:val="22"/>
        </w:rPr>
        <w:t xml:space="preserve">XX </w:t>
      </w:r>
      <w:r w:rsidR="00063CDA" w:rsidRPr="00F77885">
        <w:rPr>
          <w:rFonts w:ascii="Arial" w:hAnsi="Arial" w:cs="Arial"/>
          <w:b/>
          <w:color w:val="FF0000"/>
          <w:sz w:val="22"/>
          <w:szCs w:val="22"/>
        </w:rPr>
        <w:t>%</w:t>
      </w:r>
      <w:r w:rsidR="00063CDA" w:rsidRPr="00F77885">
        <w:rPr>
          <w:rFonts w:ascii="Arial" w:hAnsi="Arial" w:cs="Arial"/>
          <w:b/>
          <w:sz w:val="22"/>
          <w:szCs w:val="22"/>
        </w:rPr>
        <w:t xml:space="preserve"> měsíčního platu</w:t>
      </w:r>
      <w:r w:rsidR="005A2963" w:rsidRPr="00F77885">
        <w:rPr>
          <w:rFonts w:ascii="Arial" w:hAnsi="Arial" w:cs="Arial"/>
          <w:b/>
          <w:sz w:val="22"/>
          <w:szCs w:val="22"/>
        </w:rPr>
        <w:t xml:space="preserve"> před povolením kratší služební doby ve</w:t>
      </w:r>
      <w:r w:rsidR="00B601B9">
        <w:rPr>
          <w:rFonts w:ascii="Arial" w:hAnsi="Arial" w:cs="Arial"/>
          <w:b/>
          <w:sz w:val="22"/>
          <w:szCs w:val="22"/>
        </w:rPr>
        <w:t> </w:t>
      </w:r>
      <w:r w:rsidR="005A2963" w:rsidRPr="00F77885">
        <w:rPr>
          <w:rFonts w:ascii="Arial" w:hAnsi="Arial" w:cs="Arial"/>
          <w:b/>
          <w:sz w:val="22"/>
          <w:szCs w:val="22"/>
        </w:rPr>
        <w:t>výši</w:t>
      </w:r>
      <w:r w:rsidR="00063CDA" w:rsidRPr="00F77885">
        <w:rPr>
          <w:rFonts w:ascii="Arial" w:hAnsi="Arial" w:cs="Arial"/>
          <w:b/>
          <w:sz w:val="22"/>
          <w:szCs w:val="22"/>
        </w:rPr>
        <w:t xml:space="preserve"> </w:t>
      </w:r>
      <w:r w:rsidR="00063CDA" w:rsidRPr="00F77885">
        <w:rPr>
          <w:rFonts w:ascii="Arial" w:hAnsi="Arial" w:cs="Arial"/>
          <w:b/>
          <w:color w:val="FF0000"/>
          <w:sz w:val="22"/>
          <w:szCs w:val="22"/>
        </w:rPr>
        <w:t>XX XXX </w:t>
      </w:r>
      <w:r w:rsidR="00063CDA" w:rsidRPr="00F77885">
        <w:rPr>
          <w:rFonts w:ascii="Arial" w:hAnsi="Arial" w:cs="Arial"/>
          <w:b/>
          <w:sz w:val="22"/>
          <w:szCs w:val="22"/>
        </w:rPr>
        <w:t>Kč měsíčně</w:t>
      </w:r>
      <w:r w:rsidR="005A2963" w:rsidRPr="00F77885">
        <w:rPr>
          <w:rFonts w:ascii="Arial" w:hAnsi="Arial" w:cs="Arial"/>
          <w:b/>
          <w:sz w:val="22"/>
          <w:szCs w:val="22"/>
        </w:rPr>
        <w:t>, který tvoří</w:t>
      </w:r>
    </w:p>
    <w:p w14:paraId="02BA27C5" w14:textId="4660095D" w:rsidR="005A2963" w:rsidRPr="00CD5E70" w:rsidRDefault="005A2963" w:rsidP="00694539">
      <w:pPr>
        <w:pStyle w:val="Odstavecseseznamem"/>
        <w:numPr>
          <w:ilvl w:val="0"/>
          <w:numId w:val="11"/>
        </w:numPr>
        <w:spacing w:after="120"/>
        <w:ind w:left="993" w:hanging="426"/>
        <w:jc w:val="both"/>
        <w:outlineLvl w:val="0"/>
        <w:rPr>
          <w:rFonts w:ascii="Arial" w:hAnsi="Arial" w:cs="Arial"/>
          <w:b/>
          <w:color w:val="000000"/>
          <w:sz w:val="22"/>
          <w:szCs w:val="22"/>
        </w:rPr>
      </w:pPr>
      <w:r w:rsidRPr="00F77885">
        <w:rPr>
          <w:rFonts w:ascii="Arial" w:hAnsi="Arial" w:cs="Arial"/>
          <w:b/>
          <w:color w:val="000000"/>
          <w:sz w:val="22"/>
          <w:szCs w:val="22"/>
        </w:rPr>
        <w:t>platový tarif stanovený podle stupnice platových tarifů uvedené v</w:t>
      </w:r>
      <w:r w:rsidR="009511EE">
        <w:rPr>
          <w:rFonts w:ascii="Arial" w:hAnsi="Arial" w:cs="Arial"/>
          <w:b/>
          <w:color w:val="000000"/>
          <w:sz w:val="22"/>
          <w:szCs w:val="22"/>
        </w:rPr>
        <w:t> </w:t>
      </w:r>
      <w:r w:rsidRPr="00F77885">
        <w:rPr>
          <w:rFonts w:ascii="Arial" w:hAnsi="Arial" w:cs="Arial"/>
          <w:b/>
          <w:color w:val="000000"/>
          <w:sz w:val="22"/>
          <w:szCs w:val="22"/>
        </w:rPr>
        <w:t>§ 2 nařízení vlády č. 304/2014 Sb.</w:t>
      </w:r>
      <w:r w:rsidR="00C054DE" w:rsidRPr="00F77885">
        <w:rPr>
          <w:rFonts w:ascii="Arial" w:hAnsi="Arial" w:cs="Arial"/>
          <w:b/>
          <w:color w:val="000000"/>
          <w:sz w:val="22"/>
          <w:szCs w:val="22"/>
        </w:rPr>
        <w:t>,</w:t>
      </w:r>
      <w:r w:rsidR="00C054DE" w:rsidRPr="00F77885">
        <w:rPr>
          <w:rFonts w:ascii="Arial" w:hAnsi="Arial" w:cs="Arial"/>
          <w:b/>
          <w:sz w:val="22"/>
          <w:szCs w:val="22"/>
        </w:rPr>
        <w:t xml:space="preserve"> o platových poměrech státních zaměstnanců, ve znění</w:t>
      </w:r>
      <w:r w:rsidR="00C054DE" w:rsidRPr="00F77885">
        <w:rPr>
          <w:rFonts w:ascii="Arial" w:hAnsi="Arial" w:cs="Arial"/>
          <w:b/>
          <w:i/>
          <w:sz w:val="22"/>
          <w:szCs w:val="22"/>
        </w:rPr>
        <w:t xml:space="preserve"> </w:t>
      </w:r>
      <w:r w:rsidR="00C054DE" w:rsidRPr="00F77885">
        <w:rPr>
          <w:rFonts w:ascii="Arial" w:hAnsi="Arial" w:cs="Arial"/>
          <w:b/>
          <w:sz w:val="22"/>
          <w:szCs w:val="22"/>
        </w:rPr>
        <w:t>pozdějších předpisů (dále jen „nařízení vlády č. 304/2014 Sb.“),</w:t>
      </w:r>
      <w:r w:rsidRPr="00F77885">
        <w:rPr>
          <w:rFonts w:ascii="Arial" w:hAnsi="Arial" w:cs="Arial"/>
          <w:b/>
          <w:color w:val="000000"/>
          <w:sz w:val="22"/>
          <w:szCs w:val="22"/>
        </w:rPr>
        <w:t xml:space="preserve"> ve</w:t>
      </w:r>
      <w:r w:rsidR="007F0AF7">
        <w:rPr>
          <w:rFonts w:ascii="Arial" w:hAnsi="Arial" w:cs="Arial"/>
          <w:b/>
          <w:color w:val="000000"/>
          <w:sz w:val="22"/>
          <w:szCs w:val="22"/>
        </w:rPr>
        <w:t> </w:t>
      </w:r>
      <w:r w:rsidRPr="00F77885">
        <w:rPr>
          <w:rFonts w:ascii="Arial" w:hAnsi="Arial" w:cs="Arial"/>
          <w:b/>
          <w:color w:val="000000"/>
          <w:sz w:val="22"/>
          <w:szCs w:val="22"/>
        </w:rPr>
        <w:t xml:space="preserve">výši </w:t>
      </w:r>
      <w:r w:rsidRPr="00F77885">
        <w:rPr>
          <w:rFonts w:ascii="Arial" w:hAnsi="Arial" w:cs="Arial"/>
          <w:b/>
          <w:color w:val="FF0000"/>
          <w:sz w:val="22"/>
          <w:szCs w:val="22"/>
        </w:rPr>
        <w:t>XX XXX</w:t>
      </w:r>
      <w:r w:rsidRPr="00F77885">
        <w:rPr>
          <w:rFonts w:ascii="Arial" w:hAnsi="Arial" w:cs="Arial"/>
          <w:b/>
          <w:color w:val="000000"/>
          <w:sz w:val="22"/>
          <w:szCs w:val="22"/>
        </w:rPr>
        <w:t xml:space="preserve"> Kč,</w:t>
      </w:r>
    </w:p>
    <w:p w14:paraId="3A947055" w14:textId="77777777" w:rsidR="005A2963" w:rsidRPr="00CD5E70" w:rsidRDefault="005A2963" w:rsidP="00694539">
      <w:pPr>
        <w:pStyle w:val="Odstavecseseznamem"/>
        <w:numPr>
          <w:ilvl w:val="0"/>
          <w:numId w:val="11"/>
        </w:numPr>
        <w:spacing w:after="120"/>
        <w:ind w:left="993" w:hanging="426"/>
        <w:jc w:val="both"/>
        <w:outlineLvl w:val="0"/>
        <w:rPr>
          <w:rFonts w:ascii="Arial" w:hAnsi="Arial" w:cs="Arial"/>
          <w:b/>
          <w:color w:val="000000"/>
          <w:sz w:val="22"/>
          <w:szCs w:val="22"/>
        </w:rPr>
      </w:pPr>
      <w:r w:rsidRPr="00F77885">
        <w:rPr>
          <w:rFonts w:ascii="Arial" w:hAnsi="Arial" w:cs="Arial"/>
          <w:b/>
          <w:color w:val="000000"/>
          <w:sz w:val="22"/>
          <w:szCs w:val="22"/>
        </w:rPr>
        <w:t xml:space="preserve">osobní příplatek podle § 149 zákona o státní službě </w:t>
      </w:r>
      <w:r w:rsidRPr="00F77885">
        <w:rPr>
          <w:rFonts w:ascii="Arial" w:hAnsi="Arial" w:cs="Arial"/>
          <w:b/>
          <w:sz w:val="22"/>
          <w:szCs w:val="22"/>
        </w:rPr>
        <w:t xml:space="preserve">ve výši </w:t>
      </w:r>
      <w:r w:rsidRPr="00F77885">
        <w:rPr>
          <w:rFonts w:ascii="Arial" w:hAnsi="Arial" w:cs="Arial"/>
          <w:b/>
          <w:color w:val="FF0000"/>
          <w:sz w:val="22"/>
          <w:szCs w:val="22"/>
        </w:rPr>
        <w:t>X XXX</w:t>
      </w:r>
      <w:r w:rsidRPr="00F77885">
        <w:rPr>
          <w:rFonts w:ascii="Arial" w:hAnsi="Arial" w:cs="Arial"/>
          <w:b/>
          <w:color w:val="000000"/>
          <w:sz w:val="22"/>
          <w:szCs w:val="22"/>
        </w:rPr>
        <w:t xml:space="preserve"> Kč,</w:t>
      </w:r>
      <w:r w:rsidRPr="00F77885">
        <w:rPr>
          <w:rFonts w:ascii="Arial" w:hAnsi="Arial" w:cs="Arial"/>
          <w:b/>
          <w:sz w:val="22"/>
          <w:szCs w:val="22"/>
        </w:rPr>
        <w:t xml:space="preserve"> </w:t>
      </w:r>
    </w:p>
    <w:p w14:paraId="6BA63675" w14:textId="77777777" w:rsidR="005A2963" w:rsidRPr="00CD5E70" w:rsidRDefault="005A2963" w:rsidP="00694539">
      <w:pPr>
        <w:pStyle w:val="Odstavecseseznamem"/>
        <w:numPr>
          <w:ilvl w:val="0"/>
          <w:numId w:val="11"/>
        </w:numPr>
        <w:spacing w:after="120"/>
        <w:ind w:left="993" w:hanging="426"/>
        <w:jc w:val="both"/>
        <w:outlineLvl w:val="0"/>
        <w:rPr>
          <w:rFonts w:ascii="Arial" w:hAnsi="Arial" w:cs="Arial"/>
          <w:b/>
          <w:color w:val="FF0000"/>
          <w:sz w:val="22"/>
          <w:szCs w:val="22"/>
        </w:rPr>
      </w:pPr>
      <w:r w:rsidRPr="00F77885">
        <w:rPr>
          <w:rFonts w:ascii="Arial" w:hAnsi="Arial" w:cs="Arial"/>
          <w:b/>
          <w:color w:val="FF0000"/>
          <w:sz w:val="22"/>
          <w:szCs w:val="22"/>
        </w:rPr>
        <w:t>příplatek za vedení podle § 146 odst. 1 zákona o státní službě, přílohy č. 2 zákona o státní službě a § 4 nařízení vlády č. 304/2014 Sb. ve výši X XXX</w:t>
      </w:r>
      <w:r w:rsidR="00C054DE" w:rsidRPr="00F77885">
        <w:rPr>
          <w:rFonts w:ascii="Arial" w:hAnsi="Arial" w:cs="Arial"/>
          <w:b/>
          <w:color w:val="FF0000"/>
          <w:sz w:val="22"/>
          <w:szCs w:val="22"/>
        </w:rPr>
        <w:t> </w:t>
      </w:r>
      <w:r w:rsidRPr="00F77885">
        <w:rPr>
          <w:rFonts w:ascii="Arial" w:hAnsi="Arial" w:cs="Arial"/>
          <w:b/>
          <w:color w:val="FF0000"/>
          <w:sz w:val="22"/>
          <w:szCs w:val="22"/>
        </w:rPr>
        <w:t xml:space="preserve">Kč, </w:t>
      </w:r>
      <w:r w:rsidRPr="00F77885">
        <w:rPr>
          <w:rFonts w:ascii="Arial" w:hAnsi="Arial" w:cs="Arial"/>
          <w:b/>
          <w:color w:val="000000"/>
          <w:sz w:val="22"/>
          <w:szCs w:val="22"/>
        </w:rPr>
        <w:t xml:space="preserve"> </w:t>
      </w:r>
    </w:p>
    <w:p w14:paraId="62842595" w14:textId="103558AA" w:rsidR="005A2963" w:rsidRPr="00CD5E70" w:rsidRDefault="005A2963" w:rsidP="00694539">
      <w:pPr>
        <w:pStyle w:val="Odstavecseseznamem"/>
        <w:numPr>
          <w:ilvl w:val="0"/>
          <w:numId w:val="11"/>
        </w:numPr>
        <w:spacing w:after="120"/>
        <w:ind w:left="993" w:hanging="426"/>
        <w:jc w:val="both"/>
        <w:outlineLvl w:val="0"/>
        <w:rPr>
          <w:rFonts w:ascii="Arial" w:hAnsi="Arial" w:cs="Arial"/>
          <w:b/>
          <w:color w:val="FF0000"/>
          <w:sz w:val="22"/>
          <w:szCs w:val="22"/>
        </w:rPr>
      </w:pPr>
      <w:r w:rsidRPr="00F77885">
        <w:rPr>
          <w:rFonts w:ascii="Arial" w:hAnsi="Arial" w:cs="Arial"/>
          <w:b/>
          <w:color w:val="FF0000"/>
          <w:sz w:val="22"/>
          <w:szCs w:val="22"/>
        </w:rPr>
        <w:t xml:space="preserve">příplatek za práci ve ztíženém pracovním prostředí podle § 128 zákoníku práce ve spojení </w:t>
      </w:r>
      <w:bookmarkStart w:id="2" w:name="_Hlk187940842"/>
      <w:r w:rsidRPr="00F77885">
        <w:rPr>
          <w:rFonts w:ascii="Arial" w:hAnsi="Arial" w:cs="Arial"/>
          <w:b/>
          <w:color w:val="FF0000"/>
          <w:sz w:val="22"/>
          <w:szCs w:val="22"/>
        </w:rPr>
        <w:t xml:space="preserve">s § </w:t>
      </w:r>
      <w:r w:rsidR="00A44BAE">
        <w:rPr>
          <w:rFonts w:ascii="Arial" w:hAnsi="Arial" w:cs="Arial"/>
          <w:b/>
          <w:color w:val="FF0000"/>
          <w:sz w:val="22"/>
          <w:szCs w:val="22"/>
        </w:rPr>
        <w:t>3</w:t>
      </w:r>
      <w:r w:rsidRPr="00F77885">
        <w:rPr>
          <w:rFonts w:ascii="Arial" w:hAnsi="Arial" w:cs="Arial"/>
          <w:b/>
          <w:color w:val="FF0000"/>
          <w:sz w:val="22"/>
          <w:szCs w:val="22"/>
        </w:rPr>
        <w:t xml:space="preserve"> nařízení vlády</w:t>
      </w:r>
      <w:r w:rsidR="007F0AF7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="00A44BAE">
        <w:rPr>
          <w:rFonts w:ascii="Arial" w:hAnsi="Arial" w:cs="Arial"/>
          <w:b/>
          <w:color w:val="FF0000"/>
          <w:sz w:val="22"/>
          <w:szCs w:val="22"/>
        </w:rPr>
        <w:t>č. 443/2024 Sb.</w:t>
      </w:r>
      <w:r w:rsidR="007F0AF7" w:rsidRPr="007F0AF7">
        <w:t xml:space="preserve"> </w:t>
      </w:r>
      <w:r w:rsidR="007F0AF7" w:rsidRPr="007F0AF7">
        <w:rPr>
          <w:rFonts w:ascii="Arial" w:hAnsi="Arial" w:cs="Arial"/>
          <w:b/>
          <w:color w:val="FF0000"/>
          <w:sz w:val="22"/>
          <w:szCs w:val="22"/>
        </w:rPr>
        <w:t>o vymezení ztíženého pracovního prostředí a o výši příplatku ke mzdě za práci ve ztíženém pracovním prostředí</w:t>
      </w:r>
      <w:r w:rsidR="007F0AF7">
        <w:rPr>
          <w:rFonts w:ascii="Arial" w:hAnsi="Arial" w:cs="Arial"/>
          <w:b/>
          <w:color w:val="FF0000"/>
          <w:sz w:val="22"/>
          <w:szCs w:val="22"/>
        </w:rPr>
        <w:t>,</w:t>
      </w:r>
      <w:r w:rsidR="00A44BAE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bookmarkEnd w:id="2"/>
      <w:r w:rsidRPr="00F77885">
        <w:rPr>
          <w:rFonts w:ascii="Arial" w:hAnsi="Arial" w:cs="Arial"/>
          <w:b/>
          <w:color w:val="FF0000"/>
          <w:sz w:val="22"/>
          <w:szCs w:val="22"/>
        </w:rPr>
        <w:t>ve výši X XXX Kč,</w:t>
      </w:r>
    </w:p>
    <w:p w14:paraId="02A2A15F" w14:textId="77777777" w:rsidR="005A2963" w:rsidRPr="00CD5E70" w:rsidRDefault="005A2963" w:rsidP="00694539">
      <w:pPr>
        <w:pStyle w:val="Odstavecseseznamem"/>
        <w:numPr>
          <w:ilvl w:val="0"/>
          <w:numId w:val="11"/>
        </w:numPr>
        <w:ind w:left="993" w:hanging="426"/>
        <w:jc w:val="both"/>
        <w:outlineLvl w:val="0"/>
        <w:rPr>
          <w:rFonts w:ascii="Arial" w:hAnsi="Arial" w:cs="Arial"/>
          <w:b/>
          <w:color w:val="FF0000"/>
          <w:sz w:val="22"/>
          <w:szCs w:val="22"/>
        </w:rPr>
      </w:pPr>
      <w:r w:rsidRPr="00F77885">
        <w:rPr>
          <w:rFonts w:ascii="Arial" w:hAnsi="Arial" w:cs="Arial"/>
          <w:b/>
          <w:color w:val="FF0000"/>
          <w:sz w:val="22"/>
          <w:szCs w:val="22"/>
        </w:rPr>
        <w:t>zvláštní příplatek podle § 148 zákona o státní službě ve spojení s § 6 nařízení vlády č. 304/2014 Sb. ve výši X XXX Kč.</w:t>
      </w:r>
    </w:p>
    <w:p w14:paraId="34155DA1" w14:textId="77777777" w:rsidR="00C054DE" w:rsidRPr="00F77885" w:rsidRDefault="00C054DE" w:rsidP="00694539">
      <w:pPr>
        <w:pStyle w:val="Odstavecseseznamem"/>
        <w:rPr>
          <w:rFonts w:ascii="Arial" w:hAnsi="Arial" w:cs="Arial"/>
          <w:b/>
          <w:color w:val="000000"/>
          <w:sz w:val="22"/>
          <w:szCs w:val="22"/>
        </w:rPr>
      </w:pPr>
    </w:p>
    <w:p w14:paraId="32B5B219" w14:textId="77777777" w:rsidR="009F46D9" w:rsidRPr="00F77885" w:rsidRDefault="0088352D" w:rsidP="00C360F5">
      <w:pPr>
        <w:overflowPunct w:val="0"/>
        <w:adjustRightInd w:val="0"/>
        <w:spacing w:after="120" w:line="240" w:lineRule="auto"/>
        <w:jc w:val="center"/>
        <w:rPr>
          <w:rFonts w:ascii="Arial" w:eastAsia="Times New Roman" w:hAnsi="Arial" w:cs="Arial"/>
          <w:b/>
          <w:lang w:eastAsia="cs-CZ"/>
        </w:rPr>
      </w:pPr>
      <w:r w:rsidRPr="00F77885">
        <w:rPr>
          <w:rFonts w:ascii="Arial" w:eastAsia="Times New Roman" w:hAnsi="Arial" w:cs="Arial"/>
          <w:b/>
          <w:spacing w:val="40"/>
          <w:lang w:eastAsia="cs-CZ"/>
        </w:rPr>
        <w:t>Odůvodnění:</w:t>
      </w:r>
    </w:p>
    <w:p w14:paraId="7F7E33EF" w14:textId="77777777" w:rsidR="008C03CE" w:rsidRDefault="00657D72" w:rsidP="00C631DD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F77885">
        <w:rPr>
          <w:rFonts w:ascii="Arial" w:eastAsia="Times New Roman" w:hAnsi="Arial" w:cs="Arial"/>
          <w:lang w:eastAsia="cs-CZ"/>
        </w:rPr>
        <w:t>D</w:t>
      </w:r>
      <w:r w:rsidR="00A559FF" w:rsidRPr="00F77885">
        <w:rPr>
          <w:rFonts w:ascii="Arial" w:eastAsia="Times New Roman" w:hAnsi="Arial" w:cs="Arial"/>
          <w:lang w:eastAsia="cs-CZ"/>
        </w:rPr>
        <w:t xml:space="preserve">ne </w:t>
      </w:r>
      <w:r w:rsidR="00A559FF" w:rsidRPr="00F77885">
        <w:rPr>
          <w:rFonts w:ascii="Arial" w:eastAsia="Times New Roman" w:hAnsi="Arial" w:cs="Arial"/>
          <w:color w:val="FF0000"/>
          <w:lang w:eastAsia="cs-CZ"/>
        </w:rPr>
        <w:t>X.</w:t>
      </w:r>
      <w:r w:rsidR="000E2E16" w:rsidRPr="00F77885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="00A559FF" w:rsidRPr="00F77885">
        <w:rPr>
          <w:rFonts w:ascii="Arial" w:eastAsia="Times New Roman" w:hAnsi="Arial" w:cs="Arial"/>
          <w:color w:val="FF0000"/>
          <w:lang w:eastAsia="cs-CZ"/>
        </w:rPr>
        <w:t>měsíc</w:t>
      </w:r>
      <w:r w:rsidR="000E2E16" w:rsidRPr="00F77885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="000E2E16" w:rsidRPr="00F77885">
        <w:rPr>
          <w:rFonts w:ascii="Arial" w:eastAsia="Times New Roman" w:hAnsi="Arial" w:cs="Arial"/>
          <w:lang w:eastAsia="cs-CZ"/>
        </w:rPr>
        <w:t>20</w:t>
      </w:r>
      <w:r w:rsidR="000E2E16" w:rsidRPr="00F77885">
        <w:rPr>
          <w:rFonts w:ascii="Arial" w:eastAsia="Times New Roman" w:hAnsi="Arial" w:cs="Arial"/>
          <w:color w:val="FF0000"/>
          <w:lang w:eastAsia="cs-CZ"/>
        </w:rPr>
        <w:t>XX</w:t>
      </w:r>
      <w:r w:rsidRPr="00F77885">
        <w:rPr>
          <w:rFonts w:ascii="Arial" w:eastAsia="Times New Roman" w:hAnsi="Arial" w:cs="Arial"/>
          <w:color w:val="FF0000"/>
          <w:lang w:eastAsia="cs-CZ"/>
        </w:rPr>
        <w:t xml:space="preserve"> podal/a </w:t>
      </w:r>
      <w:r w:rsidR="001E0899" w:rsidRPr="00F77885">
        <w:rPr>
          <w:rFonts w:ascii="Arial" w:eastAsia="Times New Roman" w:hAnsi="Arial" w:cs="Arial"/>
          <w:lang w:eastAsia="cs-CZ"/>
        </w:rPr>
        <w:t>s</w:t>
      </w:r>
      <w:r w:rsidR="000E2E16" w:rsidRPr="00F77885">
        <w:rPr>
          <w:rFonts w:ascii="Arial" w:eastAsia="Times New Roman" w:hAnsi="Arial" w:cs="Arial"/>
          <w:lang w:eastAsia="cs-CZ"/>
        </w:rPr>
        <w:t>tátní</w:t>
      </w:r>
      <w:r w:rsidR="000E2E16" w:rsidRPr="00F77885">
        <w:rPr>
          <w:rFonts w:ascii="Arial" w:eastAsia="Times New Roman" w:hAnsi="Arial" w:cs="Arial"/>
          <w:color w:val="FF0000"/>
          <w:lang w:eastAsia="cs-CZ"/>
        </w:rPr>
        <w:t xml:space="preserve"> zaměstnanec/zaměstnankyně</w:t>
      </w:r>
      <w:r w:rsidR="00165253" w:rsidRPr="00F77885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Pr="00F77885">
        <w:rPr>
          <w:rFonts w:ascii="Arial" w:eastAsia="Times New Roman" w:hAnsi="Arial" w:cs="Arial"/>
          <w:lang w:eastAsia="cs-CZ"/>
        </w:rPr>
        <w:t>žádost</w:t>
      </w:r>
      <w:r w:rsidRPr="00F77885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="00A559FF" w:rsidRPr="00F77885">
        <w:rPr>
          <w:rFonts w:ascii="Arial" w:eastAsia="Times New Roman" w:hAnsi="Arial" w:cs="Arial"/>
          <w:lang w:eastAsia="cs-CZ"/>
        </w:rPr>
        <w:t xml:space="preserve">o </w:t>
      </w:r>
      <w:r w:rsidR="000E2E16" w:rsidRPr="00F77885">
        <w:rPr>
          <w:rFonts w:ascii="Arial" w:eastAsia="Times New Roman" w:hAnsi="Arial" w:cs="Arial"/>
          <w:lang w:eastAsia="cs-CZ"/>
        </w:rPr>
        <w:t xml:space="preserve">povolení </w:t>
      </w:r>
      <w:r w:rsidR="0069598E" w:rsidRPr="00F77885">
        <w:rPr>
          <w:rFonts w:ascii="Arial" w:eastAsia="Times New Roman" w:hAnsi="Arial" w:cs="Arial"/>
          <w:lang w:eastAsia="cs-CZ"/>
        </w:rPr>
        <w:t>kratší</w:t>
      </w:r>
      <w:r w:rsidR="000E2E16" w:rsidRPr="00F77885">
        <w:rPr>
          <w:rFonts w:ascii="Arial" w:eastAsia="Times New Roman" w:hAnsi="Arial" w:cs="Arial"/>
          <w:lang w:eastAsia="cs-CZ"/>
        </w:rPr>
        <w:t xml:space="preserve"> služební </w:t>
      </w:r>
      <w:r w:rsidR="008C03CE" w:rsidRPr="00F77885">
        <w:rPr>
          <w:rFonts w:ascii="Arial" w:eastAsia="Times New Roman" w:hAnsi="Arial" w:cs="Arial"/>
          <w:lang w:eastAsia="cs-CZ"/>
        </w:rPr>
        <w:t>doby po</w:t>
      </w:r>
      <w:r w:rsidR="000E2E16" w:rsidRPr="00F77885">
        <w:rPr>
          <w:rFonts w:ascii="Arial" w:eastAsia="Times New Roman" w:hAnsi="Arial" w:cs="Arial"/>
          <w:lang w:eastAsia="cs-CZ"/>
        </w:rPr>
        <w:t xml:space="preserve">dle § 68 </w:t>
      </w:r>
      <w:r w:rsidR="0069598E" w:rsidRPr="00F77885">
        <w:rPr>
          <w:rFonts w:ascii="Arial" w:eastAsia="Times New Roman" w:hAnsi="Arial" w:cs="Arial"/>
          <w:lang w:eastAsia="cs-CZ"/>
        </w:rPr>
        <w:t xml:space="preserve">ve spojení s </w:t>
      </w:r>
      <w:r w:rsidR="00F574CC" w:rsidRPr="00F77885">
        <w:rPr>
          <w:rFonts w:ascii="Arial" w:eastAsia="Times New Roman" w:hAnsi="Arial" w:cs="Arial"/>
          <w:lang w:eastAsia="cs-CZ"/>
        </w:rPr>
        <w:t xml:space="preserve">§ 116 </w:t>
      </w:r>
      <w:r w:rsidR="000E2E16" w:rsidRPr="00F77885">
        <w:rPr>
          <w:rFonts w:ascii="Arial" w:eastAsia="Times New Roman" w:hAnsi="Arial" w:cs="Arial"/>
          <w:lang w:eastAsia="cs-CZ"/>
        </w:rPr>
        <w:t>zákona o státní službě</w:t>
      </w:r>
      <w:r w:rsidR="008C03CE" w:rsidRPr="00F77885">
        <w:rPr>
          <w:rFonts w:ascii="Arial" w:eastAsia="Times New Roman" w:hAnsi="Arial" w:cs="Arial"/>
          <w:lang w:eastAsia="cs-CZ"/>
        </w:rPr>
        <w:t>.</w:t>
      </w:r>
    </w:p>
    <w:p w14:paraId="279B4346" w14:textId="77777777" w:rsidR="00851CB3" w:rsidRPr="00F77885" w:rsidRDefault="00851CB3" w:rsidP="00C631DD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0A709A31" w14:textId="77777777" w:rsidR="008C03CE" w:rsidRDefault="008C03CE" w:rsidP="00C631DD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F77885">
        <w:rPr>
          <w:rFonts w:ascii="Arial" w:eastAsia="Times New Roman" w:hAnsi="Arial" w:cs="Arial"/>
          <w:lang w:eastAsia="cs-CZ"/>
        </w:rPr>
        <w:t xml:space="preserve">Podle § 68 zákona o státní službě </w:t>
      </w:r>
      <w:r w:rsidR="0049284C" w:rsidRPr="00F77885">
        <w:rPr>
          <w:rFonts w:ascii="Arial" w:eastAsia="Times New Roman" w:hAnsi="Arial" w:cs="Arial"/>
          <w:lang w:eastAsia="cs-CZ"/>
        </w:rPr>
        <w:t xml:space="preserve">může být </w:t>
      </w:r>
      <w:r w:rsidRPr="00F77885">
        <w:rPr>
          <w:rFonts w:ascii="Arial" w:eastAsia="Times New Roman" w:hAnsi="Arial" w:cs="Arial"/>
          <w:lang w:eastAsia="cs-CZ"/>
        </w:rPr>
        <w:t xml:space="preserve">státnímu zaměstnanci </w:t>
      </w:r>
      <w:r w:rsidR="0049284C" w:rsidRPr="00F77885">
        <w:rPr>
          <w:rFonts w:ascii="Arial" w:eastAsia="Times New Roman" w:hAnsi="Arial" w:cs="Arial"/>
          <w:lang w:eastAsia="cs-CZ"/>
        </w:rPr>
        <w:t>na jeho žádost povoleno zkrácení stanoven</w:t>
      </w:r>
      <w:r w:rsidRPr="00F77885">
        <w:rPr>
          <w:rFonts w:ascii="Arial" w:eastAsia="Times New Roman" w:hAnsi="Arial" w:cs="Arial"/>
          <w:lang w:eastAsia="cs-CZ"/>
        </w:rPr>
        <w:t>é</w:t>
      </w:r>
      <w:r w:rsidR="0049284C" w:rsidRPr="00F77885">
        <w:rPr>
          <w:rFonts w:ascii="Arial" w:eastAsia="Times New Roman" w:hAnsi="Arial" w:cs="Arial"/>
          <w:lang w:eastAsia="cs-CZ"/>
        </w:rPr>
        <w:t xml:space="preserve"> služební doby</w:t>
      </w:r>
      <w:r w:rsidR="008A0DC4" w:rsidRPr="00F77885">
        <w:rPr>
          <w:rFonts w:ascii="Arial" w:eastAsia="Times New Roman" w:hAnsi="Arial" w:cs="Arial"/>
          <w:lang w:eastAsia="cs-CZ"/>
        </w:rPr>
        <w:t>.</w:t>
      </w:r>
    </w:p>
    <w:p w14:paraId="1CD80166" w14:textId="77777777" w:rsidR="00851CB3" w:rsidRPr="00F77885" w:rsidRDefault="00851CB3" w:rsidP="00C631DD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25BA775B" w14:textId="77777777" w:rsidR="00BE37F7" w:rsidRDefault="00F574CC" w:rsidP="00C631DD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F77885">
        <w:rPr>
          <w:rFonts w:ascii="Arial" w:eastAsia="Times New Roman" w:hAnsi="Arial" w:cs="Arial"/>
          <w:lang w:eastAsia="cs-CZ"/>
        </w:rPr>
        <w:t xml:space="preserve">Podle § 116 </w:t>
      </w:r>
      <w:r w:rsidR="00B0781B" w:rsidRPr="00F77885">
        <w:rPr>
          <w:rFonts w:ascii="Arial" w:eastAsia="Times New Roman" w:hAnsi="Arial" w:cs="Arial"/>
          <w:lang w:eastAsia="cs-CZ"/>
        </w:rPr>
        <w:t xml:space="preserve">odst. 1 </w:t>
      </w:r>
      <w:r w:rsidRPr="00F77885">
        <w:rPr>
          <w:rFonts w:ascii="Arial" w:eastAsia="Times New Roman" w:hAnsi="Arial" w:cs="Arial"/>
          <w:lang w:eastAsia="cs-CZ"/>
        </w:rPr>
        <w:t>zákona o státní službě služební úřad vytváří podmínky pro sladění rodinného a osobního života státních zaměstnanců</w:t>
      </w:r>
      <w:r w:rsidR="00B0781B" w:rsidRPr="00F77885">
        <w:rPr>
          <w:rFonts w:ascii="Arial" w:eastAsia="Times New Roman" w:hAnsi="Arial" w:cs="Arial"/>
          <w:lang w:eastAsia="cs-CZ"/>
        </w:rPr>
        <w:t xml:space="preserve"> s výkonem služby</w:t>
      </w:r>
      <w:r w:rsidR="00BE37F7" w:rsidRPr="00F77885">
        <w:rPr>
          <w:rFonts w:ascii="Arial" w:eastAsia="Times New Roman" w:hAnsi="Arial" w:cs="Arial"/>
          <w:lang w:eastAsia="cs-CZ"/>
        </w:rPr>
        <w:t>, zejména rozvržením služební doby včetně stanovení začátku a konce služební doby a pružného rozvržení služební doby, povolováním kratší služební doby, sjednáváním možnosti vykonávat službu z</w:t>
      </w:r>
      <w:r w:rsidR="006A3A7A" w:rsidRPr="00F77885">
        <w:rPr>
          <w:rFonts w:ascii="Arial" w:eastAsia="Times New Roman" w:hAnsi="Arial" w:cs="Arial"/>
          <w:lang w:eastAsia="cs-CZ"/>
        </w:rPr>
        <w:t> </w:t>
      </w:r>
      <w:r w:rsidR="00BE37F7" w:rsidRPr="00F77885">
        <w:rPr>
          <w:rFonts w:ascii="Arial" w:eastAsia="Times New Roman" w:hAnsi="Arial" w:cs="Arial"/>
          <w:lang w:eastAsia="cs-CZ"/>
        </w:rPr>
        <w:t xml:space="preserve">jiného místa a zřizováním školských zařízení za účelem předškolního vzdělávání nebo poskytováním péče o dítě v dětské skupině podle jiného zákona, </w:t>
      </w:r>
      <w:r w:rsidR="00B0781B" w:rsidRPr="00F77885">
        <w:rPr>
          <w:rFonts w:ascii="Arial" w:eastAsia="Times New Roman" w:hAnsi="Arial" w:cs="Arial"/>
          <w:lang w:eastAsia="cs-CZ"/>
        </w:rPr>
        <w:t>povolováním kratší služební doby</w:t>
      </w:r>
      <w:r w:rsidR="00BE37F7" w:rsidRPr="00F77885">
        <w:rPr>
          <w:rFonts w:ascii="Arial" w:eastAsia="Times New Roman" w:hAnsi="Arial" w:cs="Arial"/>
          <w:lang w:eastAsia="cs-CZ"/>
        </w:rPr>
        <w:t>, sjednáváním možnosti vykonávat službu z jiného místa a zřizováním školských zařízení za účelem předškolního vzdělávání nebo poskytováním péče o dítě v</w:t>
      </w:r>
      <w:r w:rsidR="006A3A7A" w:rsidRPr="00F77885">
        <w:rPr>
          <w:rFonts w:ascii="Arial" w:eastAsia="Times New Roman" w:hAnsi="Arial" w:cs="Arial"/>
          <w:lang w:eastAsia="cs-CZ"/>
        </w:rPr>
        <w:t> </w:t>
      </w:r>
      <w:r w:rsidR="00BE37F7" w:rsidRPr="00F77885">
        <w:rPr>
          <w:rFonts w:ascii="Arial" w:eastAsia="Times New Roman" w:hAnsi="Arial" w:cs="Arial"/>
          <w:lang w:eastAsia="cs-CZ"/>
        </w:rPr>
        <w:t>dětské skupině podle jiného zákona</w:t>
      </w:r>
      <w:r w:rsidR="00B0781B" w:rsidRPr="00F77885">
        <w:rPr>
          <w:rFonts w:ascii="Arial" w:eastAsia="Times New Roman" w:hAnsi="Arial" w:cs="Arial"/>
          <w:lang w:eastAsia="cs-CZ"/>
        </w:rPr>
        <w:t>.</w:t>
      </w:r>
    </w:p>
    <w:p w14:paraId="7D81949A" w14:textId="77777777" w:rsidR="00851CB3" w:rsidRPr="00F77885" w:rsidRDefault="00851CB3" w:rsidP="00C631DD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6F2EE123" w14:textId="1977EDE4" w:rsidR="00B0781B" w:rsidRDefault="00BE37F7" w:rsidP="00C631DD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F77885">
        <w:rPr>
          <w:rFonts w:ascii="Arial" w:eastAsia="Times New Roman" w:hAnsi="Arial" w:cs="Arial"/>
          <w:lang w:eastAsia="cs-CZ"/>
        </w:rPr>
        <w:t xml:space="preserve">Podle § 116 odst. 2 zákona o státní službě </w:t>
      </w:r>
      <w:r w:rsidR="00E50D67" w:rsidRPr="00A90D55">
        <w:rPr>
          <w:rFonts w:ascii="Arial" w:hAnsi="Arial" w:cs="Arial"/>
          <w:color w:val="000000"/>
          <w:shd w:val="clear" w:color="auto" w:fill="FFFFFF"/>
        </w:rPr>
        <w:t>nebrání-li tomu řádné plnění úkolů služebního úřadu, služební orgán povolí těhotné státní zaměstnankyni, státnímu zaměstnanci se</w:t>
      </w:r>
      <w:r w:rsidR="00782419">
        <w:rPr>
          <w:rFonts w:ascii="Arial" w:hAnsi="Arial" w:cs="Arial"/>
          <w:color w:val="000000"/>
          <w:shd w:val="clear" w:color="auto" w:fill="FFFFFF"/>
        </w:rPr>
        <w:t> </w:t>
      </w:r>
      <w:r w:rsidR="00E50D67" w:rsidRPr="00A90D55">
        <w:rPr>
          <w:rFonts w:ascii="Arial" w:hAnsi="Arial" w:cs="Arial"/>
          <w:color w:val="000000"/>
          <w:shd w:val="clear" w:color="auto" w:fill="FFFFFF"/>
        </w:rPr>
        <w:t>zdravotním postižením nebo se závažným zdravotním důvodem, státnímu zaměstnanci pečujícímu o dítě, které dosud nedokončilo první stupeň základní školy, nebo osamělému státnímu zaměstnanci pečujícímu o dítě, které dosud nedosáhlo věku 15 let, změnu rozvržení služební doby, pružné rozvržení služební doby nebo kratší služební dobu; to platí obdobně i</w:t>
      </w:r>
      <w:r w:rsidR="00B601B9">
        <w:rPr>
          <w:rFonts w:ascii="Arial" w:hAnsi="Arial" w:cs="Arial"/>
          <w:color w:val="000000"/>
          <w:shd w:val="clear" w:color="auto" w:fill="FFFFFF"/>
        </w:rPr>
        <w:t> </w:t>
      </w:r>
      <w:r w:rsidR="00E50D67" w:rsidRPr="00A90D55">
        <w:rPr>
          <w:rFonts w:ascii="Arial" w:hAnsi="Arial" w:cs="Arial"/>
          <w:color w:val="000000"/>
          <w:shd w:val="clear" w:color="auto" w:fill="FFFFFF"/>
        </w:rPr>
        <w:t>pro státního zaměstnance, který pečuje o osobu blízkou, která potřebuje značnou péči nebo pomoc ze závažného zdravotního důvodu. Státní zaměstnanec na</w:t>
      </w:r>
      <w:r w:rsidR="00782419" w:rsidRPr="00A90D55">
        <w:rPr>
          <w:rFonts w:ascii="Arial" w:hAnsi="Arial" w:cs="Arial"/>
          <w:color w:val="000000"/>
          <w:shd w:val="clear" w:color="auto" w:fill="FFFFFF"/>
        </w:rPr>
        <w:t> </w:t>
      </w:r>
      <w:r w:rsidR="00E50D67" w:rsidRPr="00A90D55">
        <w:rPr>
          <w:rFonts w:ascii="Arial" w:hAnsi="Arial" w:cs="Arial"/>
          <w:color w:val="000000"/>
          <w:shd w:val="clear" w:color="auto" w:fill="FFFFFF"/>
        </w:rPr>
        <w:t>výzvu služebního orgánu předloží potvrzení od ošetřujícího lékaře osoby blízké, že osoba blízká, o</w:t>
      </w:r>
      <w:r w:rsidR="00782419">
        <w:rPr>
          <w:rFonts w:ascii="Arial" w:hAnsi="Arial" w:cs="Arial"/>
          <w:color w:val="000000"/>
          <w:shd w:val="clear" w:color="auto" w:fill="FFFFFF"/>
        </w:rPr>
        <w:t> </w:t>
      </w:r>
      <w:r w:rsidR="00E50D67" w:rsidRPr="00A90D55">
        <w:rPr>
          <w:rFonts w:ascii="Arial" w:hAnsi="Arial" w:cs="Arial"/>
          <w:color w:val="000000"/>
          <w:shd w:val="clear" w:color="auto" w:fill="FFFFFF"/>
        </w:rPr>
        <w:t>niž státní zaměstnanec pečuje, takovou péči nebo pomoc potřebuje.</w:t>
      </w:r>
    </w:p>
    <w:p w14:paraId="747FEC08" w14:textId="77777777" w:rsidR="00851CB3" w:rsidRPr="00F77885" w:rsidRDefault="00851CB3" w:rsidP="00C631DD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color w:val="FF0000"/>
          <w:lang w:eastAsia="cs-CZ"/>
        </w:rPr>
      </w:pPr>
    </w:p>
    <w:p w14:paraId="6A8ED388" w14:textId="4B9FC3BB" w:rsidR="008C03CE" w:rsidRDefault="008C03CE" w:rsidP="00C631DD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F77885">
        <w:rPr>
          <w:rFonts w:ascii="Arial" w:eastAsia="Times New Roman" w:hAnsi="Arial" w:cs="Arial"/>
          <w:lang w:eastAsia="cs-CZ"/>
        </w:rPr>
        <w:t xml:space="preserve">Podle § 99 odst. 1 zákona o státní službě </w:t>
      </w:r>
      <w:r w:rsidR="009C1987" w:rsidRPr="00F77885">
        <w:rPr>
          <w:rFonts w:ascii="Arial" w:eastAsia="Times New Roman" w:hAnsi="Arial" w:cs="Arial"/>
          <w:lang w:eastAsia="cs-CZ"/>
        </w:rPr>
        <w:t xml:space="preserve">se </w:t>
      </w:r>
      <w:r w:rsidRPr="00F77885">
        <w:rPr>
          <w:rFonts w:ascii="Arial" w:eastAsia="Times New Roman" w:hAnsi="Arial" w:cs="Arial"/>
          <w:lang w:eastAsia="cs-CZ"/>
        </w:rPr>
        <w:t>služební doba státních zaměstnanců a</w:t>
      </w:r>
      <w:r w:rsidR="00EB7F6A" w:rsidRPr="00F77885">
        <w:rPr>
          <w:rFonts w:ascii="Arial" w:eastAsia="Times New Roman" w:hAnsi="Arial" w:cs="Arial"/>
          <w:lang w:eastAsia="cs-CZ"/>
        </w:rPr>
        <w:t> </w:t>
      </w:r>
      <w:r w:rsidRPr="00F77885">
        <w:rPr>
          <w:rFonts w:ascii="Arial" w:eastAsia="Times New Roman" w:hAnsi="Arial" w:cs="Arial"/>
          <w:lang w:eastAsia="cs-CZ"/>
        </w:rPr>
        <w:t>přestávka ve službě řídí § 78, § 79 odst. 1 a 2, § 80 až 84, 88 a 89 zákoníku práce. Pracovní doba podle zákoníku práce se pro účely tohoto zákona považuje za služební dobu. Podle § 99 odst. 2 zákona o státní službě stanovená týdenní pracovní doba podle § 79 odst.</w:t>
      </w:r>
      <w:r w:rsidR="00AE0D70">
        <w:rPr>
          <w:rFonts w:ascii="Arial" w:eastAsia="Times New Roman" w:hAnsi="Arial" w:cs="Arial"/>
          <w:lang w:eastAsia="cs-CZ"/>
        </w:rPr>
        <w:t> </w:t>
      </w:r>
      <w:r w:rsidRPr="00F77885">
        <w:rPr>
          <w:rFonts w:ascii="Arial" w:eastAsia="Times New Roman" w:hAnsi="Arial" w:cs="Arial"/>
          <w:lang w:eastAsia="cs-CZ"/>
        </w:rPr>
        <w:t>1 zákoníku práce se pro účely tohoto zákona považuje za stanovenou služební dobu.</w:t>
      </w:r>
      <w:r w:rsidR="009016C3" w:rsidRPr="00F77885">
        <w:rPr>
          <w:rFonts w:ascii="Arial" w:eastAsia="Times New Roman" w:hAnsi="Arial" w:cs="Arial"/>
          <w:lang w:eastAsia="cs-CZ"/>
        </w:rPr>
        <w:t xml:space="preserve"> Podle § 99 odst. 3 zákona o státní službě služební dobu rozvrhuje, kratší služební dobu povoluje a</w:t>
      </w:r>
      <w:r w:rsidR="00EB7F6A" w:rsidRPr="00F77885">
        <w:rPr>
          <w:rFonts w:ascii="Arial" w:eastAsia="Times New Roman" w:hAnsi="Arial" w:cs="Arial"/>
          <w:lang w:eastAsia="cs-CZ"/>
        </w:rPr>
        <w:t> </w:t>
      </w:r>
      <w:r w:rsidR="009016C3" w:rsidRPr="00F77885">
        <w:rPr>
          <w:rFonts w:ascii="Arial" w:eastAsia="Times New Roman" w:hAnsi="Arial" w:cs="Arial"/>
          <w:lang w:eastAsia="cs-CZ"/>
        </w:rPr>
        <w:t>začátek a konec služební doby určuje služební orgán; řídí se § 90 odst. 1, § 90 odst. 2 písm. a) a e), § 91 odst. 1 a 2, § 91 odst. 3 písm. c) až f), § 91 odst. 4, § 92 odst.</w:t>
      </w:r>
      <w:r w:rsidR="00961A6A">
        <w:rPr>
          <w:rFonts w:ascii="Arial" w:eastAsia="Times New Roman" w:hAnsi="Arial" w:cs="Arial"/>
          <w:lang w:eastAsia="cs-CZ"/>
        </w:rPr>
        <w:t> </w:t>
      </w:r>
      <w:r w:rsidR="009016C3" w:rsidRPr="00F77885">
        <w:rPr>
          <w:rFonts w:ascii="Arial" w:eastAsia="Times New Roman" w:hAnsi="Arial" w:cs="Arial"/>
          <w:lang w:eastAsia="cs-CZ"/>
        </w:rPr>
        <w:t>1</w:t>
      </w:r>
      <w:r w:rsidR="00E50D67">
        <w:rPr>
          <w:rFonts w:ascii="Arial" w:eastAsia="Times New Roman" w:hAnsi="Arial" w:cs="Arial"/>
          <w:lang w:eastAsia="cs-CZ"/>
        </w:rPr>
        <w:t>,</w:t>
      </w:r>
      <w:r w:rsidR="009016C3" w:rsidRPr="00F77885">
        <w:rPr>
          <w:rFonts w:ascii="Arial" w:eastAsia="Times New Roman" w:hAnsi="Arial" w:cs="Arial"/>
          <w:lang w:eastAsia="cs-CZ"/>
        </w:rPr>
        <w:t xml:space="preserve"> 3 a</w:t>
      </w:r>
      <w:r w:rsidR="00E50D67">
        <w:rPr>
          <w:rFonts w:ascii="Arial" w:eastAsia="Times New Roman" w:hAnsi="Arial" w:cs="Arial"/>
          <w:lang w:eastAsia="cs-CZ"/>
        </w:rPr>
        <w:t xml:space="preserve"> 4 a</w:t>
      </w:r>
      <w:r w:rsidR="00EB7F6A" w:rsidRPr="00F77885">
        <w:rPr>
          <w:rFonts w:ascii="Arial" w:eastAsia="Times New Roman" w:hAnsi="Arial" w:cs="Arial"/>
          <w:lang w:eastAsia="cs-CZ"/>
        </w:rPr>
        <w:t> </w:t>
      </w:r>
      <w:r w:rsidR="009016C3" w:rsidRPr="00F77885">
        <w:rPr>
          <w:rFonts w:ascii="Arial" w:eastAsia="Times New Roman" w:hAnsi="Arial" w:cs="Arial"/>
          <w:lang w:eastAsia="cs-CZ"/>
        </w:rPr>
        <w:t>§ 96 zákoníku práce.</w:t>
      </w:r>
    </w:p>
    <w:p w14:paraId="04560684" w14:textId="77777777" w:rsidR="00851CB3" w:rsidRPr="00F77885" w:rsidRDefault="00851CB3" w:rsidP="00C631DD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73449DF6" w14:textId="4B24CCCD" w:rsidR="009016C3" w:rsidRDefault="009016C3" w:rsidP="00C631DD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F77885">
        <w:rPr>
          <w:rFonts w:ascii="Arial" w:eastAsia="Times New Roman" w:hAnsi="Arial" w:cs="Arial"/>
          <w:lang w:eastAsia="cs-CZ"/>
        </w:rPr>
        <w:t xml:space="preserve">Podle § 159 odst. 1 písm. </w:t>
      </w:r>
      <w:r w:rsidR="00E50D67">
        <w:rPr>
          <w:rFonts w:ascii="Arial" w:eastAsia="Times New Roman" w:hAnsi="Arial" w:cs="Arial"/>
          <w:lang w:eastAsia="cs-CZ"/>
        </w:rPr>
        <w:t>g</w:t>
      </w:r>
      <w:r w:rsidRPr="00F77885">
        <w:rPr>
          <w:rFonts w:ascii="Arial" w:eastAsia="Times New Roman" w:hAnsi="Arial" w:cs="Arial"/>
          <w:lang w:eastAsia="cs-CZ"/>
        </w:rPr>
        <w:t>) bod</w:t>
      </w:r>
      <w:r w:rsidR="00961A6A">
        <w:rPr>
          <w:rFonts w:ascii="Arial" w:eastAsia="Times New Roman" w:hAnsi="Arial" w:cs="Arial"/>
          <w:lang w:eastAsia="cs-CZ"/>
        </w:rPr>
        <w:t>u</w:t>
      </w:r>
      <w:r w:rsidRPr="00F77885">
        <w:rPr>
          <w:rFonts w:ascii="Arial" w:eastAsia="Times New Roman" w:hAnsi="Arial" w:cs="Arial"/>
          <w:lang w:eastAsia="cs-CZ"/>
        </w:rPr>
        <w:t xml:space="preserve"> 1 zákona o státní službě rozhoduje o povolení kratší služební doby služební orgán v řízení ve věcech služby.</w:t>
      </w:r>
    </w:p>
    <w:p w14:paraId="0FF36B99" w14:textId="0A9768CE" w:rsidR="00851CB3" w:rsidRPr="00F77885" w:rsidRDefault="00851CB3" w:rsidP="00C631DD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087395F1" w14:textId="15A2EE37" w:rsidR="00FB1F04" w:rsidRDefault="00FB1F04" w:rsidP="00C631DD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F77885">
        <w:rPr>
          <w:rFonts w:ascii="Arial" w:eastAsia="Times New Roman" w:hAnsi="Arial" w:cs="Arial"/>
          <w:lang w:eastAsia="cs-CZ"/>
        </w:rPr>
        <w:t xml:space="preserve">Stanovená služební doba </w:t>
      </w:r>
      <w:r w:rsidR="001E0899" w:rsidRPr="00F77885">
        <w:rPr>
          <w:rFonts w:ascii="Arial" w:eastAsia="Times New Roman" w:hAnsi="Arial" w:cs="Arial"/>
          <w:color w:val="FF0000"/>
          <w:lang w:eastAsia="cs-CZ"/>
        </w:rPr>
        <w:t>s</w:t>
      </w:r>
      <w:r w:rsidRPr="00F77885">
        <w:rPr>
          <w:rFonts w:ascii="Arial" w:eastAsia="Times New Roman" w:hAnsi="Arial" w:cs="Arial"/>
          <w:color w:val="FF0000"/>
          <w:lang w:eastAsia="cs-CZ"/>
        </w:rPr>
        <w:t xml:space="preserve">tátního </w:t>
      </w:r>
      <w:r w:rsidR="001E0899" w:rsidRPr="00F77885">
        <w:rPr>
          <w:rFonts w:ascii="Arial" w:eastAsia="Times New Roman" w:hAnsi="Arial" w:cs="Arial"/>
          <w:color w:val="FF0000"/>
          <w:lang w:eastAsia="cs-CZ"/>
        </w:rPr>
        <w:t>zaměstnance/s</w:t>
      </w:r>
      <w:r w:rsidRPr="00F77885">
        <w:rPr>
          <w:rFonts w:ascii="Arial" w:eastAsia="Times New Roman" w:hAnsi="Arial" w:cs="Arial"/>
          <w:color w:val="FF0000"/>
          <w:lang w:eastAsia="cs-CZ"/>
        </w:rPr>
        <w:t xml:space="preserve">tátní zaměstnankyně </w:t>
      </w:r>
      <w:r w:rsidRPr="00F77885">
        <w:rPr>
          <w:rFonts w:ascii="Arial" w:eastAsia="Times New Roman" w:hAnsi="Arial" w:cs="Arial"/>
          <w:lang w:eastAsia="cs-CZ"/>
        </w:rPr>
        <w:t>činí podle § 99 odst.</w:t>
      </w:r>
      <w:r w:rsidR="00657D72" w:rsidRPr="00F77885">
        <w:rPr>
          <w:rFonts w:ascii="Arial" w:eastAsia="Times New Roman" w:hAnsi="Arial" w:cs="Arial"/>
          <w:lang w:eastAsia="cs-CZ"/>
        </w:rPr>
        <w:t> </w:t>
      </w:r>
      <w:r w:rsidRPr="00F77885">
        <w:rPr>
          <w:rFonts w:ascii="Arial" w:eastAsia="Times New Roman" w:hAnsi="Arial" w:cs="Arial"/>
          <w:lang w:eastAsia="cs-CZ"/>
        </w:rPr>
        <w:t>1 zákona o státní službě ve spojení s § 79 odst. 1 zákoníku práce 40 hodin týdně.</w:t>
      </w:r>
    </w:p>
    <w:p w14:paraId="554BEB5B" w14:textId="77777777" w:rsidR="000A4B00" w:rsidRPr="00F77885" w:rsidRDefault="000A4B00" w:rsidP="00C631DD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5C90F3B9" w14:textId="77777777" w:rsidR="00FB1F04" w:rsidRDefault="00206E2E" w:rsidP="00C631DD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F77885">
        <w:rPr>
          <w:rFonts w:ascii="Arial" w:eastAsia="Times New Roman" w:hAnsi="Arial" w:cs="Arial"/>
        </w:rPr>
        <w:t xml:space="preserve">Jako důvod žádosti o </w:t>
      </w:r>
      <w:r w:rsidRPr="00F77885">
        <w:rPr>
          <w:rFonts w:ascii="Arial" w:eastAsia="Times New Roman" w:hAnsi="Arial" w:cs="Arial"/>
          <w:lang w:eastAsia="cs-CZ"/>
        </w:rPr>
        <w:t xml:space="preserve">povolení </w:t>
      </w:r>
      <w:r w:rsidR="00E80565" w:rsidRPr="00F77885">
        <w:rPr>
          <w:rFonts w:ascii="Arial" w:eastAsia="Times New Roman" w:hAnsi="Arial" w:cs="Arial"/>
          <w:lang w:eastAsia="cs-CZ"/>
        </w:rPr>
        <w:t>kratší</w:t>
      </w:r>
      <w:r w:rsidR="001E0899" w:rsidRPr="00F77885">
        <w:rPr>
          <w:rFonts w:ascii="Arial" w:eastAsia="Times New Roman" w:hAnsi="Arial" w:cs="Arial"/>
          <w:lang w:eastAsia="cs-CZ"/>
        </w:rPr>
        <w:t xml:space="preserve"> služební doby s</w:t>
      </w:r>
      <w:r w:rsidRPr="00F77885">
        <w:rPr>
          <w:rFonts w:ascii="Arial" w:eastAsia="Times New Roman" w:hAnsi="Arial" w:cs="Arial"/>
          <w:lang w:eastAsia="cs-CZ"/>
        </w:rPr>
        <w:t>tátní</w:t>
      </w:r>
      <w:r w:rsidRPr="00F77885">
        <w:rPr>
          <w:rFonts w:ascii="Arial" w:eastAsia="Times New Roman" w:hAnsi="Arial" w:cs="Arial"/>
          <w:color w:val="FF0000"/>
          <w:lang w:eastAsia="cs-CZ"/>
        </w:rPr>
        <w:t xml:space="preserve"> zaměstnanec/zaměstnankyně uvedl/a</w:t>
      </w:r>
      <w:r w:rsidRPr="00F77885">
        <w:rPr>
          <w:rFonts w:ascii="Arial" w:eastAsia="Times New Roman" w:hAnsi="Arial" w:cs="Arial"/>
          <w:lang w:eastAsia="cs-CZ"/>
        </w:rPr>
        <w:t>, že</w:t>
      </w:r>
      <w:r w:rsidRPr="00F77885">
        <w:rPr>
          <w:rFonts w:ascii="Arial" w:eastAsia="Times New Roman" w:hAnsi="Arial" w:cs="Arial"/>
          <w:color w:val="FF0000"/>
          <w:lang w:eastAsia="cs-CZ"/>
        </w:rPr>
        <w:t xml:space="preserve"> ……………… </w:t>
      </w:r>
      <w:r w:rsidRPr="00F77885">
        <w:rPr>
          <w:rFonts w:ascii="Arial" w:eastAsia="Times New Roman" w:hAnsi="Arial" w:cs="Arial"/>
          <w:i/>
          <w:color w:val="FF0000"/>
          <w:lang w:eastAsia="cs-CZ"/>
        </w:rPr>
        <w:t>(doplnit konkrétní okolnosti podle obsahu žádosti včetně uvedení rozsahu</w:t>
      </w:r>
      <w:r w:rsidR="009C1987" w:rsidRPr="00F77885">
        <w:rPr>
          <w:rFonts w:ascii="Arial" w:eastAsia="Times New Roman" w:hAnsi="Arial" w:cs="Arial"/>
          <w:i/>
          <w:color w:val="FF0000"/>
          <w:lang w:eastAsia="cs-CZ"/>
        </w:rPr>
        <w:t xml:space="preserve"> kratší služební doby požadované státním zaměstnancem</w:t>
      </w:r>
      <w:r w:rsidRPr="00F77885">
        <w:rPr>
          <w:rFonts w:ascii="Arial" w:eastAsia="Times New Roman" w:hAnsi="Arial" w:cs="Arial"/>
          <w:i/>
          <w:color w:val="FF0000"/>
          <w:lang w:eastAsia="cs-CZ"/>
        </w:rPr>
        <w:t>)</w:t>
      </w:r>
      <w:r w:rsidRPr="00F77885">
        <w:rPr>
          <w:rFonts w:ascii="Arial" w:eastAsia="Times New Roman" w:hAnsi="Arial" w:cs="Arial"/>
          <w:lang w:eastAsia="cs-CZ"/>
        </w:rPr>
        <w:t>.</w:t>
      </w:r>
    </w:p>
    <w:p w14:paraId="3FE2EF1A" w14:textId="77777777" w:rsidR="000A4B00" w:rsidRPr="00F77885" w:rsidRDefault="000A4B00" w:rsidP="00C631DD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7FFB8BB0" w14:textId="5EEC2023" w:rsidR="000A4B00" w:rsidRDefault="007A71DC" w:rsidP="00C631DD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F77885">
        <w:rPr>
          <w:rFonts w:ascii="Arial" w:eastAsia="Times New Roman" w:hAnsi="Arial" w:cs="Arial"/>
        </w:rPr>
        <w:t xml:space="preserve">Služební orgán posoudil žádost o </w:t>
      </w:r>
      <w:r w:rsidRPr="00F77885">
        <w:rPr>
          <w:rFonts w:ascii="Arial" w:eastAsia="Times New Roman" w:hAnsi="Arial" w:cs="Arial"/>
          <w:lang w:eastAsia="cs-CZ"/>
        </w:rPr>
        <w:t xml:space="preserve">povolení </w:t>
      </w:r>
      <w:r w:rsidR="00567B5F" w:rsidRPr="00F77885">
        <w:rPr>
          <w:rFonts w:ascii="Arial" w:eastAsia="Times New Roman" w:hAnsi="Arial" w:cs="Arial"/>
          <w:lang w:eastAsia="cs-CZ"/>
        </w:rPr>
        <w:t>kratší</w:t>
      </w:r>
      <w:r w:rsidRPr="00F77885">
        <w:rPr>
          <w:rFonts w:ascii="Arial" w:eastAsia="Times New Roman" w:hAnsi="Arial" w:cs="Arial"/>
          <w:lang w:eastAsia="cs-CZ"/>
        </w:rPr>
        <w:t xml:space="preserve"> služební doby</w:t>
      </w:r>
      <w:r w:rsidRPr="00F77885">
        <w:rPr>
          <w:rFonts w:ascii="Arial" w:eastAsia="Times New Roman" w:hAnsi="Arial" w:cs="Arial"/>
        </w:rPr>
        <w:t xml:space="preserve"> na základě důvodů uvedených </w:t>
      </w:r>
      <w:r w:rsidR="001E0899" w:rsidRPr="00F77885">
        <w:rPr>
          <w:rFonts w:ascii="Arial" w:eastAsia="Times New Roman" w:hAnsi="Arial" w:cs="Arial"/>
          <w:color w:val="FF0000"/>
          <w:lang w:eastAsia="cs-CZ"/>
        </w:rPr>
        <w:t>státním zaměstnancem/s</w:t>
      </w:r>
      <w:r w:rsidRPr="00F77885">
        <w:rPr>
          <w:rFonts w:ascii="Arial" w:eastAsia="Times New Roman" w:hAnsi="Arial" w:cs="Arial"/>
          <w:color w:val="FF0000"/>
          <w:lang w:eastAsia="cs-CZ"/>
        </w:rPr>
        <w:t>tátní zaměstnankyní</w:t>
      </w:r>
      <w:r w:rsidR="00567B5F" w:rsidRPr="00F77885">
        <w:rPr>
          <w:rFonts w:ascii="Arial" w:eastAsia="Times New Roman" w:hAnsi="Arial" w:cs="Arial"/>
          <w:lang w:eastAsia="cs-CZ"/>
        </w:rPr>
        <w:t xml:space="preserve"> s ohledem na </w:t>
      </w:r>
      <w:r w:rsidR="00D87D69" w:rsidRPr="00F77885">
        <w:rPr>
          <w:rFonts w:ascii="Arial" w:eastAsia="Times New Roman" w:hAnsi="Arial" w:cs="Arial"/>
          <w:lang w:eastAsia="cs-CZ"/>
        </w:rPr>
        <w:t xml:space="preserve">nutnost </w:t>
      </w:r>
      <w:r w:rsidR="00567B5F" w:rsidRPr="00F77885">
        <w:rPr>
          <w:rFonts w:ascii="Arial" w:eastAsia="Times New Roman" w:hAnsi="Arial" w:cs="Arial"/>
          <w:lang w:eastAsia="cs-CZ"/>
        </w:rPr>
        <w:t>řádné</w:t>
      </w:r>
      <w:r w:rsidR="00D87D69" w:rsidRPr="00F77885">
        <w:rPr>
          <w:rFonts w:ascii="Arial" w:eastAsia="Times New Roman" w:hAnsi="Arial" w:cs="Arial"/>
          <w:lang w:eastAsia="cs-CZ"/>
        </w:rPr>
        <w:t>ho</w:t>
      </w:r>
      <w:r w:rsidR="00567B5F" w:rsidRPr="00F77885">
        <w:rPr>
          <w:rFonts w:ascii="Arial" w:eastAsia="Times New Roman" w:hAnsi="Arial" w:cs="Arial"/>
          <w:lang w:eastAsia="cs-CZ"/>
        </w:rPr>
        <w:t xml:space="preserve"> plnění úkolů služebního úřadu</w:t>
      </w:r>
      <w:r w:rsidR="00D87D69" w:rsidRPr="00F77885">
        <w:rPr>
          <w:rFonts w:ascii="Arial" w:eastAsia="Times New Roman" w:hAnsi="Arial" w:cs="Arial"/>
          <w:lang w:eastAsia="cs-CZ"/>
        </w:rPr>
        <w:t xml:space="preserve"> a též s</w:t>
      </w:r>
      <w:r w:rsidR="00D87D69" w:rsidRPr="00F77885">
        <w:rPr>
          <w:rFonts w:ascii="Arial" w:eastAsia="Times New Roman" w:hAnsi="Arial" w:cs="Arial"/>
        </w:rPr>
        <w:t xml:space="preserve"> ohledem na zájem na sladění podmínek rodinného a osobního života </w:t>
      </w:r>
      <w:r w:rsidR="00D87D69" w:rsidRPr="00F77885">
        <w:rPr>
          <w:rFonts w:ascii="Arial" w:eastAsia="Times New Roman" w:hAnsi="Arial" w:cs="Arial"/>
          <w:color w:val="FF0000"/>
          <w:lang w:eastAsia="cs-CZ"/>
        </w:rPr>
        <w:t>státního zaměstnance/státní zaměstnankyně</w:t>
      </w:r>
      <w:r w:rsidR="00D87D69" w:rsidRPr="00F77885">
        <w:rPr>
          <w:rFonts w:ascii="Arial" w:eastAsia="Times New Roman" w:hAnsi="Arial" w:cs="Arial"/>
        </w:rPr>
        <w:t xml:space="preserve"> s výkonem služby a </w:t>
      </w:r>
      <w:r w:rsidRPr="00F77885">
        <w:rPr>
          <w:rFonts w:ascii="Arial" w:eastAsia="Times New Roman" w:hAnsi="Arial" w:cs="Arial"/>
        </w:rPr>
        <w:t xml:space="preserve">učinil závěr, že v daném případě je </w:t>
      </w:r>
      <w:r w:rsidR="00905D30" w:rsidRPr="00F77885">
        <w:rPr>
          <w:rFonts w:ascii="Arial" w:eastAsia="Times New Roman" w:hAnsi="Arial" w:cs="Arial"/>
        </w:rPr>
        <w:t xml:space="preserve">pro </w:t>
      </w:r>
      <w:r w:rsidR="00905D30" w:rsidRPr="00F77885">
        <w:rPr>
          <w:rFonts w:ascii="Arial" w:eastAsia="Times New Roman" w:hAnsi="Arial" w:cs="Arial"/>
          <w:lang w:eastAsia="cs-CZ"/>
        </w:rPr>
        <w:t xml:space="preserve">povolení </w:t>
      </w:r>
      <w:r w:rsidR="00567B5F" w:rsidRPr="00F77885">
        <w:rPr>
          <w:rFonts w:ascii="Arial" w:eastAsia="Times New Roman" w:hAnsi="Arial" w:cs="Arial"/>
          <w:lang w:eastAsia="cs-CZ"/>
        </w:rPr>
        <w:t>kratší</w:t>
      </w:r>
      <w:r w:rsidR="00905D30" w:rsidRPr="00F77885">
        <w:rPr>
          <w:rFonts w:ascii="Arial" w:eastAsia="Times New Roman" w:hAnsi="Arial" w:cs="Arial"/>
          <w:lang w:eastAsia="cs-CZ"/>
        </w:rPr>
        <w:t xml:space="preserve"> služební doby</w:t>
      </w:r>
      <w:r w:rsidR="009C1987" w:rsidRPr="00F77885">
        <w:rPr>
          <w:rFonts w:ascii="Arial" w:eastAsia="Times New Roman" w:hAnsi="Arial" w:cs="Arial"/>
          <w:lang w:eastAsia="cs-CZ"/>
        </w:rPr>
        <w:t xml:space="preserve"> v rozsahu </w:t>
      </w:r>
      <w:r w:rsidR="009C1987" w:rsidRPr="00F77885">
        <w:rPr>
          <w:rFonts w:ascii="Arial" w:eastAsia="Times New Roman" w:hAnsi="Arial" w:cs="Arial"/>
          <w:color w:val="FF0000"/>
          <w:lang w:eastAsia="cs-CZ"/>
        </w:rPr>
        <w:t>XX</w:t>
      </w:r>
      <w:r w:rsidR="009C1987" w:rsidRPr="00F77885">
        <w:rPr>
          <w:rFonts w:ascii="Arial" w:eastAsia="Times New Roman" w:hAnsi="Arial" w:cs="Arial"/>
          <w:lang w:eastAsia="cs-CZ"/>
        </w:rPr>
        <w:t xml:space="preserve"> hodin týdně</w:t>
      </w:r>
      <w:r w:rsidR="00905D30" w:rsidRPr="00F77885">
        <w:rPr>
          <w:rFonts w:ascii="Arial" w:eastAsia="Times New Roman" w:hAnsi="Arial" w:cs="Arial"/>
        </w:rPr>
        <w:t xml:space="preserve"> </w:t>
      </w:r>
      <w:r w:rsidRPr="00F77885">
        <w:rPr>
          <w:rFonts w:ascii="Arial" w:eastAsia="Times New Roman" w:hAnsi="Arial" w:cs="Arial"/>
        </w:rPr>
        <w:t>důvod.</w:t>
      </w:r>
    </w:p>
    <w:p w14:paraId="702AD792" w14:textId="77777777" w:rsidR="00F0249D" w:rsidRPr="00F77885" w:rsidRDefault="00F0249D" w:rsidP="00C631DD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F77885">
        <w:rPr>
          <w:rFonts w:ascii="Arial" w:eastAsia="Times New Roman" w:hAnsi="Arial" w:cs="Arial"/>
        </w:rPr>
        <w:t xml:space="preserve"> </w:t>
      </w:r>
    </w:p>
    <w:p w14:paraId="369CE6F6" w14:textId="29DEAFA9" w:rsidR="00905D30" w:rsidRDefault="00F0249D" w:rsidP="00C631DD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color w:val="FF0000"/>
          <w:lang w:eastAsia="cs-CZ"/>
        </w:rPr>
      </w:pPr>
      <w:r w:rsidRPr="00FC0275">
        <w:rPr>
          <w:rFonts w:ascii="Arial" w:hAnsi="Arial" w:cs="Arial"/>
        </w:rPr>
        <w:t>Důvodem</w:t>
      </w:r>
      <w:r w:rsidRPr="00F77885">
        <w:rPr>
          <w:rFonts w:ascii="Arial" w:hAnsi="Arial" w:cs="Arial"/>
        </w:rPr>
        <w:t xml:space="preserve"> tohoto závěru služebního orgánu je skutečnost, že </w:t>
      </w:r>
      <w:r w:rsidRPr="00F77885">
        <w:rPr>
          <w:rFonts w:ascii="Arial" w:hAnsi="Arial" w:cs="Arial"/>
          <w:color w:val="FF0000"/>
        </w:rPr>
        <w:t>………………</w:t>
      </w:r>
      <w:r w:rsidR="007A71DC" w:rsidRPr="00F77885">
        <w:rPr>
          <w:rFonts w:ascii="Arial" w:eastAsia="Times New Roman" w:hAnsi="Arial" w:cs="Arial"/>
          <w:i/>
        </w:rPr>
        <w:t xml:space="preserve"> </w:t>
      </w:r>
      <w:r w:rsidR="00EB7F6A" w:rsidRPr="00F77885">
        <w:rPr>
          <w:rFonts w:ascii="Arial" w:eastAsia="Times New Roman" w:hAnsi="Arial" w:cs="Arial"/>
          <w:i/>
          <w:color w:val="FF0000"/>
        </w:rPr>
        <w:t>[</w:t>
      </w:r>
      <w:r w:rsidR="007A71DC" w:rsidRPr="00F77885">
        <w:rPr>
          <w:rFonts w:ascii="Arial" w:eastAsia="Times New Roman" w:hAnsi="Arial" w:cs="Arial"/>
          <w:i/>
          <w:color w:val="FF0000"/>
        </w:rPr>
        <w:t xml:space="preserve">Úvahu služebního orgánu je třeba </w:t>
      </w:r>
      <w:r w:rsidRPr="00F77885">
        <w:rPr>
          <w:rFonts w:ascii="Arial" w:eastAsia="Times New Roman" w:hAnsi="Arial" w:cs="Arial"/>
          <w:i/>
          <w:color w:val="FF0000"/>
        </w:rPr>
        <w:t xml:space="preserve">dále </w:t>
      </w:r>
      <w:r w:rsidR="007A71DC" w:rsidRPr="00F77885">
        <w:rPr>
          <w:rFonts w:ascii="Arial" w:eastAsia="Times New Roman" w:hAnsi="Arial" w:cs="Arial"/>
          <w:i/>
          <w:color w:val="FF0000"/>
        </w:rPr>
        <w:t>doplnit a</w:t>
      </w:r>
      <w:r w:rsidRPr="00F77885">
        <w:rPr>
          <w:rFonts w:ascii="Arial" w:eastAsia="Times New Roman" w:hAnsi="Arial" w:cs="Arial"/>
          <w:i/>
          <w:color w:val="FF0000"/>
        </w:rPr>
        <w:t> </w:t>
      </w:r>
      <w:r w:rsidR="007A71DC" w:rsidRPr="00F77885">
        <w:rPr>
          <w:rFonts w:ascii="Arial" w:eastAsia="Times New Roman" w:hAnsi="Arial" w:cs="Arial"/>
          <w:i/>
          <w:color w:val="FF0000"/>
        </w:rPr>
        <w:t>konkretizovat</w:t>
      </w:r>
      <w:r w:rsidRPr="00F77885">
        <w:rPr>
          <w:rFonts w:ascii="Arial" w:eastAsia="Times New Roman" w:hAnsi="Arial" w:cs="Arial"/>
          <w:i/>
          <w:color w:val="FF0000"/>
        </w:rPr>
        <w:t xml:space="preserve"> </w:t>
      </w:r>
      <w:r w:rsidR="00EB7F6A" w:rsidRPr="00F77885">
        <w:rPr>
          <w:rFonts w:ascii="Arial" w:eastAsia="Times New Roman" w:hAnsi="Arial" w:cs="Arial"/>
          <w:i/>
          <w:color w:val="FF0000"/>
        </w:rPr>
        <w:t>(</w:t>
      </w:r>
      <w:r w:rsidR="00EB7F6A" w:rsidRPr="00F77885">
        <w:rPr>
          <w:rFonts w:ascii="Arial" w:eastAsia="Times New Roman" w:hAnsi="Arial" w:cs="Arial"/>
          <w:i/>
          <w:color w:val="FF0000"/>
          <w:lang w:eastAsia="cs-CZ"/>
        </w:rPr>
        <w:t>včetně odůvodnění doby, na kterou se kratší služební doba povoluje a rozsahu kratší služební doby</w:t>
      </w:r>
      <w:r w:rsidR="00EB7F6A" w:rsidRPr="00F77885">
        <w:rPr>
          <w:rFonts w:ascii="Arial" w:eastAsia="Times New Roman" w:hAnsi="Arial" w:cs="Arial"/>
          <w:i/>
          <w:color w:val="FF0000"/>
        </w:rPr>
        <w:t xml:space="preserve">) </w:t>
      </w:r>
      <w:r w:rsidRPr="00F77885">
        <w:rPr>
          <w:rFonts w:ascii="Arial" w:eastAsia="Times New Roman" w:hAnsi="Arial" w:cs="Arial"/>
          <w:i/>
          <w:color w:val="FF0000"/>
        </w:rPr>
        <w:t>podle toho, zda se jedná o</w:t>
      </w:r>
      <w:r w:rsidR="00EB7F6A" w:rsidRPr="00F77885">
        <w:rPr>
          <w:rFonts w:ascii="Arial" w:eastAsia="Times New Roman" w:hAnsi="Arial" w:cs="Arial"/>
          <w:i/>
          <w:color w:val="FF0000"/>
        </w:rPr>
        <w:t> </w:t>
      </w:r>
      <w:r w:rsidRPr="00F77885">
        <w:rPr>
          <w:rFonts w:ascii="Arial" w:eastAsia="Times New Roman" w:hAnsi="Arial" w:cs="Arial"/>
          <w:i/>
          <w:color w:val="FF0000"/>
        </w:rPr>
        <w:t>některý z</w:t>
      </w:r>
      <w:r w:rsidR="000118F6" w:rsidRPr="00F77885">
        <w:rPr>
          <w:rFonts w:ascii="Arial" w:eastAsia="Times New Roman" w:hAnsi="Arial" w:cs="Arial"/>
          <w:i/>
          <w:color w:val="FF0000"/>
        </w:rPr>
        <w:t> </w:t>
      </w:r>
      <w:r w:rsidRPr="00F77885">
        <w:rPr>
          <w:rFonts w:ascii="Arial" w:eastAsia="Times New Roman" w:hAnsi="Arial" w:cs="Arial"/>
          <w:i/>
          <w:color w:val="FF0000"/>
        </w:rPr>
        <w:t xml:space="preserve">případů uvedený v § 116 odst. 2 zákona o státní službě, nebo zda je kratší služební doba povolována z jiných důvodů v návaznosti na § 116 odst. 1 zákona o státní </w:t>
      </w:r>
      <w:r w:rsidRPr="00FC0275">
        <w:rPr>
          <w:rFonts w:ascii="Arial" w:eastAsia="Times New Roman" w:hAnsi="Arial" w:cs="Arial"/>
          <w:i/>
          <w:color w:val="FF0000"/>
        </w:rPr>
        <w:t>službě</w:t>
      </w:r>
      <w:r w:rsidR="00FC0275" w:rsidRPr="00FC0275">
        <w:rPr>
          <w:rFonts w:ascii="Arial" w:eastAsia="Times New Roman" w:hAnsi="Arial" w:cs="Arial"/>
          <w:i/>
          <w:color w:val="FF0000"/>
        </w:rPr>
        <w:t xml:space="preserve">, resp. v návaznosti na </w:t>
      </w:r>
      <w:r w:rsidR="00FC0275" w:rsidRPr="00FC0275">
        <w:rPr>
          <w:rFonts w:ascii="Arial" w:hAnsi="Arial" w:cs="Arial"/>
          <w:i/>
          <w:color w:val="FF0000"/>
        </w:rPr>
        <w:t xml:space="preserve">služební předpis </w:t>
      </w:r>
      <w:r w:rsidR="002A642E">
        <w:rPr>
          <w:rFonts w:ascii="Arial" w:hAnsi="Arial" w:cs="Arial"/>
          <w:i/>
          <w:color w:val="FF0000"/>
        </w:rPr>
        <w:t>nejvyššího státního tajemníka</w:t>
      </w:r>
      <w:r w:rsidR="00FC0275" w:rsidRPr="00FC0275">
        <w:rPr>
          <w:rFonts w:ascii="Arial" w:hAnsi="Arial" w:cs="Arial"/>
          <w:i/>
          <w:color w:val="FF0000"/>
        </w:rPr>
        <w:t xml:space="preserve"> č.</w:t>
      </w:r>
      <w:r w:rsidR="00F125A8">
        <w:rPr>
          <w:rFonts w:ascii="Arial" w:hAnsi="Arial" w:cs="Arial"/>
          <w:i/>
          <w:color w:val="FF0000"/>
        </w:rPr>
        <w:t xml:space="preserve"> 10 ze dne 30. prosince 2024</w:t>
      </w:r>
      <w:r w:rsidR="00FC0275" w:rsidRPr="00FC0275">
        <w:rPr>
          <w:rFonts w:ascii="Arial" w:hAnsi="Arial" w:cs="Arial"/>
          <w:i/>
          <w:color w:val="FF0000"/>
        </w:rPr>
        <w:t>, k vytváření podmínek pro sladění rodinného a osobního života státních zaměstnanců s výkonem služby</w:t>
      </w:r>
      <w:r w:rsidR="00F125A8">
        <w:rPr>
          <w:rFonts w:ascii="Arial" w:hAnsi="Arial" w:cs="Arial"/>
          <w:i/>
          <w:color w:val="FF0000"/>
        </w:rPr>
        <w:t xml:space="preserve"> a bližších pravidlech pro výkon státní služby z jiného místa</w:t>
      </w:r>
      <w:r w:rsidR="00567B5F" w:rsidRPr="00FC0275">
        <w:rPr>
          <w:rFonts w:ascii="Arial" w:eastAsia="Times New Roman" w:hAnsi="Arial" w:cs="Arial"/>
          <w:i/>
          <w:color w:val="FF0000"/>
        </w:rPr>
        <w:t>.</w:t>
      </w:r>
      <w:r w:rsidRPr="00FC0275">
        <w:rPr>
          <w:rFonts w:ascii="Arial" w:eastAsia="Times New Roman" w:hAnsi="Arial" w:cs="Arial"/>
          <w:i/>
          <w:color w:val="FF0000"/>
        </w:rPr>
        <w:t xml:space="preserve"> </w:t>
      </w:r>
      <w:r w:rsidRPr="00F77885">
        <w:rPr>
          <w:rFonts w:ascii="Arial" w:eastAsia="Times New Roman" w:hAnsi="Arial" w:cs="Arial"/>
          <w:i/>
          <w:color w:val="FF0000"/>
          <w:lang w:eastAsia="cs-CZ"/>
        </w:rPr>
        <w:t xml:space="preserve">Je třeba vycházet z toho, na </w:t>
      </w:r>
      <w:proofErr w:type="gramStart"/>
      <w:r w:rsidRPr="00F77885">
        <w:rPr>
          <w:rFonts w:ascii="Arial" w:eastAsia="Times New Roman" w:hAnsi="Arial" w:cs="Arial"/>
          <w:i/>
          <w:color w:val="FF0000"/>
          <w:lang w:eastAsia="cs-CZ"/>
        </w:rPr>
        <w:t>základě</w:t>
      </w:r>
      <w:proofErr w:type="gramEnd"/>
      <w:r w:rsidRPr="00F77885">
        <w:rPr>
          <w:rFonts w:ascii="Arial" w:eastAsia="Times New Roman" w:hAnsi="Arial" w:cs="Arial"/>
          <w:i/>
          <w:color w:val="FF0000"/>
          <w:lang w:eastAsia="cs-CZ"/>
        </w:rPr>
        <w:t xml:space="preserve"> jakých skutkových okolností je rozhodováno a</w:t>
      </w:r>
      <w:r w:rsidR="00EB7F6A" w:rsidRPr="00F77885">
        <w:rPr>
          <w:rFonts w:ascii="Arial" w:eastAsia="Times New Roman" w:hAnsi="Arial" w:cs="Arial"/>
          <w:i/>
          <w:color w:val="FF0000"/>
          <w:lang w:eastAsia="cs-CZ"/>
        </w:rPr>
        <w:t> </w:t>
      </w:r>
      <w:r w:rsidRPr="00F77885">
        <w:rPr>
          <w:rFonts w:ascii="Arial" w:eastAsia="Times New Roman" w:hAnsi="Arial" w:cs="Arial"/>
          <w:i/>
          <w:color w:val="FF0000"/>
          <w:lang w:eastAsia="cs-CZ"/>
        </w:rPr>
        <w:t>odůvodnění je třeba konkrétní situaci a okolnostem případu přizpůsobit a doplnit, tak aby odpovídalo § 68 odst. 3 správního řádu.</w:t>
      </w:r>
      <w:r w:rsidR="00EB7F6A" w:rsidRPr="00F77885">
        <w:rPr>
          <w:rFonts w:ascii="Arial" w:eastAsia="Times New Roman" w:hAnsi="Arial" w:cs="Arial"/>
          <w:i/>
          <w:color w:val="FF0000"/>
          <w:lang w:eastAsia="cs-CZ"/>
        </w:rPr>
        <w:t>]</w:t>
      </w:r>
    </w:p>
    <w:p w14:paraId="3C554D00" w14:textId="77777777" w:rsidR="000A4B00" w:rsidRPr="00F77885" w:rsidRDefault="000A4B00" w:rsidP="00C631DD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color w:val="FF0000"/>
        </w:rPr>
      </w:pPr>
    </w:p>
    <w:p w14:paraId="1FAEAF70" w14:textId="77777777" w:rsidR="00383D56" w:rsidRPr="008728B6" w:rsidRDefault="00383D56" w:rsidP="00383D56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ins w:id="3" w:author="Richtr Michal, Mgr." w:date="2025-03-31T10:05:00Z" w16du:dateUtc="2025-03-31T08:05:00Z"/>
          <w:rFonts w:ascii="Arial" w:eastAsia="Times New Roman" w:hAnsi="Arial" w:cs="Arial"/>
          <w:i/>
          <w:color w:val="FF0000"/>
          <w:u w:val="single"/>
        </w:rPr>
      </w:pPr>
      <w:ins w:id="4" w:author="Richtr Michal, Mgr." w:date="2025-03-31T10:05:00Z" w16du:dateUtc="2025-03-31T08:05:00Z">
        <w:r w:rsidRPr="008728B6">
          <w:rPr>
            <w:rFonts w:ascii="Arial" w:eastAsia="Times New Roman" w:hAnsi="Arial" w:cs="Arial"/>
            <w:i/>
            <w:color w:val="FF0000"/>
            <w:u w:val="single"/>
          </w:rPr>
          <w:t>VARIANTA I – povolení na dobu určitou</w:t>
        </w:r>
      </w:ins>
    </w:p>
    <w:p w14:paraId="2F77C67A" w14:textId="65709FF4" w:rsidR="00905D30" w:rsidRDefault="00905D30" w:rsidP="00C631DD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F77885">
        <w:rPr>
          <w:rFonts w:ascii="Arial" w:eastAsia="Times New Roman" w:hAnsi="Arial" w:cs="Arial"/>
          <w:lang w:eastAsia="cs-CZ"/>
        </w:rPr>
        <w:t xml:space="preserve">Na základě výše uvedených skutečností služební orgán rozhodl o povolení </w:t>
      </w:r>
      <w:r w:rsidR="00567B5F" w:rsidRPr="00F77885">
        <w:rPr>
          <w:rFonts w:ascii="Arial" w:eastAsia="Times New Roman" w:hAnsi="Arial" w:cs="Arial"/>
          <w:lang w:eastAsia="cs-CZ"/>
        </w:rPr>
        <w:t xml:space="preserve">kratší </w:t>
      </w:r>
      <w:r w:rsidRPr="00F77885">
        <w:rPr>
          <w:rFonts w:ascii="Arial" w:eastAsia="Times New Roman" w:hAnsi="Arial" w:cs="Arial"/>
          <w:lang w:eastAsia="cs-CZ"/>
        </w:rPr>
        <w:t>služební doby</w:t>
      </w:r>
      <w:r w:rsidRPr="00F77885">
        <w:rPr>
          <w:rFonts w:ascii="Arial" w:eastAsia="Times New Roman" w:hAnsi="Arial" w:cs="Arial"/>
        </w:rPr>
        <w:t xml:space="preserve"> </w:t>
      </w:r>
      <w:r w:rsidR="001E0899" w:rsidRPr="00F77885">
        <w:rPr>
          <w:rFonts w:ascii="Arial" w:eastAsia="Times New Roman" w:hAnsi="Arial" w:cs="Arial"/>
          <w:color w:val="FF0000"/>
          <w:lang w:eastAsia="cs-CZ"/>
        </w:rPr>
        <w:t>s</w:t>
      </w:r>
      <w:r w:rsidRPr="00F77885">
        <w:rPr>
          <w:rFonts w:ascii="Arial" w:eastAsia="Times New Roman" w:hAnsi="Arial" w:cs="Arial"/>
          <w:color w:val="FF0000"/>
          <w:lang w:eastAsia="cs-CZ"/>
        </w:rPr>
        <w:t xml:space="preserve">tátního </w:t>
      </w:r>
      <w:r w:rsidR="001E0899" w:rsidRPr="00F77885">
        <w:rPr>
          <w:rFonts w:ascii="Arial" w:eastAsia="Times New Roman" w:hAnsi="Arial" w:cs="Arial"/>
          <w:color w:val="FF0000"/>
          <w:lang w:eastAsia="cs-CZ"/>
        </w:rPr>
        <w:t>zaměstnance/s</w:t>
      </w:r>
      <w:r w:rsidRPr="00F77885">
        <w:rPr>
          <w:rFonts w:ascii="Arial" w:eastAsia="Times New Roman" w:hAnsi="Arial" w:cs="Arial"/>
          <w:color w:val="FF0000"/>
          <w:lang w:eastAsia="cs-CZ"/>
        </w:rPr>
        <w:t>tátní zaměstnankyně</w:t>
      </w:r>
      <w:r w:rsidRPr="00F77885">
        <w:rPr>
          <w:rFonts w:ascii="Arial" w:eastAsia="Times New Roman" w:hAnsi="Arial" w:cs="Arial"/>
          <w:lang w:eastAsia="cs-CZ"/>
        </w:rPr>
        <w:t xml:space="preserve">, a to </w:t>
      </w:r>
      <w:r w:rsidR="00657D72" w:rsidRPr="00F77885">
        <w:rPr>
          <w:rFonts w:ascii="Arial" w:eastAsia="Times New Roman" w:hAnsi="Arial" w:cs="Arial"/>
          <w:lang w:eastAsia="cs-CZ"/>
        </w:rPr>
        <w:t xml:space="preserve">s účinností </w:t>
      </w:r>
      <w:r w:rsidR="003D11D5" w:rsidRPr="00F77885">
        <w:rPr>
          <w:rFonts w:ascii="Arial" w:hAnsi="Arial" w:cs="Arial"/>
        </w:rPr>
        <w:t xml:space="preserve">ode dne </w:t>
      </w:r>
      <w:r w:rsidR="003D11D5" w:rsidRPr="00F77885">
        <w:rPr>
          <w:rFonts w:ascii="Arial" w:eastAsia="Times New Roman" w:hAnsi="Arial" w:cs="Arial"/>
          <w:color w:val="FF0000"/>
        </w:rPr>
        <w:t>X. měsíc</w:t>
      </w:r>
      <w:r w:rsidR="003D11D5" w:rsidRPr="00F77885">
        <w:rPr>
          <w:rFonts w:ascii="Arial" w:eastAsia="Times New Roman" w:hAnsi="Arial" w:cs="Arial"/>
        </w:rPr>
        <w:t xml:space="preserve"> 20</w:t>
      </w:r>
      <w:r w:rsidR="003D11D5" w:rsidRPr="00F77885">
        <w:rPr>
          <w:rFonts w:ascii="Arial" w:eastAsia="Times New Roman" w:hAnsi="Arial" w:cs="Arial"/>
          <w:color w:val="FF0000"/>
        </w:rPr>
        <w:t>XX</w:t>
      </w:r>
      <w:r w:rsidR="00EB7F6A" w:rsidRPr="00F77885">
        <w:rPr>
          <w:rFonts w:ascii="Arial" w:eastAsia="Times New Roman" w:hAnsi="Arial" w:cs="Arial"/>
          <w:color w:val="FF0000"/>
        </w:rPr>
        <w:t xml:space="preserve"> </w:t>
      </w:r>
      <w:r w:rsidR="00EB7F6A" w:rsidRPr="00CD5E70">
        <w:rPr>
          <w:rFonts w:ascii="Arial" w:hAnsi="Arial" w:cs="Arial"/>
        </w:rPr>
        <w:t>do</w:t>
      </w:r>
      <w:r w:rsidR="00EB7F6A" w:rsidRPr="00F77885">
        <w:rPr>
          <w:rFonts w:ascii="Arial" w:hAnsi="Arial" w:cs="Arial"/>
          <w:color w:val="FF0000"/>
        </w:rPr>
        <w:t xml:space="preserve"> </w:t>
      </w:r>
      <w:r w:rsidR="00EB7F6A" w:rsidRPr="00F77885">
        <w:rPr>
          <w:rFonts w:ascii="Arial" w:hAnsi="Arial" w:cs="Arial"/>
        </w:rPr>
        <w:t xml:space="preserve">dne </w:t>
      </w:r>
      <w:r w:rsidR="00EB7F6A" w:rsidRPr="00F77885">
        <w:rPr>
          <w:rFonts w:ascii="Arial" w:hAnsi="Arial" w:cs="Arial"/>
          <w:color w:val="FF0000"/>
        </w:rPr>
        <w:t>X. měsíc</w:t>
      </w:r>
      <w:r w:rsidR="00EB7F6A" w:rsidRPr="00F77885">
        <w:rPr>
          <w:rFonts w:ascii="Arial" w:hAnsi="Arial" w:cs="Arial"/>
        </w:rPr>
        <w:t xml:space="preserve"> 20</w:t>
      </w:r>
      <w:r w:rsidR="00EB7F6A" w:rsidRPr="00F77885">
        <w:rPr>
          <w:rFonts w:ascii="Arial" w:hAnsi="Arial" w:cs="Arial"/>
          <w:color w:val="FF0000"/>
        </w:rPr>
        <w:t>XX</w:t>
      </w:r>
      <w:r w:rsidR="003D11D5" w:rsidRPr="00F77885">
        <w:rPr>
          <w:rFonts w:ascii="Arial" w:eastAsia="Times New Roman" w:hAnsi="Arial" w:cs="Arial"/>
        </w:rPr>
        <w:t>,</w:t>
      </w:r>
      <w:r w:rsidR="003D11D5" w:rsidRPr="00F77885">
        <w:rPr>
          <w:rFonts w:ascii="Arial" w:eastAsia="Times New Roman" w:hAnsi="Arial" w:cs="Arial"/>
          <w:lang w:eastAsia="cs-CZ"/>
        </w:rPr>
        <w:t xml:space="preserve"> </w:t>
      </w:r>
      <w:r w:rsidRPr="00F77885">
        <w:rPr>
          <w:rFonts w:ascii="Arial" w:eastAsia="Times New Roman" w:hAnsi="Arial" w:cs="Arial"/>
          <w:lang w:eastAsia="cs-CZ"/>
        </w:rPr>
        <w:t xml:space="preserve">v rozsahu </w:t>
      </w:r>
      <w:r w:rsidRPr="00F77885">
        <w:rPr>
          <w:rFonts w:ascii="Arial" w:eastAsia="Times New Roman" w:hAnsi="Arial" w:cs="Arial"/>
          <w:color w:val="FF0000"/>
          <w:lang w:eastAsia="cs-CZ"/>
        </w:rPr>
        <w:t>XX</w:t>
      </w:r>
      <w:r w:rsidRPr="00F77885">
        <w:rPr>
          <w:rFonts w:ascii="Arial" w:eastAsia="Times New Roman" w:hAnsi="Arial" w:cs="Arial"/>
          <w:lang w:eastAsia="cs-CZ"/>
        </w:rPr>
        <w:t xml:space="preserve"> hodin týdně</w:t>
      </w:r>
      <w:r w:rsidRPr="00F77885">
        <w:rPr>
          <w:rFonts w:ascii="Arial" w:eastAsia="Times New Roman" w:hAnsi="Arial" w:cs="Arial"/>
        </w:rPr>
        <w:t>.</w:t>
      </w:r>
    </w:p>
    <w:p w14:paraId="2106091E" w14:textId="77777777" w:rsidR="000A4B00" w:rsidRDefault="000A4B00" w:rsidP="00C631DD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ins w:id="5" w:author="Richtr Michal, Mgr." w:date="2025-03-31T10:05:00Z" w16du:dateUtc="2025-03-31T08:05:00Z"/>
          <w:rFonts w:ascii="Arial" w:eastAsia="Times New Roman" w:hAnsi="Arial" w:cs="Arial"/>
        </w:rPr>
      </w:pPr>
    </w:p>
    <w:p w14:paraId="1F85F741" w14:textId="77777777" w:rsidR="00383D56" w:rsidRPr="009411EE" w:rsidRDefault="00383D56" w:rsidP="00383D56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ins w:id="6" w:author="Richtr Michal, Mgr." w:date="2025-03-31T10:06:00Z" w16du:dateUtc="2025-03-31T08:06:00Z"/>
          <w:rFonts w:ascii="Arial" w:eastAsia="Times New Roman" w:hAnsi="Arial" w:cs="Arial"/>
          <w:i/>
          <w:iCs/>
          <w:color w:val="FF0000"/>
          <w:u w:val="single"/>
        </w:rPr>
      </w:pPr>
      <w:ins w:id="7" w:author="Richtr Michal, Mgr." w:date="2025-03-31T10:06:00Z" w16du:dateUtc="2025-03-31T08:06:00Z">
        <w:r w:rsidRPr="009411EE">
          <w:rPr>
            <w:rFonts w:ascii="Arial" w:eastAsia="Times New Roman" w:hAnsi="Arial" w:cs="Arial"/>
            <w:i/>
            <w:iCs/>
            <w:color w:val="FF0000"/>
            <w:u w:val="single"/>
          </w:rPr>
          <w:t>VARIANTA II – povolení na dobu neurčitou</w:t>
        </w:r>
      </w:ins>
    </w:p>
    <w:p w14:paraId="716B2A83" w14:textId="77777777" w:rsidR="00383D56" w:rsidRDefault="00383D56" w:rsidP="00383D56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ins w:id="8" w:author="Richtr Michal, Mgr." w:date="2025-03-31T10:06:00Z" w16du:dateUtc="2025-03-31T08:06:00Z"/>
          <w:rFonts w:ascii="Arial" w:eastAsia="Times New Roman" w:hAnsi="Arial" w:cs="Arial"/>
        </w:rPr>
      </w:pPr>
      <w:ins w:id="9" w:author="Richtr Michal, Mgr." w:date="2025-03-31T10:06:00Z" w16du:dateUtc="2025-03-31T08:06:00Z">
        <w:r w:rsidRPr="00F77885">
          <w:rPr>
            <w:rFonts w:ascii="Arial" w:eastAsia="Times New Roman" w:hAnsi="Arial" w:cs="Arial"/>
            <w:lang w:eastAsia="cs-CZ"/>
          </w:rPr>
          <w:t>Na základě výše uvedených skutečností služební orgán rozhodl o povolení kratší služební doby</w:t>
        </w:r>
        <w:r w:rsidRPr="00F77885">
          <w:rPr>
            <w:rFonts w:ascii="Arial" w:eastAsia="Times New Roman" w:hAnsi="Arial" w:cs="Arial"/>
          </w:rPr>
          <w:t xml:space="preserve"> </w:t>
        </w:r>
        <w:r w:rsidRPr="00F77885">
          <w:rPr>
            <w:rFonts w:ascii="Arial" w:eastAsia="Times New Roman" w:hAnsi="Arial" w:cs="Arial"/>
            <w:color w:val="FF0000"/>
            <w:lang w:eastAsia="cs-CZ"/>
          </w:rPr>
          <w:t>státního zaměstnance/státní zaměstnankyně</w:t>
        </w:r>
        <w:r w:rsidRPr="00F77885">
          <w:rPr>
            <w:rFonts w:ascii="Arial" w:eastAsia="Times New Roman" w:hAnsi="Arial" w:cs="Arial"/>
            <w:lang w:eastAsia="cs-CZ"/>
          </w:rPr>
          <w:t>, a to</w:t>
        </w:r>
        <w:r>
          <w:rPr>
            <w:rFonts w:ascii="Arial" w:eastAsia="Times New Roman" w:hAnsi="Arial" w:cs="Arial"/>
            <w:lang w:eastAsia="cs-CZ"/>
          </w:rPr>
          <w:t xml:space="preserve"> s účinností ode dne </w:t>
        </w:r>
        <w:r w:rsidRPr="009411EE">
          <w:rPr>
            <w:rFonts w:ascii="Arial" w:eastAsia="Times New Roman" w:hAnsi="Arial" w:cs="Arial"/>
            <w:color w:val="FF0000"/>
            <w:lang w:eastAsia="cs-CZ"/>
          </w:rPr>
          <w:t>X. měsíc</w:t>
        </w:r>
        <w:r>
          <w:rPr>
            <w:rFonts w:ascii="Arial" w:eastAsia="Times New Roman" w:hAnsi="Arial" w:cs="Arial"/>
            <w:lang w:eastAsia="cs-CZ"/>
          </w:rPr>
          <w:t xml:space="preserve"> 20</w:t>
        </w:r>
        <w:r w:rsidRPr="009411EE">
          <w:rPr>
            <w:rFonts w:ascii="Arial" w:eastAsia="Times New Roman" w:hAnsi="Arial" w:cs="Arial"/>
            <w:color w:val="FF0000"/>
            <w:lang w:eastAsia="cs-CZ"/>
          </w:rPr>
          <w:t>XX</w:t>
        </w:r>
        <w:r>
          <w:rPr>
            <w:rFonts w:ascii="Arial" w:eastAsia="Times New Roman" w:hAnsi="Arial" w:cs="Arial"/>
            <w:lang w:eastAsia="cs-CZ"/>
          </w:rPr>
          <w:t xml:space="preserve"> na dobu neurčitou</w:t>
        </w:r>
        <w:r w:rsidRPr="00F77885">
          <w:rPr>
            <w:rFonts w:ascii="Arial" w:eastAsia="Times New Roman" w:hAnsi="Arial" w:cs="Arial"/>
          </w:rPr>
          <w:t>,</w:t>
        </w:r>
        <w:r w:rsidRPr="00F77885">
          <w:rPr>
            <w:rFonts w:ascii="Arial" w:eastAsia="Times New Roman" w:hAnsi="Arial" w:cs="Arial"/>
            <w:lang w:eastAsia="cs-CZ"/>
          </w:rPr>
          <w:t xml:space="preserve"> v rozsahu </w:t>
        </w:r>
        <w:r w:rsidRPr="00F77885">
          <w:rPr>
            <w:rFonts w:ascii="Arial" w:eastAsia="Times New Roman" w:hAnsi="Arial" w:cs="Arial"/>
            <w:color w:val="FF0000"/>
            <w:lang w:eastAsia="cs-CZ"/>
          </w:rPr>
          <w:t>XX</w:t>
        </w:r>
        <w:r w:rsidRPr="00F77885">
          <w:rPr>
            <w:rFonts w:ascii="Arial" w:eastAsia="Times New Roman" w:hAnsi="Arial" w:cs="Arial"/>
            <w:lang w:eastAsia="cs-CZ"/>
          </w:rPr>
          <w:t xml:space="preserve"> hodin týdně</w:t>
        </w:r>
        <w:r w:rsidRPr="00F77885">
          <w:rPr>
            <w:rFonts w:ascii="Arial" w:eastAsia="Times New Roman" w:hAnsi="Arial" w:cs="Arial"/>
          </w:rPr>
          <w:t>.</w:t>
        </w:r>
        <w:r>
          <w:rPr>
            <w:rFonts w:ascii="Arial" w:eastAsia="Times New Roman" w:hAnsi="Arial" w:cs="Arial"/>
          </w:rPr>
          <w:t xml:space="preserve"> </w:t>
        </w:r>
      </w:ins>
    </w:p>
    <w:p w14:paraId="374AE2BE" w14:textId="77777777" w:rsidR="00383D56" w:rsidRDefault="00383D56" w:rsidP="00383D56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ins w:id="10" w:author="Richtr Michal, Mgr." w:date="2025-03-31T10:06:00Z" w16du:dateUtc="2025-03-31T08:06:00Z"/>
          <w:rFonts w:ascii="Arial" w:eastAsia="Times New Roman" w:hAnsi="Arial" w:cs="Arial"/>
        </w:rPr>
      </w:pPr>
    </w:p>
    <w:p w14:paraId="4EE9764E" w14:textId="2BA37EE8" w:rsidR="00383D56" w:rsidRDefault="00383D56" w:rsidP="00383D56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ins w:id="11" w:author="Richtr Michal, Mgr." w:date="2025-03-31T10:06:00Z" w16du:dateUtc="2025-03-31T08:06:00Z"/>
          <w:rFonts w:ascii="Arial" w:eastAsia="Times New Roman" w:hAnsi="Arial" w:cs="Arial"/>
        </w:rPr>
      </w:pPr>
      <w:ins w:id="12" w:author="Richtr Michal, Mgr." w:date="2025-03-31T10:06:00Z" w16du:dateUtc="2025-03-31T08:06:00Z">
        <w:r>
          <w:rPr>
            <w:rFonts w:ascii="Arial" w:eastAsia="Times New Roman" w:hAnsi="Arial" w:cs="Arial"/>
          </w:rPr>
          <w:t>Služební orgán může v souladu s § 165 odst. 2 zákona o státní službě na žádost státního zaměstnance nebo z moci úřední vydat nové rozhodnutí, kterým zruší toto rozhodnutí, zkrátí dobu, na kterou je povolena kratší služební doba nebo změní rozsah povolení kratší služební doby, a</w:t>
        </w:r>
        <w:r>
          <w:rPr>
            <w:rFonts w:ascii="Arial" w:eastAsia="Times New Roman" w:hAnsi="Arial" w:cs="Arial"/>
          </w:rPr>
          <w:t> </w:t>
        </w:r>
        <w:r>
          <w:rPr>
            <w:rFonts w:ascii="Arial" w:eastAsia="Times New Roman" w:hAnsi="Arial" w:cs="Arial"/>
          </w:rPr>
          <w:t xml:space="preserve">to v případě, že pominuly důvody vydání tohoto rozhodnutí nebo se podstatně změnily okolnosti, za nichž bylo toto rozhodnutí vydáno, zejména pokud kratší služební doba brání řádnému plnění úkolů </w:t>
        </w:r>
        <w:r w:rsidRPr="008728B6">
          <w:rPr>
            <w:rFonts w:ascii="Arial" w:eastAsia="Times New Roman" w:hAnsi="Arial" w:cs="Arial"/>
            <w:i/>
            <w:iCs/>
          </w:rPr>
          <w:t>(označení služebního úřadu)</w:t>
        </w:r>
        <w:r>
          <w:rPr>
            <w:rFonts w:ascii="Arial" w:eastAsia="Times New Roman" w:hAnsi="Arial" w:cs="Arial"/>
          </w:rPr>
          <w:t>.</w:t>
        </w:r>
      </w:ins>
    </w:p>
    <w:p w14:paraId="04094F78" w14:textId="77777777" w:rsidR="00383D56" w:rsidRPr="00F77885" w:rsidRDefault="00383D56" w:rsidP="00C631DD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</w:p>
    <w:p w14:paraId="7F9892B8" w14:textId="70A713A6" w:rsidR="00A273A3" w:rsidRDefault="00A9183A" w:rsidP="00C631DD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F77885">
        <w:rPr>
          <w:rFonts w:ascii="Arial" w:eastAsia="Times New Roman" w:hAnsi="Arial" w:cs="Arial"/>
        </w:rPr>
        <w:t>Vzhledem k tomu, že podle § 80 věty druhé zákoníku práce z</w:t>
      </w:r>
      <w:r w:rsidRPr="00F77885">
        <w:rPr>
          <w:rFonts w:ascii="Arial" w:eastAsia="Times New Roman" w:hAnsi="Arial" w:cs="Arial"/>
          <w:lang w:eastAsia="cs-CZ"/>
        </w:rPr>
        <w:t xml:space="preserve">aměstnanci přísluší mzda nebo plat, které odpovídají sjednané kratší pracovní době a že podle § 99 odst. 1 zákona o státní službě se služební doba státních zaměstnanců řídí mimo jiné též § 80 zákoníku práce, rozhodl služební orgán, aniž by opětovně rozhodoval o zařazení </w:t>
      </w:r>
      <w:r w:rsidRPr="00F77885">
        <w:rPr>
          <w:rFonts w:ascii="Arial" w:eastAsia="Times New Roman" w:hAnsi="Arial" w:cs="Arial"/>
          <w:color w:val="FF0000"/>
          <w:lang w:eastAsia="cs-CZ"/>
        </w:rPr>
        <w:t xml:space="preserve">státního zaměstnance/státní zaměstnankyně </w:t>
      </w:r>
      <w:r w:rsidRPr="00F77885">
        <w:rPr>
          <w:rFonts w:ascii="Arial" w:eastAsia="Times New Roman" w:hAnsi="Arial" w:cs="Arial"/>
          <w:lang w:eastAsia="cs-CZ"/>
        </w:rPr>
        <w:t xml:space="preserve">do platové třídy a platového stupně, též o určení platu </w:t>
      </w:r>
      <w:r w:rsidRPr="00F77885">
        <w:rPr>
          <w:rFonts w:ascii="Arial" w:eastAsia="Times New Roman" w:hAnsi="Arial" w:cs="Arial"/>
          <w:color w:val="FF0000"/>
          <w:lang w:eastAsia="cs-CZ"/>
        </w:rPr>
        <w:t>státního zaměstnance/státní zaměstnankyně</w:t>
      </w:r>
      <w:r w:rsidRPr="00F77885">
        <w:rPr>
          <w:rFonts w:ascii="Arial" w:eastAsia="Times New Roman" w:hAnsi="Arial" w:cs="Arial"/>
          <w:lang w:eastAsia="cs-CZ"/>
        </w:rPr>
        <w:t xml:space="preserve">. Plat </w:t>
      </w:r>
      <w:r w:rsidRPr="00F77885">
        <w:rPr>
          <w:rFonts w:ascii="Arial" w:eastAsia="Times New Roman" w:hAnsi="Arial" w:cs="Arial"/>
          <w:color w:val="FF0000"/>
          <w:lang w:eastAsia="cs-CZ"/>
        </w:rPr>
        <w:t>státního zaměstnance/státní zaměstnankyně</w:t>
      </w:r>
      <w:r w:rsidRPr="00F77885">
        <w:rPr>
          <w:rFonts w:ascii="Arial" w:eastAsia="Times New Roman" w:hAnsi="Arial" w:cs="Arial"/>
          <w:lang w:eastAsia="cs-CZ"/>
        </w:rPr>
        <w:t>, resp.</w:t>
      </w:r>
      <w:r w:rsidR="00746D0C" w:rsidRPr="00F77885">
        <w:rPr>
          <w:rFonts w:ascii="Arial" w:eastAsia="Times New Roman" w:hAnsi="Arial" w:cs="Arial"/>
          <w:lang w:eastAsia="cs-CZ"/>
        </w:rPr>
        <w:t> </w:t>
      </w:r>
      <w:r w:rsidRPr="00F77885">
        <w:rPr>
          <w:rFonts w:ascii="Arial" w:eastAsia="Times New Roman" w:hAnsi="Arial" w:cs="Arial"/>
          <w:lang w:eastAsia="cs-CZ"/>
        </w:rPr>
        <w:t>jeho jednotlivé složky nebyly určovány nově, ale služební orgán vycházel ze svého vlastního rozhodnutí</w:t>
      </w:r>
      <w:r w:rsidRPr="00F77885">
        <w:rPr>
          <w:rFonts w:ascii="Arial" w:eastAsia="Times New Roman" w:hAnsi="Arial" w:cs="Arial"/>
        </w:rPr>
        <w:t>,</w:t>
      </w:r>
      <w:r w:rsidRPr="00F77885">
        <w:rPr>
          <w:rFonts w:ascii="Arial" w:eastAsia="Times New Roman" w:hAnsi="Arial" w:cs="Arial"/>
          <w:color w:val="FF0000"/>
        </w:rPr>
        <w:t xml:space="preserve"> </w:t>
      </w:r>
      <w:r w:rsidR="00782419">
        <w:rPr>
          <w:rFonts w:ascii="Arial" w:eastAsia="Times New Roman" w:hAnsi="Arial" w:cs="Arial"/>
        </w:rPr>
        <w:t>č. j.</w:t>
      </w:r>
      <w:r w:rsidRPr="00F77885">
        <w:rPr>
          <w:rFonts w:ascii="Arial" w:eastAsia="Times New Roman" w:hAnsi="Arial" w:cs="Arial"/>
        </w:rPr>
        <w:t xml:space="preserve"> </w:t>
      </w:r>
      <w:r w:rsidRPr="00F77885">
        <w:rPr>
          <w:rFonts w:ascii="Arial" w:eastAsia="Times New Roman" w:hAnsi="Arial" w:cs="Arial"/>
          <w:color w:val="FF0000"/>
          <w:lang w:eastAsia="cs-CZ"/>
        </w:rPr>
        <w:t>XXXXX</w:t>
      </w:r>
      <w:r w:rsidR="00FC0275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="00FC0275" w:rsidRPr="00F77885">
        <w:rPr>
          <w:rFonts w:ascii="Arial" w:eastAsia="Times New Roman" w:hAnsi="Arial" w:cs="Arial"/>
          <w:lang w:eastAsia="cs-CZ"/>
        </w:rPr>
        <w:t xml:space="preserve">ze dne </w:t>
      </w:r>
      <w:r w:rsidR="00FC0275" w:rsidRPr="00F77885">
        <w:rPr>
          <w:rFonts w:ascii="Arial" w:eastAsia="Times New Roman" w:hAnsi="Arial" w:cs="Arial"/>
          <w:color w:val="FF0000"/>
        </w:rPr>
        <w:t xml:space="preserve">X. měsíc </w:t>
      </w:r>
      <w:r w:rsidR="00FC0275" w:rsidRPr="00F77885">
        <w:rPr>
          <w:rFonts w:ascii="Arial" w:eastAsia="Times New Roman" w:hAnsi="Arial" w:cs="Arial"/>
        </w:rPr>
        <w:t>20</w:t>
      </w:r>
      <w:r w:rsidR="00FC0275" w:rsidRPr="00F77885">
        <w:rPr>
          <w:rFonts w:ascii="Arial" w:eastAsia="Times New Roman" w:hAnsi="Arial" w:cs="Arial"/>
          <w:color w:val="FF0000"/>
        </w:rPr>
        <w:t>XX</w:t>
      </w:r>
      <w:r w:rsidRPr="00F77885">
        <w:rPr>
          <w:rFonts w:ascii="Arial" w:eastAsia="Times New Roman" w:hAnsi="Arial" w:cs="Arial"/>
          <w:lang w:eastAsia="cs-CZ"/>
        </w:rPr>
        <w:t xml:space="preserve">, kterým byl plat </w:t>
      </w:r>
      <w:r w:rsidRPr="00F77885">
        <w:rPr>
          <w:rFonts w:ascii="Arial" w:eastAsia="Times New Roman" w:hAnsi="Arial" w:cs="Arial"/>
          <w:color w:val="FF0000"/>
          <w:lang w:eastAsia="cs-CZ"/>
        </w:rPr>
        <w:t>státního zaměstnance/státní zaměstnankyně</w:t>
      </w:r>
      <w:r w:rsidRPr="00F77885">
        <w:rPr>
          <w:rFonts w:ascii="Arial" w:eastAsia="Times New Roman" w:hAnsi="Arial" w:cs="Arial"/>
          <w:lang w:eastAsia="cs-CZ"/>
        </w:rPr>
        <w:t xml:space="preserve"> určen, a v návaznosti na takto učený plat odpovídající </w:t>
      </w:r>
      <w:r w:rsidR="00746D0C" w:rsidRPr="00F77885">
        <w:rPr>
          <w:rFonts w:ascii="Arial" w:eastAsia="Times New Roman" w:hAnsi="Arial" w:cs="Arial"/>
          <w:lang w:eastAsia="cs-CZ"/>
        </w:rPr>
        <w:t xml:space="preserve">plné </w:t>
      </w:r>
      <w:r w:rsidRPr="00F77885">
        <w:rPr>
          <w:rFonts w:ascii="Arial" w:eastAsia="Times New Roman" w:hAnsi="Arial" w:cs="Arial"/>
          <w:lang w:eastAsia="cs-CZ"/>
        </w:rPr>
        <w:t xml:space="preserve">zákonem stanovené služební době určil </w:t>
      </w:r>
      <w:r w:rsidR="00746D0C" w:rsidRPr="00F77885">
        <w:rPr>
          <w:rFonts w:ascii="Arial" w:eastAsia="Times New Roman" w:hAnsi="Arial" w:cs="Arial"/>
          <w:lang w:eastAsia="cs-CZ"/>
        </w:rPr>
        <w:t xml:space="preserve">novou celkovou výši platu </w:t>
      </w:r>
      <w:r w:rsidRPr="00F77885">
        <w:rPr>
          <w:rFonts w:ascii="Arial" w:eastAsia="Times New Roman" w:hAnsi="Arial" w:cs="Arial"/>
          <w:lang w:eastAsia="cs-CZ"/>
        </w:rPr>
        <w:t>tak, aby v souladu s</w:t>
      </w:r>
      <w:r w:rsidR="00746D0C" w:rsidRPr="00F77885">
        <w:rPr>
          <w:rFonts w:ascii="Arial" w:eastAsia="Times New Roman" w:hAnsi="Arial" w:cs="Arial"/>
          <w:lang w:eastAsia="cs-CZ"/>
        </w:rPr>
        <w:t> </w:t>
      </w:r>
      <w:r w:rsidRPr="00F77885">
        <w:rPr>
          <w:rFonts w:ascii="Arial" w:eastAsia="Times New Roman" w:hAnsi="Arial" w:cs="Arial"/>
        </w:rPr>
        <w:t xml:space="preserve">§ 80 věty druhé zákoníku práce </w:t>
      </w:r>
      <w:r w:rsidRPr="00F77885">
        <w:rPr>
          <w:rFonts w:ascii="Arial" w:eastAsia="Times New Roman" w:hAnsi="Arial" w:cs="Arial"/>
          <w:lang w:eastAsia="cs-CZ"/>
        </w:rPr>
        <w:t>odpovídal</w:t>
      </w:r>
      <w:r w:rsidR="00746D0C" w:rsidRPr="00F77885">
        <w:rPr>
          <w:rFonts w:ascii="Arial" w:eastAsia="Times New Roman" w:hAnsi="Arial" w:cs="Arial"/>
          <w:lang w:eastAsia="cs-CZ"/>
        </w:rPr>
        <w:t>a</w:t>
      </w:r>
      <w:r w:rsidRPr="00F77885">
        <w:rPr>
          <w:rFonts w:ascii="Arial" w:eastAsia="Times New Roman" w:hAnsi="Arial" w:cs="Arial"/>
          <w:lang w:eastAsia="cs-CZ"/>
        </w:rPr>
        <w:t xml:space="preserve"> rozsahu povolené kratší služební doby. </w:t>
      </w:r>
      <w:r w:rsidR="00A273A3" w:rsidRPr="00F77885">
        <w:rPr>
          <w:rFonts w:ascii="Arial" w:eastAsia="Times New Roman" w:hAnsi="Arial" w:cs="Arial"/>
          <w:lang w:eastAsia="cs-CZ"/>
        </w:rPr>
        <w:t xml:space="preserve">Před </w:t>
      </w:r>
      <w:r w:rsidR="00A273A3" w:rsidRPr="00F77885">
        <w:rPr>
          <w:rFonts w:ascii="Arial" w:hAnsi="Arial" w:cs="Arial"/>
        </w:rPr>
        <w:t xml:space="preserve">povolením </w:t>
      </w:r>
      <w:r w:rsidR="00E80565" w:rsidRPr="00F77885">
        <w:rPr>
          <w:rFonts w:ascii="Arial" w:hAnsi="Arial" w:cs="Arial"/>
        </w:rPr>
        <w:t>kratší</w:t>
      </w:r>
      <w:r w:rsidR="00A273A3" w:rsidRPr="00F77885">
        <w:rPr>
          <w:rFonts w:ascii="Arial" w:hAnsi="Arial" w:cs="Arial"/>
        </w:rPr>
        <w:t xml:space="preserve"> služební doby celková výše platu </w:t>
      </w:r>
      <w:r w:rsidR="00A273A3" w:rsidRPr="00F77885">
        <w:rPr>
          <w:rFonts w:ascii="Arial" w:hAnsi="Arial" w:cs="Arial"/>
          <w:color w:val="FF0000"/>
        </w:rPr>
        <w:t xml:space="preserve">státního zaměstnance/státní zaměstnankyně </w:t>
      </w:r>
      <w:r w:rsidR="00A273A3" w:rsidRPr="00F77885">
        <w:rPr>
          <w:rFonts w:ascii="Arial" w:hAnsi="Arial" w:cs="Arial"/>
        </w:rPr>
        <w:t xml:space="preserve">činila </w:t>
      </w:r>
      <w:r w:rsidR="00A273A3" w:rsidRPr="00F77885">
        <w:rPr>
          <w:rFonts w:ascii="Arial" w:eastAsia="Times New Roman" w:hAnsi="Arial" w:cs="Arial"/>
          <w:color w:val="FF0000"/>
        </w:rPr>
        <w:t>X</w:t>
      </w:r>
      <w:r w:rsidR="00A273A3" w:rsidRPr="00F77885">
        <w:rPr>
          <w:rFonts w:ascii="Arial" w:hAnsi="Arial" w:cs="Arial"/>
          <w:color w:val="FF0000"/>
        </w:rPr>
        <w:t>X XXX</w:t>
      </w:r>
      <w:r w:rsidR="00A273A3" w:rsidRPr="00F77885">
        <w:rPr>
          <w:rFonts w:ascii="Arial" w:eastAsia="Times New Roman" w:hAnsi="Arial" w:cs="Arial"/>
          <w:color w:val="FF0000"/>
        </w:rPr>
        <w:t> </w:t>
      </w:r>
      <w:r w:rsidR="00A273A3" w:rsidRPr="00F77885">
        <w:rPr>
          <w:rFonts w:ascii="Arial" w:eastAsia="Times New Roman" w:hAnsi="Arial" w:cs="Arial"/>
        </w:rPr>
        <w:t xml:space="preserve">Kč měsíčně. Vzhledem k tomu, že služební orgán povolil </w:t>
      </w:r>
      <w:r w:rsidR="00E80565" w:rsidRPr="00F77885">
        <w:rPr>
          <w:rFonts w:ascii="Arial" w:eastAsia="Times New Roman" w:hAnsi="Arial" w:cs="Arial"/>
        </w:rPr>
        <w:t>kratší služební dobu</w:t>
      </w:r>
      <w:r w:rsidR="00A273A3" w:rsidRPr="00F77885">
        <w:rPr>
          <w:rFonts w:ascii="Arial" w:eastAsia="Times New Roman" w:hAnsi="Arial" w:cs="Arial"/>
        </w:rPr>
        <w:t xml:space="preserve"> na </w:t>
      </w:r>
      <w:r w:rsidR="00A273A3" w:rsidRPr="00F77885">
        <w:rPr>
          <w:rFonts w:ascii="Arial" w:eastAsia="Times New Roman" w:hAnsi="Arial" w:cs="Arial"/>
          <w:color w:val="FF0000"/>
        </w:rPr>
        <w:t>XX</w:t>
      </w:r>
      <w:r w:rsidR="00A273A3" w:rsidRPr="00F77885">
        <w:rPr>
          <w:rFonts w:ascii="Arial" w:eastAsia="Times New Roman" w:hAnsi="Arial" w:cs="Arial"/>
        </w:rPr>
        <w:t xml:space="preserve"> hodin týdně, tj. </w:t>
      </w:r>
      <w:r w:rsidR="00746D0C" w:rsidRPr="00F77885">
        <w:rPr>
          <w:rFonts w:ascii="Arial" w:eastAsia="Times New Roman" w:hAnsi="Arial" w:cs="Arial"/>
        </w:rPr>
        <w:t xml:space="preserve">v rozsahu </w:t>
      </w:r>
      <w:r w:rsidR="00782419">
        <w:rPr>
          <w:rFonts w:ascii="Arial" w:eastAsia="Times New Roman" w:hAnsi="Arial" w:cs="Arial"/>
          <w:color w:val="FF0000"/>
          <w:lang w:eastAsia="cs-CZ"/>
        </w:rPr>
        <w:t xml:space="preserve">XX </w:t>
      </w:r>
      <w:r w:rsidR="00746D0C" w:rsidRPr="00F77885">
        <w:rPr>
          <w:rFonts w:ascii="Arial" w:eastAsia="Times New Roman" w:hAnsi="Arial" w:cs="Arial"/>
          <w:color w:val="FF0000"/>
          <w:lang w:eastAsia="cs-CZ"/>
        </w:rPr>
        <w:t xml:space="preserve">% </w:t>
      </w:r>
      <w:r w:rsidR="006A3A7A" w:rsidRPr="00F77885">
        <w:rPr>
          <w:rFonts w:ascii="Arial" w:eastAsia="Times New Roman" w:hAnsi="Arial" w:cs="Arial"/>
          <w:lang w:eastAsia="cs-CZ"/>
        </w:rPr>
        <w:t xml:space="preserve">plné </w:t>
      </w:r>
      <w:r w:rsidR="00746D0C" w:rsidRPr="00F77885">
        <w:rPr>
          <w:rFonts w:ascii="Arial" w:eastAsia="Times New Roman" w:hAnsi="Arial" w:cs="Arial"/>
        </w:rPr>
        <w:t xml:space="preserve">zákonem </w:t>
      </w:r>
      <w:r w:rsidR="00A273A3" w:rsidRPr="00F77885">
        <w:rPr>
          <w:rFonts w:ascii="Arial" w:eastAsia="Times New Roman" w:hAnsi="Arial" w:cs="Arial"/>
        </w:rPr>
        <w:t xml:space="preserve">stanovené služební doby, </w:t>
      </w:r>
      <w:r w:rsidR="00A273A3" w:rsidRPr="00F77885">
        <w:rPr>
          <w:rFonts w:ascii="Arial" w:eastAsia="Times New Roman" w:hAnsi="Arial" w:cs="Arial"/>
          <w:lang w:eastAsia="cs-CZ"/>
        </w:rPr>
        <w:t>činí</w:t>
      </w:r>
      <w:r w:rsidR="00A273A3" w:rsidRPr="00F77885">
        <w:rPr>
          <w:rFonts w:ascii="Arial" w:eastAsia="Times New Roman" w:hAnsi="Arial" w:cs="Arial"/>
        </w:rPr>
        <w:t xml:space="preserve"> o</w:t>
      </w:r>
      <w:r w:rsidR="00A273A3" w:rsidRPr="00F77885">
        <w:rPr>
          <w:rFonts w:ascii="Arial" w:eastAsia="Times New Roman" w:hAnsi="Arial" w:cs="Arial"/>
          <w:lang w:eastAsia="cs-CZ"/>
        </w:rPr>
        <w:t xml:space="preserve">de dne povolení kratší služební doby, tj. ode dne </w:t>
      </w:r>
      <w:r w:rsidR="00A273A3" w:rsidRPr="00F77885">
        <w:rPr>
          <w:rFonts w:ascii="Arial" w:eastAsia="Times New Roman" w:hAnsi="Arial" w:cs="Arial"/>
          <w:color w:val="FF0000"/>
        </w:rPr>
        <w:t>X. měsíc</w:t>
      </w:r>
      <w:r w:rsidR="00A273A3" w:rsidRPr="00F77885">
        <w:rPr>
          <w:rFonts w:ascii="Arial" w:eastAsia="Times New Roman" w:hAnsi="Arial" w:cs="Arial"/>
        </w:rPr>
        <w:t xml:space="preserve"> 20</w:t>
      </w:r>
      <w:r w:rsidR="00A273A3" w:rsidRPr="00F77885">
        <w:rPr>
          <w:rFonts w:ascii="Arial" w:eastAsia="Times New Roman" w:hAnsi="Arial" w:cs="Arial"/>
          <w:color w:val="FF0000"/>
        </w:rPr>
        <w:t>XX</w:t>
      </w:r>
      <w:r w:rsidR="00746D0C" w:rsidRPr="00F77885">
        <w:rPr>
          <w:rFonts w:ascii="Arial" w:eastAsia="Times New Roman" w:hAnsi="Arial" w:cs="Arial"/>
        </w:rPr>
        <w:t>,</w:t>
      </w:r>
      <w:r w:rsidR="00A273A3" w:rsidRPr="00F77885">
        <w:rPr>
          <w:rFonts w:ascii="Arial" w:eastAsia="Times New Roman" w:hAnsi="Arial" w:cs="Arial"/>
          <w:lang w:eastAsia="cs-CZ"/>
        </w:rPr>
        <w:t xml:space="preserve"> plat </w:t>
      </w:r>
      <w:r w:rsidR="00A273A3" w:rsidRPr="00F77885">
        <w:rPr>
          <w:rFonts w:ascii="Arial" w:eastAsia="Times New Roman" w:hAnsi="Arial" w:cs="Arial"/>
          <w:color w:val="FF0000"/>
          <w:lang w:eastAsia="cs-CZ"/>
        </w:rPr>
        <w:t>státního zaměstnance/státní zaměstnankyně</w:t>
      </w:r>
      <w:r w:rsidR="00A273A3" w:rsidRPr="00F77885">
        <w:rPr>
          <w:rFonts w:ascii="Arial" w:eastAsia="Times New Roman" w:hAnsi="Arial" w:cs="Arial"/>
          <w:lang w:eastAsia="cs-CZ"/>
        </w:rPr>
        <w:t xml:space="preserve"> </w:t>
      </w:r>
      <w:r w:rsidR="00782419">
        <w:rPr>
          <w:rFonts w:ascii="Arial" w:eastAsia="Times New Roman" w:hAnsi="Arial" w:cs="Arial"/>
          <w:color w:val="FF0000"/>
          <w:lang w:eastAsia="cs-CZ"/>
        </w:rPr>
        <w:t xml:space="preserve">XX </w:t>
      </w:r>
      <w:r w:rsidR="00A273A3" w:rsidRPr="00F77885">
        <w:rPr>
          <w:rFonts w:ascii="Arial" w:eastAsia="Times New Roman" w:hAnsi="Arial" w:cs="Arial"/>
          <w:color w:val="FF0000"/>
          <w:lang w:eastAsia="cs-CZ"/>
        </w:rPr>
        <w:t>%</w:t>
      </w:r>
      <w:r w:rsidR="00A273A3" w:rsidRPr="00F77885">
        <w:rPr>
          <w:rFonts w:ascii="Arial" w:eastAsia="Times New Roman" w:hAnsi="Arial" w:cs="Arial"/>
          <w:lang w:eastAsia="cs-CZ"/>
        </w:rPr>
        <w:t xml:space="preserve"> z </w:t>
      </w:r>
      <w:r w:rsidR="00A273A3" w:rsidRPr="00F77885">
        <w:rPr>
          <w:rFonts w:ascii="Arial" w:eastAsia="Times New Roman" w:hAnsi="Arial" w:cs="Arial"/>
          <w:color w:val="FF0000"/>
          <w:lang w:eastAsia="cs-CZ"/>
        </w:rPr>
        <w:t>jeho/jejího</w:t>
      </w:r>
      <w:r w:rsidR="00A273A3" w:rsidRPr="00F77885">
        <w:rPr>
          <w:rFonts w:ascii="Arial" w:eastAsia="Times New Roman" w:hAnsi="Arial" w:cs="Arial"/>
          <w:lang w:eastAsia="cs-CZ"/>
        </w:rPr>
        <w:t xml:space="preserve"> výše uvedeného dosavadního určeného měsíčního platu</w:t>
      </w:r>
      <w:r w:rsidR="00782419">
        <w:rPr>
          <w:rFonts w:ascii="Arial" w:eastAsia="Times New Roman" w:hAnsi="Arial" w:cs="Arial"/>
          <w:lang w:eastAsia="cs-CZ"/>
        </w:rPr>
        <w:t>,</w:t>
      </w:r>
      <w:r w:rsidR="00A273A3" w:rsidRPr="00F77885">
        <w:rPr>
          <w:rFonts w:ascii="Arial" w:eastAsia="Times New Roman" w:hAnsi="Arial" w:cs="Arial"/>
          <w:lang w:eastAsia="cs-CZ"/>
        </w:rPr>
        <w:t xml:space="preserve"> </w:t>
      </w:r>
      <w:r w:rsidR="00A273A3" w:rsidRPr="00F77885">
        <w:rPr>
          <w:rFonts w:ascii="Arial" w:eastAsia="Times New Roman" w:hAnsi="Arial" w:cs="Arial"/>
        </w:rPr>
        <w:t>tj. plat ve</w:t>
      </w:r>
      <w:r w:rsidR="00A273A3" w:rsidRPr="00F77885">
        <w:rPr>
          <w:rFonts w:ascii="Arial" w:hAnsi="Arial" w:cs="Arial"/>
        </w:rPr>
        <w:t xml:space="preserve"> výši </w:t>
      </w:r>
      <w:r w:rsidR="00A273A3" w:rsidRPr="00F77885">
        <w:rPr>
          <w:rFonts w:ascii="Arial" w:eastAsia="Times New Roman" w:hAnsi="Arial" w:cs="Arial"/>
          <w:color w:val="FF0000"/>
        </w:rPr>
        <w:t>X</w:t>
      </w:r>
      <w:r w:rsidR="00A273A3" w:rsidRPr="00F77885">
        <w:rPr>
          <w:rFonts w:ascii="Arial" w:hAnsi="Arial" w:cs="Arial"/>
          <w:color w:val="FF0000"/>
        </w:rPr>
        <w:t>X XXX</w:t>
      </w:r>
      <w:r w:rsidR="00A273A3" w:rsidRPr="00F77885">
        <w:rPr>
          <w:rFonts w:ascii="Arial" w:eastAsia="Times New Roman" w:hAnsi="Arial" w:cs="Arial"/>
          <w:color w:val="FF0000"/>
        </w:rPr>
        <w:t> </w:t>
      </w:r>
      <w:r w:rsidR="00A273A3" w:rsidRPr="00F77885">
        <w:rPr>
          <w:rFonts w:ascii="Arial" w:eastAsia="Times New Roman" w:hAnsi="Arial" w:cs="Arial"/>
        </w:rPr>
        <w:t>Kč měsíčně.</w:t>
      </w:r>
    </w:p>
    <w:p w14:paraId="1B41A058" w14:textId="77777777" w:rsidR="000A4B00" w:rsidRPr="00F77885" w:rsidRDefault="000A4B00" w:rsidP="00C631DD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3FB1216B" w14:textId="77777777" w:rsidR="00905D30" w:rsidRPr="00F77885" w:rsidRDefault="00905D30" w:rsidP="00905D30">
      <w:pPr>
        <w:overflowPunct w:val="0"/>
        <w:adjustRightInd w:val="0"/>
        <w:spacing w:after="120" w:line="240" w:lineRule="auto"/>
        <w:jc w:val="center"/>
        <w:rPr>
          <w:rFonts w:ascii="Arial" w:eastAsia="Times New Roman" w:hAnsi="Arial" w:cs="Arial"/>
          <w:b/>
          <w:spacing w:val="40"/>
          <w:lang w:eastAsia="cs-CZ"/>
        </w:rPr>
      </w:pPr>
      <w:r w:rsidRPr="00F77885">
        <w:rPr>
          <w:rFonts w:ascii="Arial" w:eastAsia="Times New Roman" w:hAnsi="Arial" w:cs="Arial"/>
          <w:b/>
          <w:spacing w:val="40"/>
          <w:lang w:eastAsia="cs-CZ"/>
        </w:rPr>
        <w:t>Poučení:</w:t>
      </w:r>
    </w:p>
    <w:p w14:paraId="095BCA5C" w14:textId="77777777" w:rsidR="0066241B" w:rsidRPr="00F77885" w:rsidRDefault="00905D30" w:rsidP="00C360F5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77885">
        <w:rPr>
          <w:rFonts w:ascii="Arial" w:hAnsi="Arial" w:cs="Arial"/>
        </w:rPr>
        <w:t xml:space="preserve">Proti tomuto rozhodnutí lze </w:t>
      </w:r>
      <w:r w:rsidRPr="00F77885">
        <w:rPr>
          <w:rFonts w:ascii="Arial" w:eastAsia="Times New Roman" w:hAnsi="Arial" w:cs="Arial"/>
          <w:lang w:eastAsia="cs-CZ"/>
        </w:rPr>
        <w:t>podle § 81 a násl. zákona č. 500/2004 Sb., správní řád, ve znění pozdějších předpisů,</w:t>
      </w:r>
      <w:r w:rsidRPr="00F77885">
        <w:rPr>
          <w:rFonts w:ascii="Arial" w:hAnsi="Arial" w:cs="Arial"/>
        </w:rPr>
        <w:t xml:space="preserve"> podat odvolání u </w:t>
      </w:r>
      <w:r w:rsidRPr="00F77885">
        <w:rPr>
          <w:rFonts w:ascii="Arial" w:hAnsi="Arial" w:cs="Arial"/>
          <w:i/>
          <w:color w:val="FF0000"/>
        </w:rPr>
        <w:t>(označení služebního orgánu, který napadené rozhodnutí vydal)</w:t>
      </w:r>
      <w:r w:rsidRPr="00F77885">
        <w:rPr>
          <w:rFonts w:ascii="Arial" w:hAnsi="Arial" w:cs="Arial"/>
        </w:rPr>
        <w:t xml:space="preserve">, a to do 15 dnů ode dne jeho oznámení. Odvolacím orgánem je </w:t>
      </w:r>
      <w:r w:rsidRPr="00F77885">
        <w:rPr>
          <w:rFonts w:ascii="Arial" w:eastAsia="Times New Roman" w:hAnsi="Arial" w:cs="Arial"/>
          <w:i/>
          <w:color w:val="FF0000"/>
          <w:lang w:eastAsia="cs-CZ"/>
        </w:rPr>
        <w:t>(označení nadřízeného služebního orgánu)</w:t>
      </w:r>
      <w:r w:rsidR="00A7240C">
        <w:rPr>
          <w:rFonts w:ascii="Arial" w:eastAsia="Times New Roman" w:hAnsi="Arial" w:cs="Arial"/>
          <w:lang w:eastAsia="cs-CZ"/>
        </w:rPr>
        <w:t>,</w:t>
      </w:r>
      <w:r w:rsidR="00746D0C" w:rsidRPr="00F77885">
        <w:rPr>
          <w:rFonts w:ascii="Arial" w:hAnsi="Arial" w:cs="Arial"/>
        </w:rPr>
        <w:t xml:space="preserve"> </w:t>
      </w:r>
      <w:r w:rsidRPr="00F77885">
        <w:rPr>
          <w:rFonts w:ascii="Arial" w:hAnsi="Arial" w:cs="Arial"/>
        </w:rPr>
        <w:t xml:space="preserve">jako nadřízený služební orgán podle § 162 odst. 4 </w:t>
      </w:r>
      <w:r w:rsidRPr="00F77885">
        <w:rPr>
          <w:rFonts w:ascii="Arial" w:eastAsia="Times New Roman" w:hAnsi="Arial" w:cs="Arial"/>
          <w:lang w:eastAsia="cs-CZ"/>
        </w:rPr>
        <w:t xml:space="preserve">písm. </w:t>
      </w:r>
      <w:r w:rsidRPr="00F77885">
        <w:rPr>
          <w:rFonts w:ascii="Arial" w:eastAsia="Times New Roman" w:hAnsi="Arial" w:cs="Arial"/>
          <w:color w:val="FF0000"/>
          <w:lang w:eastAsia="cs-CZ"/>
        </w:rPr>
        <w:t>x</w:t>
      </w:r>
      <w:r w:rsidRPr="00F77885">
        <w:rPr>
          <w:rFonts w:ascii="Arial" w:eastAsia="Times New Roman" w:hAnsi="Arial" w:cs="Arial"/>
          <w:lang w:eastAsia="cs-CZ"/>
        </w:rPr>
        <w:t>)</w:t>
      </w:r>
      <w:r w:rsidRPr="00F77885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Pr="00F77885">
        <w:rPr>
          <w:rFonts w:ascii="Arial" w:hAnsi="Arial" w:cs="Arial"/>
        </w:rPr>
        <w:t>zákona o státní službě. Odvolání proti tomuto rozhodnutí nemá v souladu s § 168 odst. 2 zákona o státní službě odkladný účinek.</w:t>
      </w:r>
    </w:p>
    <w:p w14:paraId="216EDFA6" w14:textId="77777777" w:rsidR="00694690" w:rsidRPr="00F77885" w:rsidRDefault="00694690" w:rsidP="00C036ED">
      <w:pPr>
        <w:spacing w:line="240" w:lineRule="auto"/>
        <w:contextualSpacing/>
        <w:jc w:val="both"/>
        <w:rPr>
          <w:rFonts w:ascii="Arial" w:hAnsi="Arial" w:cs="Arial"/>
        </w:rPr>
      </w:pPr>
    </w:p>
    <w:p w14:paraId="3586ADEF" w14:textId="77777777" w:rsidR="00644697" w:rsidRPr="00F77885" w:rsidRDefault="00644697" w:rsidP="00C036ED">
      <w:pPr>
        <w:spacing w:line="240" w:lineRule="auto"/>
        <w:contextualSpacing/>
        <w:jc w:val="both"/>
        <w:rPr>
          <w:rFonts w:ascii="Arial" w:hAnsi="Arial" w:cs="Arial"/>
        </w:rPr>
      </w:pPr>
    </w:p>
    <w:p w14:paraId="0ACB805F" w14:textId="77777777" w:rsidR="00644697" w:rsidRPr="00F77885" w:rsidRDefault="00644697" w:rsidP="00C036ED">
      <w:pPr>
        <w:spacing w:line="240" w:lineRule="auto"/>
        <w:contextualSpacing/>
        <w:jc w:val="both"/>
        <w:rPr>
          <w:rFonts w:ascii="Arial" w:hAnsi="Arial" w:cs="Arial"/>
        </w:rPr>
      </w:pPr>
    </w:p>
    <w:p w14:paraId="3C08681F" w14:textId="77777777" w:rsidR="00A7240C" w:rsidRDefault="00A7240C" w:rsidP="00C631DD">
      <w:pPr>
        <w:tabs>
          <w:tab w:val="center" w:pos="7088"/>
        </w:tabs>
        <w:spacing w:line="240" w:lineRule="auto"/>
        <w:contextualSpacing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  <w:t xml:space="preserve">Titul </w:t>
      </w:r>
      <w:r w:rsidR="00742201" w:rsidRPr="00F77885">
        <w:rPr>
          <w:rFonts w:ascii="Arial" w:hAnsi="Arial" w:cs="Arial"/>
          <w:color w:val="FF0000"/>
        </w:rPr>
        <w:t xml:space="preserve">Jméno </w:t>
      </w:r>
      <w:r>
        <w:rPr>
          <w:rFonts w:ascii="Arial" w:hAnsi="Arial" w:cs="Arial"/>
          <w:color w:val="FF0000"/>
        </w:rPr>
        <w:t>P</w:t>
      </w:r>
      <w:r w:rsidR="00742201" w:rsidRPr="00F77885">
        <w:rPr>
          <w:rFonts w:ascii="Arial" w:hAnsi="Arial" w:cs="Arial"/>
          <w:color w:val="FF0000"/>
        </w:rPr>
        <w:t xml:space="preserve">říjmení </w:t>
      </w:r>
    </w:p>
    <w:p w14:paraId="298F3C2A" w14:textId="77777777" w:rsidR="00742201" w:rsidRPr="00F77885" w:rsidRDefault="00A7240C" w:rsidP="00C631DD">
      <w:pPr>
        <w:tabs>
          <w:tab w:val="center" w:pos="7088"/>
        </w:tabs>
        <w:spacing w:line="240" w:lineRule="auto"/>
        <w:contextualSpacing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</w:r>
      <w:r w:rsidR="00742201" w:rsidRPr="00F77885">
        <w:rPr>
          <w:rFonts w:ascii="Arial" w:hAnsi="Arial" w:cs="Arial"/>
          <w:color w:val="FF0000"/>
        </w:rPr>
        <w:t>funkce a podpis</w:t>
      </w:r>
    </w:p>
    <w:p w14:paraId="7703D4FF" w14:textId="77777777" w:rsidR="00742201" w:rsidRPr="00F77885" w:rsidRDefault="00A7240C" w:rsidP="00C631DD">
      <w:pPr>
        <w:tabs>
          <w:tab w:val="center" w:pos="7088"/>
        </w:tabs>
        <w:spacing w:line="240" w:lineRule="auto"/>
        <w:contextualSpacing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</w:r>
      <w:r w:rsidR="00742201" w:rsidRPr="00F77885">
        <w:rPr>
          <w:rFonts w:ascii="Arial" w:hAnsi="Arial" w:cs="Arial"/>
          <w:color w:val="FF0000"/>
        </w:rPr>
        <w:t>oprávněné úřední osoby</w:t>
      </w:r>
    </w:p>
    <w:p w14:paraId="690F2E40" w14:textId="77777777" w:rsidR="00742201" w:rsidRPr="00F77885" w:rsidRDefault="00A7240C" w:rsidP="00C631DD">
      <w:pPr>
        <w:tabs>
          <w:tab w:val="center" w:pos="7088"/>
        </w:tabs>
        <w:spacing w:line="240" w:lineRule="auto"/>
        <w:contextualSpacing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</w:r>
      <w:r w:rsidR="00742201" w:rsidRPr="00F77885">
        <w:rPr>
          <w:rFonts w:ascii="Arial" w:hAnsi="Arial" w:cs="Arial"/>
          <w:color w:val="FF0000"/>
        </w:rPr>
        <w:t>(služebního orgánu)</w:t>
      </w:r>
      <w:r w:rsidR="00742201" w:rsidRPr="00F77885">
        <w:rPr>
          <w:rStyle w:val="Znakapoznpodarou"/>
          <w:rFonts w:ascii="Arial" w:hAnsi="Arial" w:cs="Arial"/>
          <w:color w:val="FF0000"/>
        </w:rPr>
        <w:footnoteReference w:id="4"/>
      </w:r>
    </w:p>
    <w:p w14:paraId="066E3195" w14:textId="77777777" w:rsidR="006A3A7A" w:rsidRPr="00F77885" w:rsidRDefault="006A3A7A" w:rsidP="006A3A7A">
      <w:pPr>
        <w:spacing w:line="240" w:lineRule="auto"/>
        <w:contextualSpacing/>
        <w:jc w:val="center"/>
        <w:rPr>
          <w:rFonts w:ascii="Arial" w:hAnsi="Arial" w:cs="Arial"/>
          <w:color w:val="FF0000"/>
        </w:rPr>
      </w:pPr>
    </w:p>
    <w:p w14:paraId="4C70DCEC" w14:textId="77777777" w:rsidR="006A3A7A" w:rsidRPr="00F77885" w:rsidRDefault="006A3A7A" w:rsidP="006A3A7A">
      <w:pPr>
        <w:spacing w:line="240" w:lineRule="auto"/>
        <w:contextualSpacing/>
        <w:jc w:val="center"/>
        <w:rPr>
          <w:rFonts w:ascii="Arial" w:hAnsi="Arial" w:cs="Arial"/>
          <w:color w:val="FF0000"/>
        </w:rPr>
      </w:pPr>
      <w:r w:rsidRPr="00F77885">
        <w:rPr>
          <w:rFonts w:ascii="Arial" w:hAnsi="Arial" w:cs="Arial"/>
          <w:color w:val="FF0000"/>
        </w:rPr>
        <w:t>Otisk úředního razítka</w:t>
      </w:r>
    </w:p>
    <w:p w14:paraId="20D821A1" w14:textId="77777777" w:rsidR="00742201" w:rsidRPr="00F77885" w:rsidRDefault="00742201" w:rsidP="00742201">
      <w:pPr>
        <w:spacing w:line="240" w:lineRule="auto"/>
        <w:contextualSpacing/>
        <w:jc w:val="both"/>
        <w:rPr>
          <w:rFonts w:ascii="Arial" w:hAnsi="Arial" w:cs="Arial"/>
        </w:rPr>
      </w:pPr>
    </w:p>
    <w:p w14:paraId="1E8ED370" w14:textId="77777777" w:rsidR="00694690" w:rsidRPr="00F77885" w:rsidRDefault="00694690" w:rsidP="002A745C">
      <w:pPr>
        <w:spacing w:line="240" w:lineRule="auto"/>
        <w:contextualSpacing/>
        <w:jc w:val="center"/>
        <w:rPr>
          <w:rFonts w:ascii="Arial" w:hAnsi="Arial" w:cs="Arial"/>
          <w:color w:val="FF0000"/>
        </w:rPr>
      </w:pPr>
    </w:p>
    <w:p w14:paraId="68524122" w14:textId="77777777" w:rsidR="00694690" w:rsidRPr="00F77885" w:rsidRDefault="00694690" w:rsidP="002A745C">
      <w:pPr>
        <w:spacing w:line="240" w:lineRule="auto"/>
        <w:contextualSpacing/>
        <w:jc w:val="center"/>
        <w:rPr>
          <w:rFonts w:ascii="Arial" w:hAnsi="Arial" w:cs="Arial"/>
          <w:color w:val="FF0000"/>
        </w:rPr>
      </w:pPr>
    </w:p>
    <w:p w14:paraId="3699A033" w14:textId="77777777" w:rsidR="00694690" w:rsidRPr="00F77885" w:rsidRDefault="00694690" w:rsidP="002A745C">
      <w:pPr>
        <w:spacing w:line="240" w:lineRule="auto"/>
        <w:contextualSpacing/>
        <w:jc w:val="center"/>
        <w:rPr>
          <w:rFonts w:ascii="Arial" w:hAnsi="Arial" w:cs="Arial"/>
          <w:color w:val="FF0000"/>
        </w:rPr>
      </w:pPr>
    </w:p>
    <w:p w14:paraId="3EA39F1E" w14:textId="77777777" w:rsidR="001E0899" w:rsidRPr="00F77885" w:rsidRDefault="001E0899">
      <w:pPr>
        <w:spacing w:line="240" w:lineRule="auto"/>
        <w:contextualSpacing/>
        <w:jc w:val="center"/>
        <w:rPr>
          <w:rFonts w:ascii="Arial" w:hAnsi="Arial" w:cs="Arial"/>
          <w:color w:val="FF0000"/>
        </w:rPr>
      </w:pPr>
    </w:p>
    <w:sectPr w:rsidR="001E0899" w:rsidRPr="00F7788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05372B" w14:textId="77777777" w:rsidR="008A1965" w:rsidRDefault="008A1965" w:rsidP="00C036ED">
      <w:pPr>
        <w:spacing w:after="0" w:line="240" w:lineRule="auto"/>
      </w:pPr>
      <w:r>
        <w:separator/>
      </w:r>
    </w:p>
  </w:endnote>
  <w:endnote w:type="continuationSeparator" w:id="0">
    <w:p w14:paraId="151E583E" w14:textId="77777777" w:rsidR="008A1965" w:rsidRDefault="008A1965" w:rsidP="00C036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25B5F1" w14:textId="77777777" w:rsidR="006F785C" w:rsidRDefault="006F785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54751006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2BE6B5DB" w14:textId="77777777" w:rsidR="00C5797E" w:rsidRPr="000D5A56" w:rsidRDefault="00C5797E">
        <w:pPr>
          <w:pStyle w:val="Zpat"/>
          <w:jc w:val="center"/>
          <w:rPr>
            <w:rFonts w:ascii="Arial" w:hAnsi="Arial" w:cs="Arial"/>
          </w:rPr>
        </w:pPr>
        <w:r w:rsidRPr="000D5A56">
          <w:rPr>
            <w:rFonts w:ascii="Arial" w:hAnsi="Arial" w:cs="Arial"/>
          </w:rPr>
          <w:fldChar w:fldCharType="begin"/>
        </w:r>
        <w:r w:rsidRPr="000D5A56">
          <w:rPr>
            <w:rFonts w:ascii="Arial" w:hAnsi="Arial" w:cs="Arial"/>
          </w:rPr>
          <w:instrText>PAGE   \* MERGEFORMAT</w:instrText>
        </w:r>
        <w:r w:rsidRPr="000D5A56">
          <w:rPr>
            <w:rFonts w:ascii="Arial" w:hAnsi="Arial" w:cs="Arial"/>
          </w:rPr>
          <w:fldChar w:fldCharType="separate"/>
        </w:r>
        <w:r w:rsidR="003A0E67">
          <w:rPr>
            <w:rFonts w:ascii="Arial" w:hAnsi="Arial" w:cs="Arial"/>
            <w:noProof/>
          </w:rPr>
          <w:t>1</w:t>
        </w:r>
        <w:r w:rsidRPr="000D5A56">
          <w:rPr>
            <w:rFonts w:ascii="Arial" w:hAnsi="Arial" w:cs="Arial"/>
          </w:rPr>
          <w:fldChar w:fldCharType="end"/>
        </w:r>
      </w:p>
    </w:sdtContent>
  </w:sdt>
  <w:p w14:paraId="4CDB51CC" w14:textId="77777777" w:rsidR="00C5797E" w:rsidRDefault="00C5797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01555" w14:textId="77777777" w:rsidR="006F785C" w:rsidRDefault="006F785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1C0C87" w14:textId="77777777" w:rsidR="008A1965" w:rsidRDefault="008A1965" w:rsidP="00C036ED">
      <w:pPr>
        <w:spacing w:after="0" w:line="240" w:lineRule="auto"/>
      </w:pPr>
      <w:r>
        <w:separator/>
      </w:r>
    </w:p>
  </w:footnote>
  <w:footnote w:type="continuationSeparator" w:id="0">
    <w:p w14:paraId="738DE576" w14:textId="77777777" w:rsidR="008A1965" w:rsidRDefault="008A1965" w:rsidP="00C036ED">
      <w:pPr>
        <w:spacing w:after="0" w:line="240" w:lineRule="auto"/>
      </w:pPr>
      <w:r>
        <w:continuationSeparator/>
      </w:r>
    </w:p>
  </w:footnote>
  <w:footnote w:id="1">
    <w:p w14:paraId="5064D19C" w14:textId="77777777" w:rsidR="001856A8" w:rsidRPr="0077542A" w:rsidRDefault="001856A8" w:rsidP="00A7240C">
      <w:pPr>
        <w:pStyle w:val="Textpoznpodarou"/>
        <w:spacing w:after="120"/>
        <w:ind w:left="142" w:hanging="142"/>
        <w:jc w:val="both"/>
        <w:rPr>
          <w:rFonts w:ascii="Arial" w:hAnsi="Arial" w:cs="Arial"/>
          <w:sz w:val="18"/>
          <w:szCs w:val="18"/>
        </w:rPr>
      </w:pPr>
      <w:r w:rsidRPr="0077542A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77542A">
        <w:rPr>
          <w:rFonts w:ascii="Arial" w:hAnsi="Arial" w:cs="Arial"/>
          <w:color w:val="FF0000"/>
          <w:sz w:val="18"/>
          <w:szCs w:val="18"/>
        </w:rPr>
        <w:t xml:space="preserve"> Vzor je třeba vždy použít s ohledem na konkrétní okolnosti případu a v návaznosti na tyto okolnosti je </w:t>
      </w:r>
      <w:r>
        <w:rPr>
          <w:rFonts w:ascii="Arial" w:hAnsi="Arial" w:cs="Arial"/>
          <w:color w:val="FF0000"/>
          <w:sz w:val="18"/>
          <w:szCs w:val="18"/>
        </w:rPr>
        <w:t>jej</w:t>
      </w:r>
      <w:r w:rsidRPr="0077542A">
        <w:rPr>
          <w:rFonts w:ascii="Arial" w:hAnsi="Arial" w:cs="Arial"/>
          <w:color w:val="FF0000"/>
          <w:sz w:val="18"/>
          <w:szCs w:val="18"/>
        </w:rPr>
        <w:t xml:space="preserve"> upravit, doplnit či jinak přizpůsobit. Nelze vycházet z toho, že vzor je univerzálně použitelný a bez doplnění či úpravy splňující podmínky § 68 a 69 zákona č. 500/2004 Sb., správní řád, ve znění pozdějších předpisů.</w:t>
      </w:r>
    </w:p>
  </w:footnote>
  <w:footnote w:id="2">
    <w:p w14:paraId="46CA2FFA" w14:textId="77777777" w:rsidR="00EA29EF" w:rsidRPr="00063CDA" w:rsidRDefault="00EA29EF" w:rsidP="00A7240C">
      <w:pPr>
        <w:pStyle w:val="Textpoznpodarou"/>
        <w:spacing w:after="120"/>
        <w:ind w:left="142" w:hanging="142"/>
        <w:jc w:val="both"/>
        <w:rPr>
          <w:color w:val="FF0000"/>
        </w:rPr>
      </w:pPr>
      <w:r w:rsidRPr="00EA29EF">
        <w:rPr>
          <w:rStyle w:val="Znakapoznpodarou"/>
          <w:color w:val="FF0000"/>
        </w:rPr>
        <w:footnoteRef/>
      </w:r>
      <w:r w:rsidRPr="00EA29EF">
        <w:rPr>
          <w:color w:val="FF0000"/>
        </w:rPr>
        <w:t xml:space="preserve"> </w:t>
      </w:r>
      <w:r w:rsidRPr="00EA29EF">
        <w:rPr>
          <w:rFonts w:ascii="Arial" w:hAnsi="Arial" w:cs="Arial"/>
          <w:color w:val="FF0000"/>
          <w:sz w:val="18"/>
          <w:szCs w:val="18"/>
        </w:rPr>
        <w:t>Služební orgán musí být dostatečně identifikován. Např. je-li služebním orgánem státní tajemník, je nutné uvést v jakém ministerstvu (Úřadu vlády). Je-li služebním orgánem vedoucí služebního úřadu, je nutné uvést jeho označení podle zvláštního právního předpisu např. „</w:t>
      </w:r>
      <w:r w:rsidR="00A7240C">
        <w:rPr>
          <w:rFonts w:ascii="Arial" w:hAnsi="Arial" w:cs="Arial"/>
          <w:color w:val="FF0000"/>
          <w:sz w:val="18"/>
          <w:szCs w:val="18"/>
        </w:rPr>
        <w:t>Předseda Úřadu průmyslového vlastnictví</w:t>
      </w:r>
      <w:r w:rsidRPr="00EA29EF">
        <w:rPr>
          <w:rFonts w:ascii="Arial" w:hAnsi="Arial" w:cs="Arial"/>
          <w:color w:val="FF0000"/>
          <w:sz w:val="18"/>
          <w:szCs w:val="18"/>
        </w:rPr>
        <w:t>“.</w:t>
      </w:r>
    </w:p>
  </w:footnote>
  <w:footnote w:id="3">
    <w:p w14:paraId="559F6FA6" w14:textId="77777777" w:rsidR="00694539" w:rsidRPr="00694539" w:rsidRDefault="00694539" w:rsidP="00A7240C">
      <w:pPr>
        <w:pStyle w:val="Textpoznpodarou"/>
        <w:spacing w:after="120"/>
        <w:ind w:left="142" w:hanging="142"/>
        <w:jc w:val="both"/>
        <w:rPr>
          <w:rFonts w:ascii="Arial" w:hAnsi="Arial" w:cs="Arial"/>
          <w:color w:val="FF0000"/>
          <w:sz w:val="18"/>
          <w:szCs w:val="18"/>
        </w:rPr>
      </w:pPr>
      <w:r w:rsidRPr="00694539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694539">
        <w:rPr>
          <w:rFonts w:ascii="Arial" w:hAnsi="Arial" w:cs="Arial"/>
          <w:color w:val="FF0000"/>
          <w:sz w:val="18"/>
          <w:szCs w:val="18"/>
        </w:rPr>
        <w:t xml:space="preserve"> Státnímu zaměstnanci přísluší plat, který odpovídá sjednané kratší pracovní době.</w:t>
      </w:r>
      <w:r>
        <w:rPr>
          <w:rFonts w:ascii="Arial" w:hAnsi="Arial" w:cs="Arial"/>
          <w:color w:val="FF0000"/>
          <w:sz w:val="18"/>
          <w:szCs w:val="18"/>
        </w:rPr>
        <w:t xml:space="preserve"> Poměrná část platu se uvede pouze zde u celkové výše platu. Jednotlivé složky platu budou uvedeny v původní výši odpovídající plné zákonem stanovené služební době.</w:t>
      </w:r>
    </w:p>
  </w:footnote>
  <w:footnote w:id="4">
    <w:p w14:paraId="608B075F" w14:textId="77777777" w:rsidR="00C5797E" w:rsidRPr="00CA27AC" w:rsidRDefault="00C5797E" w:rsidP="00A7240C">
      <w:pPr>
        <w:pStyle w:val="Textpoznpodarou"/>
        <w:ind w:left="142" w:hanging="142"/>
        <w:jc w:val="both"/>
        <w:rPr>
          <w:rFonts w:ascii="Arial" w:hAnsi="Arial" w:cs="Arial"/>
          <w:color w:val="FF0000"/>
          <w:sz w:val="18"/>
          <w:szCs w:val="18"/>
        </w:rPr>
      </w:pPr>
      <w:r w:rsidRPr="00195525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CA27AC">
        <w:rPr>
          <w:rFonts w:ascii="Arial" w:hAnsi="Arial" w:cs="Arial"/>
          <w:color w:val="FF0000"/>
          <w:sz w:val="18"/>
          <w:szCs w:val="18"/>
        </w:rPr>
        <w:t xml:space="preserve"> Podpis oprávněné úřední osoby je na stejnopisu </w:t>
      </w:r>
      <w:r>
        <w:rPr>
          <w:rFonts w:ascii="Arial" w:hAnsi="Arial" w:cs="Arial"/>
          <w:color w:val="FF0000"/>
          <w:sz w:val="18"/>
          <w:szCs w:val="18"/>
        </w:rPr>
        <w:t xml:space="preserve">rozhodnutí </w:t>
      </w:r>
      <w:r w:rsidRPr="00CA27AC">
        <w:rPr>
          <w:rFonts w:ascii="Arial" w:hAnsi="Arial" w:cs="Arial"/>
          <w:color w:val="FF0000"/>
          <w:sz w:val="18"/>
          <w:szCs w:val="18"/>
        </w:rPr>
        <w:t>zasílaném žadateli možno nahradit doložkou "vlastní rukou" nebo zkratkou "v. r." u příjmení oprávněné úřední osoby a doložkou "Za správnost vyhotovení:" s</w:t>
      </w:r>
      <w:r>
        <w:rPr>
          <w:rFonts w:ascii="Arial" w:hAnsi="Arial" w:cs="Arial"/>
          <w:color w:val="FF0000"/>
          <w:sz w:val="18"/>
          <w:szCs w:val="18"/>
        </w:rPr>
        <w:t> </w:t>
      </w:r>
      <w:r w:rsidRPr="00CA27AC">
        <w:rPr>
          <w:rFonts w:ascii="Arial" w:hAnsi="Arial" w:cs="Arial"/>
          <w:color w:val="FF0000"/>
          <w:sz w:val="18"/>
          <w:szCs w:val="18"/>
        </w:rPr>
        <w:t>uvedením jména, příjmení a podpisu úřední osoby, která odpovídá za písemné vyhotovení rozhodnutí.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0E74E" w14:textId="77777777" w:rsidR="006F785C" w:rsidRDefault="006F785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CB4CB2" w14:textId="68F74E02" w:rsidR="00DD03C1" w:rsidRDefault="00DD03C1" w:rsidP="00DD03C1">
    <w:pPr>
      <w:spacing w:after="0" w:line="240" w:lineRule="auto"/>
      <w:jc w:val="right"/>
      <w:rPr>
        <w:rFonts w:ascii="Arial" w:hAnsi="Arial" w:cs="Arial"/>
      </w:rPr>
    </w:pPr>
    <w:r>
      <w:rPr>
        <w:rFonts w:ascii="Arial" w:hAnsi="Arial" w:cs="Arial"/>
      </w:rPr>
      <w:t xml:space="preserve">Příloha č. </w:t>
    </w:r>
    <w:r w:rsidR="00BC7601">
      <w:rPr>
        <w:rFonts w:ascii="Arial" w:hAnsi="Arial" w:cs="Arial"/>
      </w:rPr>
      <w:t>3</w:t>
    </w:r>
    <w:r w:rsidR="006F785C">
      <w:rPr>
        <w:rFonts w:ascii="Arial" w:hAnsi="Arial" w:cs="Arial"/>
      </w:rPr>
      <w:t>9</w:t>
    </w:r>
    <w:r>
      <w:rPr>
        <w:rFonts w:ascii="Arial" w:hAnsi="Arial" w:cs="Arial"/>
      </w:rPr>
      <w:t xml:space="preserve"> </w:t>
    </w:r>
  </w:p>
  <w:p w14:paraId="674A365B" w14:textId="77777777" w:rsidR="00DD03C1" w:rsidRDefault="00DD03C1" w:rsidP="00DD03C1">
    <w:pPr>
      <w:spacing w:after="0" w:line="240" w:lineRule="auto"/>
      <w:jc w:val="right"/>
      <w:rPr>
        <w:rFonts w:ascii="Arial" w:hAnsi="Arial" w:cs="Arial"/>
      </w:rPr>
    </w:pPr>
    <w:r>
      <w:rPr>
        <w:rFonts w:ascii="Arial" w:hAnsi="Arial" w:cs="Arial"/>
      </w:rPr>
      <w:t xml:space="preserve">k Metodickému pokynu č. </w:t>
    </w:r>
    <w:r w:rsidR="003B6392">
      <w:rPr>
        <w:rFonts w:ascii="Arial" w:hAnsi="Arial" w:cs="Arial"/>
      </w:rPr>
      <w:t>2</w:t>
    </w:r>
    <w:r>
      <w:rPr>
        <w:rFonts w:ascii="Arial" w:hAnsi="Arial" w:cs="Arial"/>
      </w:rPr>
      <w:t>/201</w:t>
    </w:r>
    <w:r w:rsidR="003B6392">
      <w:rPr>
        <w:rFonts w:ascii="Arial" w:hAnsi="Arial" w:cs="Arial"/>
      </w:rPr>
      <w:t>9</w:t>
    </w:r>
  </w:p>
  <w:p w14:paraId="25143E44" w14:textId="77777777" w:rsidR="00DD03C1" w:rsidRDefault="00DD03C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CFE1F3" w14:textId="77777777" w:rsidR="006F785C" w:rsidRDefault="006F785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338AC"/>
    <w:multiLevelType w:val="hybridMultilevel"/>
    <w:tmpl w:val="C688F8A8"/>
    <w:lvl w:ilvl="0" w:tplc="D7AC8ED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47E0E26"/>
    <w:multiLevelType w:val="hybridMultilevel"/>
    <w:tmpl w:val="C688F8A8"/>
    <w:lvl w:ilvl="0" w:tplc="D7AC8ED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8223C37"/>
    <w:multiLevelType w:val="hybridMultilevel"/>
    <w:tmpl w:val="A8741D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302952"/>
    <w:multiLevelType w:val="hybridMultilevel"/>
    <w:tmpl w:val="0346FD68"/>
    <w:lvl w:ilvl="0" w:tplc="412C936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A529BD"/>
    <w:multiLevelType w:val="hybridMultilevel"/>
    <w:tmpl w:val="CBFE71F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875B02"/>
    <w:multiLevelType w:val="hybridMultilevel"/>
    <w:tmpl w:val="26ACEC3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BF2CB0"/>
    <w:multiLevelType w:val="hybridMultilevel"/>
    <w:tmpl w:val="0346FD68"/>
    <w:lvl w:ilvl="0" w:tplc="412C936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930EA6"/>
    <w:multiLevelType w:val="hybridMultilevel"/>
    <w:tmpl w:val="C688F8A8"/>
    <w:lvl w:ilvl="0" w:tplc="D7AC8ED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C442D59"/>
    <w:multiLevelType w:val="hybridMultilevel"/>
    <w:tmpl w:val="D0EA4C9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B977FA"/>
    <w:multiLevelType w:val="hybridMultilevel"/>
    <w:tmpl w:val="8A0A486E"/>
    <w:lvl w:ilvl="0" w:tplc="F90259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224390"/>
    <w:multiLevelType w:val="hybridMultilevel"/>
    <w:tmpl w:val="ACE2EB78"/>
    <w:lvl w:ilvl="0" w:tplc="4E2EBA2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4353553">
    <w:abstractNumId w:val="5"/>
  </w:num>
  <w:num w:numId="2" w16cid:durableId="591857197">
    <w:abstractNumId w:val="0"/>
  </w:num>
  <w:num w:numId="3" w16cid:durableId="606815742">
    <w:abstractNumId w:val="1"/>
  </w:num>
  <w:num w:numId="4" w16cid:durableId="553125807">
    <w:abstractNumId w:val="9"/>
  </w:num>
  <w:num w:numId="5" w16cid:durableId="1676418679">
    <w:abstractNumId w:val="7"/>
  </w:num>
  <w:num w:numId="6" w16cid:durableId="433597913">
    <w:abstractNumId w:val="3"/>
  </w:num>
  <w:num w:numId="7" w16cid:durableId="713622466">
    <w:abstractNumId w:val="6"/>
  </w:num>
  <w:num w:numId="8" w16cid:durableId="1082027094">
    <w:abstractNumId w:val="10"/>
  </w:num>
  <w:num w:numId="9" w16cid:durableId="2115634019">
    <w:abstractNumId w:val="8"/>
  </w:num>
  <w:num w:numId="10" w16cid:durableId="118843779">
    <w:abstractNumId w:val="4"/>
  </w:num>
  <w:num w:numId="11" w16cid:durableId="889612017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Richtr Michal, Mgr.">
    <w15:presenceInfo w15:providerId="AD" w15:userId="S::michal.richtr@mvcr.cz::9f3c67fd-49ef-473d-a9e7-4b34f6762d6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5E0"/>
    <w:rsid w:val="00010E2B"/>
    <w:rsid w:val="000118F6"/>
    <w:rsid w:val="00014B23"/>
    <w:rsid w:val="000326E6"/>
    <w:rsid w:val="00032A8D"/>
    <w:rsid w:val="00033F31"/>
    <w:rsid w:val="00035369"/>
    <w:rsid w:val="00041B51"/>
    <w:rsid w:val="00042A3F"/>
    <w:rsid w:val="00046483"/>
    <w:rsid w:val="00057779"/>
    <w:rsid w:val="000618E2"/>
    <w:rsid w:val="00063CDA"/>
    <w:rsid w:val="00065E4D"/>
    <w:rsid w:val="000A4B00"/>
    <w:rsid w:val="000A4F65"/>
    <w:rsid w:val="000B26A9"/>
    <w:rsid w:val="000B32CD"/>
    <w:rsid w:val="000B34CD"/>
    <w:rsid w:val="000B73FE"/>
    <w:rsid w:val="000C3558"/>
    <w:rsid w:val="000C7993"/>
    <w:rsid w:val="000D5A56"/>
    <w:rsid w:val="000E2E16"/>
    <w:rsid w:val="00106335"/>
    <w:rsid w:val="0011014B"/>
    <w:rsid w:val="0011354B"/>
    <w:rsid w:val="00113A46"/>
    <w:rsid w:val="0014470E"/>
    <w:rsid w:val="0016111B"/>
    <w:rsid w:val="00165253"/>
    <w:rsid w:val="00166BDC"/>
    <w:rsid w:val="001774F4"/>
    <w:rsid w:val="00182AB2"/>
    <w:rsid w:val="001856A8"/>
    <w:rsid w:val="001B7718"/>
    <w:rsid w:val="001C16F7"/>
    <w:rsid w:val="001D264E"/>
    <w:rsid w:val="001D5882"/>
    <w:rsid w:val="001E0899"/>
    <w:rsid w:val="001E2A7F"/>
    <w:rsid w:val="001E736E"/>
    <w:rsid w:val="001F4847"/>
    <w:rsid w:val="001F7BE3"/>
    <w:rsid w:val="00204F10"/>
    <w:rsid w:val="00206E2E"/>
    <w:rsid w:val="00210B5E"/>
    <w:rsid w:val="00220ABA"/>
    <w:rsid w:val="00230004"/>
    <w:rsid w:val="00243225"/>
    <w:rsid w:val="002765C0"/>
    <w:rsid w:val="00283DAA"/>
    <w:rsid w:val="00287C24"/>
    <w:rsid w:val="0029597B"/>
    <w:rsid w:val="002A2272"/>
    <w:rsid w:val="002A642E"/>
    <w:rsid w:val="002A745C"/>
    <w:rsid w:val="002C3CDC"/>
    <w:rsid w:val="002D553D"/>
    <w:rsid w:val="002E65F8"/>
    <w:rsid w:val="002F3452"/>
    <w:rsid w:val="002F46C2"/>
    <w:rsid w:val="00301D05"/>
    <w:rsid w:val="00310F81"/>
    <w:rsid w:val="003234BD"/>
    <w:rsid w:val="00334B5E"/>
    <w:rsid w:val="003802D7"/>
    <w:rsid w:val="00383D56"/>
    <w:rsid w:val="00393C6B"/>
    <w:rsid w:val="00394706"/>
    <w:rsid w:val="003950AF"/>
    <w:rsid w:val="003A0E67"/>
    <w:rsid w:val="003A200F"/>
    <w:rsid w:val="003A2A24"/>
    <w:rsid w:val="003A3067"/>
    <w:rsid w:val="003B6392"/>
    <w:rsid w:val="003B6D8D"/>
    <w:rsid w:val="003C4780"/>
    <w:rsid w:val="003D11D5"/>
    <w:rsid w:val="003D525E"/>
    <w:rsid w:val="003E11D2"/>
    <w:rsid w:val="003E4F85"/>
    <w:rsid w:val="003F3308"/>
    <w:rsid w:val="00400478"/>
    <w:rsid w:val="00415957"/>
    <w:rsid w:val="00431F4E"/>
    <w:rsid w:val="00456062"/>
    <w:rsid w:val="00481C46"/>
    <w:rsid w:val="004828B3"/>
    <w:rsid w:val="0049284C"/>
    <w:rsid w:val="004A3657"/>
    <w:rsid w:val="005018AC"/>
    <w:rsid w:val="00503824"/>
    <w:rsid w:val="005051C2"/>
    <w:rsid w:val="00505C9B"/>
    <w:rsid w:val="00507A4C"/>
    <w:rsid w:val="005102AD"/>
    <w:rsid w:val="00511C04"/>
    <w:rsid w:val="00515146"/>
    <w:rsid w:val="00515480"/>
    <w:rsid w:val="00516110"/>
    <w:rsid w:val="005209CE"/>
    <w:rsid w:val="00535867"/>
    <w:rsid w:val="005421FD"/>
    <w:rsid w:val="00542580"/>
    <w:rsid w:val="00542E11"/>
    <w:rsid w:val="005459CD"/>
    <w:rsid w:val="00546FE9"/>
    <w:rsid w:val="00547BD5"/>
    <w:rsid w:val="00557E4C"/>
    <w:rsid w:val="005614B9"/>
    <w:rsid w:val="0056241F"/>
    <w:rsid w:val="0056266E"/>
    <w:rsid w:val="0056482C"/>
    <w:rsid w:val="00567B5F"/>
    <w:rsid w:val="005911AD"/>
    <w:rsid w:val="00597043"/>
    <w:rsid w:val="00597EC2"/>
    <w:rsid w:val="005A2963"/>
    <w:rsid w:val="005A6A1B"/>
    <w:rsid w:val="005B6CE4"/>
    <w:rsid w:val="005D715B"/>
    <w:rsid w:val="005E5F9A"/>
    <w:rsid w:val="0061239F"/>
    <w:rsid w:val="00616C65"/>
    <w:rsid w:val="00620B28"/>
    <w:rsid w:val="00621243"/>
    <w:rsid w:val="006311D5"/>
    <w:rsid w:val="00636A59"/>
    <w:rsid w:val="00644697"/>
    <w:rsid w:val="006513E0"/>
    <w:rsid w:val="00657D72"/>
    <w:rsid w:val="00661F92"/>
    <w:rsid w:val="0066241B"/>
    <w:rsid w:val="006714B2"/>
    <w:rsid w:val="00677A2E"/>
    <w:rsid w:val="00694539"/>
    <w:rsid w:val="00694690"/>
    <w:rsid w:val="0069598E"/>
    <w:rsid w:val="006A3A7A"/>
    <w:rsid w:val="006A582D"/>
    <w:rsid w:val="006C3680"/>
    <w:rsid w:val="006C730D"/>
    <w:rsid w:val="006D21BE"/>
    <w:rsid w:val="006F1555"/>
    <w:rsid w:val="006F33CD"/>
    <w:rsid w:val="006F6EE4"/>
    <w:rsid w:val="006F785C"/>
    <w:rsid w:val="007010E5"/>
    <w:rsid w:val="00710327"/>
    <w:rsid w:val="00720980"/>
    <w:rsid w:val="00724BE5"/>
    <w:rsid w:val="00725869"/>
    <w:rsid w:val="0072717E"/>
    <w:rsid w:val="00742201"/>
    <w:rsid w:val="00745699"/>
    <w:rsid w:val="00746D0C"/>
    <w:rsid w:val="00782419"/>
    <w:rsid w:val="007867DF"/>
    <w:rsid w:val="007A01B8"/>
    <w:rsid w:val="007A71DC"/>
    <w:rsid w:val="007A769B"/>
    <w:rsid w:val="007C5D6F"/>
    <w:rsid w:val="007C62E5"/>
    <w:rsid w:val="007D4847"/>
    <w:rsid w:val="007E77A5"/>
    <w:rsid w:val="007E7D66"/>
    <w:rsid w:val="007F0AF7"/>
    <w:rsid w:val="007F40DC"/>
    <w:rsid w:val="00807A70"/>
    <w:rsid w:val="00811C46"/>
    <w:rsid w:val="00823851"/>
    <w:rsid w:val="00824ADC"/>
    <w:rsid w:val="008309E2"/>
    <w:rsid w:val="00851CB3"/>
    <w:rsid w:val="008568B4"/>
    <w:rsid w:val="00862461"/>
    <w:rsid w:val="00875643"/>
    <w:rsid w:val="0088352D"/>
    <w:rsid w:val="008A0DC4"/>
    <w:rsid w:val="008A1965"/>
    <w:rsid w:val="008A4DD5"/>
    <w:rsid w:val="008B5C3E"/>
    <w:rsid w:val="008C03CE"/>
    <w:rsid w:val="008C1B7F"/>
    <w:rsid w:val="008C5A4D"/>
    <w:rsid w:val="008C6EF5"/>
    <w:rsid w:val="008D38E9"/>
    <w:rsid w:val="008D6D63"/>
    <w:rsid w:val="008F7D86"/>
    <w:rsid w:val="009016C3"/>
    <w:rsid w:val="00905D30"/>
    <w:rsid w:val="00935AD4"/>
    <w:rsid w:val="00936710"/>
    <w:rsid w:val="00942A40"/>
    <w:rsid w:val="00945628"/>
    <w:rsid w:val="009511EE"/>
    <w:rsid w:val="009539FD"/>
    <w:rsid w:val="0095480A"/>
    <w:rsid w:val="00961A6A"/>
    <w:rsid w:val="0096562E"/>
    <w:rsid w:val="009835CF"/>
    <w:rsid w:val="009932CA"/>
    <w:rsid w:val="009A546E"/>
    <w:rsid w:val="009B7ADE"/>
    <w:rsid w:val="009C1987"/>
    <w:rsid w:val="009C4EA2"/>
    <w:rsid w:val="009D6F93"/>
    <w:rsid w:val="009F1D48"/>
    <w:rsid w:val="009F1EA2"/>
    <w:rsid w:val="009F46D9"/>
    <w:rsid w:val="009F53C9"/>
    <w:rsid w:val="009F61B0"/>
    <w:rsid w:val="00A00147"/>
    <w:rsid w:val="00A01BD5"/>
    <w:rsid w:val="00A2264A"/>
    <w:rsid w:val="00A235CF"/>
    <w:rsid w:val="00A273A3"/>
    <w:rsid w:val="00A27FB9"/>
    <w:rsid w:val="00A35ED5"/>
    <w:rsid w:val="00A44BAE"/>
    <w:rsid w:val="00A46B00"/>
    <w:rsid w:val="00A540CE"/>
    <w:rsid w:val="00A559FF"/>
    <w:rsid w:val="00A62F43"/>
    <w:rsid w:val="00A71774"/>
    <w:rsid w:val="00A7240C"/>
    <w:rsid w:val="00A73C71"/>
    <w:rsid w:val="00A87DF7"/>
    <w:rsid w:val="00A90D55"/>
    <w:rsid w:val="00A9183A"/>
    <w:rsid w:val="00A92A83"/>
    <w:rsid w:val="00A95E4D"/>
    <w:rsid w:val="00AA26AC"/>
    <w:rsid w:val="00AE0D70"/>
    <w:rsid w:val="00AE4990"/>
    <w:rsid w:val="00AF1887"/>
    <w:rsid w:val="00B06A2E"/>
    <w:rsid w:val="00B0781B"/>
    <w:rsid w:val="00B07A83"/>
    <w:rsid w:val="00B113E6"/>
    <w:rsid w:val="00B121EF"/>
    <w:rsid w:val="00B14868"/>
    <w:rsid w:val="00B174BC"/>
    <w:rsid w:val="00B21787"/>
    <w:rsid w:val="00B21FF6"/>
    <w:rsid w:val="00B27BA3"/>
    <w:rsid w:val="00B36E75"/>
    <w:rsid w:val="00B44B54"/>
    <w:rsid w:val="00B601B9"/>
    <w:rsid w:val="00B641EE"/>
    <w:rsid w:val="00B65792"/>
    <w:rsid w:val="00B72D82"/>
    <w:rsid w:val="00B73A07"/>
    <w:rsid w:val="00B76C16"/>
    <w:rsid w:val="00B8144D"/>
    <w:rsid w:val="00B8733F"/>
    <w:rsid w:val="00B93464"/>
    <w:rsid w:val="00BB4B8C"/>
    <w:rsid w:val="00BB764C"/>
    <w:rsid w:val="00BC1668"/>
    <w:rsid w:val="00BC536F"/>
    <w:rsid w:val="00BC7188"/>
    <w:rsid w:val="00BC7601"/>
    <w:rsid w:val="00BD3CD5"/>
    <w:rsid w:val="00BE37F7"/>
    <w:rsid w:val="00BE7BFA"/>
    <w:rsid w:val="00C036ED"/>
    <w:rsid w:val="00C04849"/>
    <w:rsid w:val="00C054DE"/>
    <w:rsid w:val="00C16C63"/>
    <w:rsid w:val="00C241A9"/>
    <w:rsid w:val="00C243D7"/>
    <w:rsid w:val="00C360F5"/>
    <w:rsid w:val="00C50197"/>
    <w:rsid w:val="00C54FA2"/>
    <w:rsid w:val="00C5797E"/>
    <w:rsid w:val="00C60260"/>
    <w:rsid w:val="00C610C8"/>
    <w:rsid w:val="00C631DD"/>
    <w:rsid w:val="00C74D76"/>
    <w:rsid w:val="00C76434"/>
    <w:rsid w:val="00C76DB5"/>
    <w:rsid w:val="00C82B74"/>
    <w:rsid w:val="00C8476C"/>
    <w:rsid w:val="00C868F1"/>
    <w:rsid w:val="00C96F6A"/>
    <w:rsid w:val="00C97D73"/>
    <w:rsid w:val="00CA302D"/>
    <w:rsid w:val="00CA3297"/>
    <w:rsid w:val="00CB734D"/>
    <w:rsid w:val="00CD3E4B"/>
    <w:rsid w:val="00CD5883"/>
    <w:rsid w:val="00CD5E70"/>
    <w:rsid w:val="00CD7545"/>
    <w:rsid w:val="00D04E8F"/>
    <w:rsid w:val="00D10C45"/>
    <w:rsid w:val="00D146B4"/>
    <w:rsid w:val="00D16348"/>
    <w:rsid w:val="00D3569A"/>
    <w:rsid w:val="00D41943"/>
    <w:rsid w:val="00D4461E"/>
    <w:rsid w:val="00D45295"/>
    <w:rsid w:val="00D453E9"/>
    <w:rsid w:val="00D61BCD"/>
    <w:rsid w:val="00D72C2E"/>
    <w:rsid w:val="00D81364"/>
    <w:rsid w:val="00D8788E"/>
    <w:rsid w:val="00D87D69"/>
    <w:rsid w:val="00DA1687"/>
    <w:rsid w:val="00DA62C9"/>
    <w:rsid w:val="00DD03C1"/>
    <w:rsid w:val="00DD040A"/>
    <w:rsid w:val="00DD0604"/>
    <w:rsid w:val="00DD68B3"/>
    <w:rsid w:val="00DF0320"/>
    <w:rsid w:val="00DF4A14"/>
    <w:rsid w:val="00E017BF"/>
    <w:rsid w:val="00E0360A"/>
    <w:rsid w:val="00E03EA1"/>
    <w:rsid w:val="00E077E6"/>
    <w:rsid w:val="00E373C4"/>
    <w:rsid w:val="00E448AA"/>
    <w:rsid w:val="00E50D67"/>
    <w:rsid w:val="00E55B27"/>
    <w:rsid w:val="00E604F9"/>
    <w:rsid w:val="00E80565"/>
    <w:rsid w:val="00E85325"/>
    <w:rsid w:val="00E87535"/>
    <w:rsid w:val="00E919C3"/>
    <w:rsid w:val="00E9564D"/>
    <w:rsid w:val="00EA05E0"/>
    <w:rsid w:val="00EA29EF"/>
    <w:rsid w:val="00EA5971"/>
    <w:rsid w:val="00EB2F85"/>
    <w:rsid w:val="00EB7F6A"/>
    <w:rsid w:val="00EC389C"/>
    <w:rsid w:val="00EC5F97"/>
    <w:rsid w:val="00EE4B2E"/>
    <w:rsid w:val="00EF1F4C"/>
    <w:rsid w:val="00EF6422"/>
    <w:rsid w:val="00EF678C"/>
    <w:rsid w:val="00F0249D"/>
    <w:rsid w:val="00F03078"/>
    <w:rsid w:val="00F0426E"/>
    <w:rsid w:val="00F125A8"/>
    <w:rsid w:val="00F14AD3"/>
    <w:rsid w:val="00F30FDA"/>
    <w:rsid w:val="00F473A3"/>
    <w:rsid w:val="00F47FEF"/>
    <w:rsid w:val="00F51439"/>
    <w:rsid w:val="00F51660"/>
    <w:rsid w:val="00F574CC"/>
    <w:rsid w:val="00F60667"/>
    <w:rsid w:val="00F61827"/>
    <w:rsid w:val="00F712DF"/>
    <w:rsid w:val="00F71AB5"/>
    <w:rsid w:val="00F77885"/>
    <w:rsid w:val="00F77895"/>
    <w:rsid w:val="00F862A0"/>
    <w:rsid w:val="00FA05A5"/>
    <w:rsid w:val="00FB10D9"/>
    <w:rsid w:val="00FB1F04"/>
    <w:rsid w:val="00FB7687"/>
    <w:rsid w:val="00FC0275"/>
    <w:rsid w:val="00FD12F9"/>
    <w:rsid w:val="00FD2078"/>
    <w:rsid w:val="00FF2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445B5"/>
  <w15:docId w15:val="{10ED9517-1095-4E91-852A-95E26584C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036E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036ED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036ED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C036ED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C036ED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D5A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D5A56"/>
  </w:style>
  <w:style w:type="paragraph" w:styleId="Zpat">
    <w:name w:val="footer"/>
    <w:basedOn w:val="Normln"/>
    <w:link w:val="ZpatChar"/>
    <w:uiPriority w:val="99"/>
    <w:unhideWhenUsed/>
    <w:rsid w:val="000D5A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D5A56"/>
  </w:style>
  <w:style w:type="character" w:styleId="Odkaznakoment">
    <w:name w:val="annotation reference"/>
    <w:basedOn w:val="Standardnpsmoodstavce"/>
    <w:uiPriority w:val="99"/>
    <w:semiHidden/>
    <w:unhideWhenUsed/>
    <w:rsid w:val="000B32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B32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B32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B32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B32CD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B32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B32CD"/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link w:val="ZkladntextodsazenChar"/>
    <w:rsid w:val="008F7D86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8F7D8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6F6EE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A6099D-AFCE-435B-B893-D99C73ACB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1442</Words>
  <Characters>8508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MV ČR</Company>
  <LinksUpToDate>false</LinksUpToDate>
  <CharactersWithSpaces>9931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MVCR</dc:creator>
  <cp:lastModifiedBy>Richtr Michal, Mgr.</cp:lastModifiedBy>
  <cp:revision>2</cp:revision>
  <dcterms:created xsi:type="dcterms:W3CDTF">2025-03-31T08:07:00Z</dcterms:created>
  <dcterms:modified xsi:type="dcterms:W3CDTF">2025-03-31T08:07:00Z</dcterms:modified>
</cp:coreProperties>
</file>