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9A8C7" w14:textId="77777777" w:rsidR="00033E0B" w:rsidRPr="007E631D" w:rsidRDefault="00D46F98" w:rsidP="00AE1860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7E631D">
        <w:rPr>
          <w:rFonts w:ascii="Arial" w:hAnsi="Arial" w:cs="Arial"/>
          <w:b/>
          <w:color w:val="FF0000"/>
        </w:rPr>
        <w:t>VZOR</w:t>
      </w:r>
      <w:r w:rsidR="00033E0B" w:rsidRPr="007E631D">
        <w:rPr>
          <w:rStyle w:val="Znakapoznpodarou"/>
          <w:rFonts w:ascii="Arial" w:hAnsi="Arial" w:cs="Arial"/>
          <w:b/>
          <w:color w:val="FF0000"/>
        </w:rPr>
        <w:footnoteReference w:id="1"/>
      </w:r>
    </w:p>
    <w:p w14:paraId="38EC9350" w14:textId="77777777" w:rsidR="0010411B" w:rsidRPr="007E631D" w:rsidRDefault="00D46F98" w:rsidP="00033E0B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7E631D">
        <w:rPr>
          <w:rFonts w:ascii="Arial" w:hAnsi="Arial" w:cs="Arial"/>
          <w:b/>
          <w:color w:val="FF0000"/>
        </w:rPr>
        <w:t xml:space="preserve">Rozhodnutí o </w:t>
      </w:r>
      <w:r w:rsidR="00FE3295" w:rsidRPr="007E631D">
        <w:rPr>
          <w:rFonts w:ascii="Arial" w:hAnsi="Arial" w:cs="Arial"/>
          <w:b/>
          <w:color w:val="FF0000"/>
        </w:rPr>
        <w:t>odvolání ze služebního místa představeného</w:t>
      </w:r>
      <w:r w:rsidR="00033E0B" w:rsidRPr="007E631D">
        <w:rPr>
          <w:rFonts w:ascii="Arial" w:hAnsi="Arial" w:cs="Arial"/>
          <w:b/>
          <w:color w:val="FF0000"/>
        </w:rPr>
        <w:t xml:space="preserve"> </w:t>
      </w:r>
    </w:p>
    <w:p w14:paraId="66DC46AB" w14:textId="77777777" w:rsidR="00D46F98" w:rsidRPr="007E631D" w:rsidRDefault="00B54ECC" w:rsidP="00033E0B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7E631D">
        <w:rPr>
          <w:rFonts w:ascii="Arial" w:hAnsi="Arial" w:cs="Arial"/>
          <w:b/>
          <w:color w:val="FF0000"/>
        </w:rPr>
        <w:t>podle § 60 odst. 1 písm. c</w:t>
      </w:r>
      <w:r w:rsidR="003E2869" w:rsidRPr="007E631D">
        <w:rPr>
          <w:rFonts w:ascii="Arial" w:hAnsi="Arial" w:cs="Arial"/>
          <w:b/>
          <w:color w:val="FF0000"/>
        </w:rPr>
        <w:t>) ZSS</w:t>
      </w:r>
    </w:p>
    <w:p w14:paraId="2B8FE976" w14:textId="77777777" w:rsidR="00D46F98" w:rsidRPr="007E631D" w:rsidRDefault="00D46F98" w:rsidP="00033E0B">
      <w:pPr>
        <w:spacing w:line="240" w:lineRule="auto"/>
        <w:contextualSpacing/>
        <w:rPr>
          <w:rFonts w:ascii="Arial" w:hAnsi="Arial" w:cs="Arial"/>
          <w:b/>
          <w:color w:val="FF0000"/>
        </w:rPr>
      </w:pPr>
    </w:p>
    <w:p w14:paraId="4AFC1774" w14:textId="77777777" w:rsidR="00D46F98" w:rsidRPr="007E631D" w:rsidRDefault="00D46F98" w:rsidP="00033E0B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7E631D">
        <w:rPr>
          <w:rFonts w:ascii="Arial" w:hAnsi="Arial" w:cs="Arial"/>
          <w:b/>
          <w:color w:val="FF0000"/>
        </w:rPr>
        <w:t>Označení služebního orgánu</w:t>
      </w:r>
      <w:r w:rsidRPr="007E631D">
        <w:rPr>
          <w:rStyle w:val="Znakapoznpodarou"/>
          <w:rFonts w:ascii="Arial" w:hAnsi="Arial" w:cs="Arial"/>
          <w:b/>
          <w:color w:val="FF0000"/>
        </w:rPr>
        <w:footnoteReference w:id="2"/>
      </w:r>
    </w:p>
    <w:p w14:paraId="441C90D6" w14:textId="77777777" w:rsidR="00D46F98" w:rsidRPr="007E631D" w:rsidRDefault="00D46F98" w:rsidP="00033E0B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7E631D">
        <w:rPr>
          <w:rFonts w:ascii="Arial" w:hAnsi="Arial" w:cs="Arial"/>
          <w:b/>
          <w:color w:val="FF0000"/>
        </w:rPr>
        <w:t>adresa služebního úřadu</w:t>
      </w:r>
    </w:p>
    <w:p w14:paraId="16ED3777" w14:textId="77777777" w:rsidR="00647536" w:rsidRDefault="00D46F98" w:rsidP="00647536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 w:rsidRPr="007E631D">
        <w:rPr>
          <w:rFonts w:ascii="Arial" w:eastAsia="Times New Roman" w:hAnsi="Arial" w:cs="Arial"/>
        </w:rPr>
        <w:tab/>
      </w:r>
    </w:p>
    <w:p w14:paraId="25757BEA" w14:textId="77777777" w:rsidR="00647536" w:rsidRPr="004E6199" w:rsidRDefault="00647536" w:rsidP="00647536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Místo</w:t>
      </w:r>
      <w:r w:rsidRPr="00240D34">
        <w:rPr>
          <w:rFonts w:ascii="Arial" w:eastAsia="Times New Roman" w:hAnsi="Arial" w:cs="Arial"/>
        </w:rPr>
        <w:t xml:space="preserve"> </w:t>
      </w:r>
      <w:r w:rsidRPr="005A3524">
        <w:rPr>
          <w:rFonts w:ascii="Arial" w:eastAsia="Times New Roman" w:hAnsi="Arial" w:cs="Arial"/>
          <w:color w:val="FF0000"/>
        </w:rPr>
        <w:t>X</w:t>
      </w:r>
      <w:r>
        <w:rPr>
          <w:rFonts w:ascii="Arial" w:eastAsia="Times New Roman" w:hAnsi="Arial" w:cs="Arial"/>
          <w:color w:val="FF0000"/>
        </w:rPr>
        <w:t>. měsíc</w:t>
      </w:r>
      <w:r>
        <w:rPr>
          <w:rFonts w:ascii="Arial" w:eastAsia="Times New Roman" w:hAnsi="Arial" w:cs="Arial"/>
        </w:rPr>
        <w:t xml:space="preserve"> 20</w:t>
      </w:r>
      <w:r w:rsidRPr="00F776C7">
        <w:rPr>
          <w:rFonts w:ascii="Arial" w:eastAsia="Times New Roman" w:hAnsi="Arial" w:cs="Arial"/>
          <w:color w:val="FF0000"/>
        </w:rPr>
        <w:t>XX</w:t>
      </w:r>
    </w:p>
    <w:p w14:paraId="271F95E1" w14:textId="34EB1C2E" w:rsidR="00647536" w:rsidRDefault="00741488" w:rsidP="00A303E6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>Č. j.</w:t>
      </w:r>
      <w:r w:rsidR="00647536" w:rsidRPr="00240D34">
        <w:rPr>
          <w:rFonts w:ascii="Arial" w:eastAsia="Times New Roman" w:hAnsi="Arial" w:cs="Arial"/>
        </w:rPr>
        <w:t xml:space="preserve">: </w:t>
      </w:r>
      <w:r w:rsidR="00647536">
        <w:rPr>
          <w:rFonts w:ascii="Arial" w:eastAsia="Times New Roman" w:hAnsi="Arial" w:cs="Arial"/>
          <w:color w:val="FF0000"/>
        </w:rPr>
        <w:t>XXXX</w:t>
      </w:r>
    </w:p>
    <w:p w14:paraId="01C5925D" w14:textId="77777777" w:rsidR="00D46F98" w:rsidRPr="007E631D" w:rsidRDefault="00647536" w:rsidP="00096B75">
      <w:pPr>
        <w:tabs>
          <w:tab w:val="left" w:pos="5812"/>
        </w:tabs>
        <w:spacing w:after="0" w:line="240" w:lineRule="auto"/>
        <w:ind w:left="6521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Počet stran: </w:t>
      </w:r>
      <w:r w:rsidRPr="00F36824">
        <w:rPr>
          <w:rFonts w:ascii="Arial" w:eastAsia="Times New Roman" w:hAnsi="Arial" w:cs="Arial"/>
          <w:color w:val="FF0000"/>
        </w:rPr>
        <w:t>X</w:t>
      </w:r>
      <w:r w:rsidR="00D46F98" w:rsidRPr="007E631D">
        <w:rPr>
          <w:rFonts w:ascii="Arial" w:eastAsia="Times New Roman" w:hAnsi="Arial" w:cs="Arial"/>
        </w:rPr>
        <w:tab/>
      </w:r>
      <w:r w:rsidR="00D46F98" w:rsidRPr="007E631D">
        <w:rPr>
          <w:rFonts w:ascii="Arial" w:eastAsia="Times New Roman" w:hAnsi="Arial" w:cs="Arial"/>
        </w:rPr>
        <w:tab/>
      </w:r>
      <w:r w:rsidR="00D46F98" w:rsidRPr="007E631D">
        <w:rPr>
          <w:rFonts w:ascii="Arial" w:eastAsia="Times New Roman" w:hAnsi="Arial" w:cs="Arial"/>
        </w:rPr>
        <w:tab/>
      </w:r>
    </w:p>
    <w:p w14:paraId="138CA10D" w14:textId="77777777" w:rsidR="00D46F98" w:rsidRPr="007E631D" w:rsidRDefault="00D46F98" w:rsidP="00033E0B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7E631D">
        <w:rPr>
          <w:rFonts w:ascii="Arial" w:eastAsia="Times New Roman" w:hAnsi="Arial" w:cs="Arial"/>
          <w:u w:val="single"/>
          <w:lang w:eastAsia="cs-CZ"/>
        </w:rPr>
        <w:t>Účastník řízení</w:t>
      </w:r>
      <w:r w:rsidRPr="007E631D">
        <w:rPr>
          <w:rFonts w:ascii="Arial" w:eastAsia="Times New Roman" w:hAnsi="Arial" w:cs="Arial"/>
          <w:lang w:eastAsia="cs-CZ"/>
        </w:rPr>
        <w:t>:</w:t>
      </w:r>
    </w:p>
    <w:p w14:paraId="150B2A19" w14:textId="77777777" w:rsidR="00647536" w:rsidRPr="005A3524" w:rsidRDefault="00647536" w:rsidP="00647536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Tit</w:t>
      </w: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 Jméno Příjmení</w:t>
      </w:r>
    </w:p>
    <w:p w14:paraId="685AB84D" w14:textId="77777777" w:rsidR="00647536" w:rsidRPr="005A3524" w:rsidRDefault="00647536" w:rsidP="00647536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n</w:t>
      </w:r>
      <w:r w:rsidRPr="005A3524">
        <w:rPr>
          <w:rFonts w:ascii="Arial" w:eastAsia="Times New Roman" w:hAnsi="Arial" w:cs="Arial"/>
          <w:color w:val="FF0000"/>
          <w:lang w:eastAsia="cs-CZ"/>
        </w:rPr>
        <w:t>arozen</w:t>
      </w:r>
      <w:r>
        <w:rPr>
          <w:rFonts w:ascii="Arial" w:eastAsia="Times New Roman" w:hAnsi="Arial" w:cs="Arial"/>
          <w:color w:val="FF0000"/>
          <w:lang w:eastAsia="cs-CZ"/>
        </w:rPr>
        <w:t>/a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: X. </w:t>
      </w:r>
      <w:r>
        <w:rPr>
          <w:rFonts w:ascii="Arial" w:eastAsia="Times New Roman" w:hAnsi="Arial" w:cs="Arial"/>
          <w:color w:val="FF0000"/>
          <w:lang w:eastAsia="cs-CZ"/>
        </w:rPr>
        <w:t>měsíc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 19XX</w:t>
      </w:r>
    </w:p>
    <w:p w14:paraId="7B5D5D27" w14:textId="77777777" w:rsidR="00647536" w:rsidRDefault="00647536" w:rsidP="00647536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adresa </w:t>
      </w:r>
      <w:r w:rsidRPr="005B6981">
        <w:rPr>
          <w:rFonts w:ascii="Arial" w:eastAsia="Times New Roman" w:hAnsi="Arial" w:cs="Arial"/>
          <w:color w:val="FF0000"/>
          <w:lang w:eastAsia="cs-CZ"/>
        </w:rPr>
        <w:t>místa</w:t>
      </w:r>
      <w:r>
        <w:rPr>
          <w:rFonts w:ascii="Arial" w:eastAsia="Times New Roman" w:hAnsi="Arial" w:cs="Arial"/>
          <w:lang w:eastAsia="cs-CZ"/>
        </w:rPr>
        <w:t xml:space="preserve"> </w:t>
      </w:r>
      <w:r w:rsidRPr="00C27588">
        <w:rPr>
          <w:rFonts w:ascii="Arial" w:eastAsia="Times New Roman" w:hAnsi="Arial" w:cs="Arial"/>
          <w:color w:val="FF0000"/>
          <w:lang w:eastAsia="cs-CZ"/>
        </w:rPr>
        <w:t>trvalého pobytu / pro doručování</w:t>
      </w:r>
      <w:r>
        <w:rPr>
          <w:rFonts w:ascii="Arial" w:eastAsia="Times New Roman" w:hAnsi="Arial" w:cs="Arial"/>
          <w:lang w:eastAsia="cs-CZ"/>
        </w:rPr>
        <w:t>:</w:t>
      </w:r>
    </w:p>
    <w:p w14:paraId="47CB92AF" w14:textId="77777777" w:rsidR="00647536" w:rsidRPr="005A3524" w:rsidRDefault="00647536" w:rsidP="00647536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lice č</w:t>
      </w:r>
      <w:r>
        <w:rPr>
          <w:rFonts w:ascii="Arial" w:eastAsia="Times New Roman" w:hAnsi="Arial" w:cs="Arial"/>
          <w:color w:val="FF0000"/>
          <w:lang w:eastAsia="cs-CZ"/>
        </w:rPr>
        <w:t>.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67C7249B" w14:textId="77777777" w:rsidR="00647536" w:rsidRPr="005A3524" w:rsidRDefault="00647536" w:rsidP="00647536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5DD430C3" w14:textId="77777777" w:rsidR="00D46F98" w:rsidRPr="007E631D" w:rsidRDefault="00647536" w:rsidP="00FF2677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305F9C9B" w14:textId="77777777" w:rsidR="003E2869" w:rsidRPr="007E631D" w:rsidRDefault="003E2869" w:rsidP="00096B75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5F07B222" w14:textId="77777777" w:rsidR="00D46F98" w:rsidRPr="00096B75" w:rsidRDefault="00D46F98" w:rsidP="00033E0B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096B75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ROZHODNUTÍ</w:t>
      </w:r>
    </w:p>
    <w:p w14:paraId="4549BBA9" w14:textId="77777777" w:rsidR="00EA7111" w:rsidRPr="00096B75" w:rsidRDefault="00D46F98" w:rsidP="00EA7111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 w:rsidRPr="00096B75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o </w:t>
      </w:r>
      <w:r w:rsidR="00EA7111" w:rsidRPr="00096B75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odvolání ze služebního místa představeného </w:t>
      </w:r>
    </w:p>
    <w:p w14:paraId="38B11F28" w14:textId="77777777" w:rsidR="003E2869" w:rsidRPr="007E631D" w:rsidRDefault="003E2869" w:rsidP="00A81507">
      <w:pPr>
        <w:spacing w:after="0" w:line="240" w:lineRule="auto"/>
        <w:jc w:val="both"/>
        <w:rPr>
          <w:rFonts w:ascii="Arial" w:eastAsia="Times New Roman" w:hAnsi="Arial" w:cs="Arial"/>
          <w:b/>
          <w:spacing w:val="56"/>
          <w:lang w:eastAsia="cs-CZ"/>
        </w:rPr>
      </w:pPr>
    </w:p>
    <w:p w14:paraId="7E05166C" w14:textId="59FB0520" w:rsidR="00D46F98" w:rsidRPr="007E631D" w:rsidRDefault="00D46F98" w:rsidP="00033E0B">
      <w:pPr>
        <w:spacing w:line="240" w:lineRule="auto"/>
        <w:jc w:val="both"/>
        <w:rPr>
          <w:rFonts w:ascii="Arial" w:eastAsia="Times New Roman" w:hAnsi="Arial" w:cs="Arial"/>
          <w:b/>
          <w:u w:val="single"/>
          <w:lang w:eastAsia="cs-CZ"/>
        </w:rPr>
      </w:pPr>
      <w:r w:rsidRPr="00096B75">
        <w:rPr>
          <w:rFonts w:ascii="Arial" w:eastAsia="Times New Roman" w:hAnsi="Arial" w:cs="Arial"/>
          <w:i/>
          <w:color w:val="FF0000"/>
          <w:lang w:eastAsia="cs-CZ"/>
        </w:rPr>
        <w:t>(Označení služebního orgánu)</w:t>
      </w:r>
      <w:r w:rsidR="008B4B7E" w:rsidRPr="007E631D">
        <w:rPr>
          <w:rFonts w:ascii="Arial" w:eastAsia="Times New Roman" w:hAnsi="Arial" w:cs="Arial"/>
          <w:lang w:eastAsia="cs-CZ"/>
        </w:rPr>
        <w:t>,</w:t>
      </w:r>
      <w:r w:rsidRPr="007E631D">
        <w:rPr>
          <w:rFonts w:ascii="Arial" w:eastAsia="Times New Roman" w:hAnsi="Arial" w:cs="Arial"/>
          <w:lang w:eastAsia="cs-CZ"/>
        </w:rPr>
        <w:t xml:space="preserve"> jako příslušný </w:t>
      </w:r>
      <w:r w:rsidRPr="007E631D">
        <w:rPr>
          <w:rFonts w:ascii="Arial" w:eastAsia="Times New Roman" w:hAnsi="Arial" w:cs="Arial"/>
        </w:rPr>
        <w:t xml:space="preserve">služební orgán podle § 162 odst. </w:t>
      </w:r>
      <w:r w:rsidR="00327718">
        <w:rPr>
          <w:rFonts w:ascii="Arial" w:eastAsia="Times New Roman" w:hAnsi="Arial" w:cs="Arial"/>
        </w:rPr>
        <w:t>1</w:t>
      </w:r>
      <w:r w:rsidRPr="007E631D">
        <w:rPr>
          <w:rFonts w:ascii="Arial" w:eastAsia="Times New Roman" w:hAnsi="Arial" w:cs="Arial"/>
        </w:rPr>
        <w:t xml:space="preserve"> ve spojení s § 10 odst. 1 písm. </w:t>
      </w:r>
      <w:r w:rsidRPr="007E631D">
        <w:rPr>
          <w:rFonts w:ascii="Arial" w:eastAsia="Times New Roman" w:hAnsi="Arial" w:cs="Arial"/>
          <w:color w:val="FF0000"/>
        </w:rPr>
        <w:t>x</w:t>
      </w:r>
      <w:r w:rsidRPr="007E631D">
        <w:rPr>
          <w:rFonts w:ascii="Arial" w:eastAsia="Times New Roman" w:hAnsi="Arial" w:cs="Arial"/>
        </w:rPr>
        <w:t>)</w:t>
      </w:r>
      <w:r w:rsidRPr="007E631D">
        <w:rPr>
          <w:rFonts w:ascii="Arial" w:eastAsia="Times New Roman" w:hAnsi="Arial" w:cs="Arial"/>
          <w:color w:val="FF0000"/>
        </w:rPr>
        <w:t xml:space="preserve"> </w:t>
      </w:r>
      <w:r w:rsidRPr="007E631D">
        <w:rPr>
          <w:rFonts w:ascii="Arial" w:eastAsia="Times New Roman" w:hAnsi="Arial" w:cs="Arial"/>
        </w:rPr>
        <w:t xml:space="preserve">zákona </w:t>
      </w:r>
      <w:r w:rsidRPr="007E631D">
        <w:rPr>
          <w:rFonts w:ascii="Arial" w:eastAsia="Times New Roman" w:hAnsi="Arial" w:cs="Arial"/>
          <w:lang w:eastAsia="cs-CZ"/>
        </w:rPr>
        <w:t xml:space="preserve">č. 234/2014 Sb., </w:t>
      </w:r>
      <w:r w:rsidRPr="007E631D">
        <w:rPr>
          <w:rFonts w:ascii="Arial" w:eastAsia="Times New Roman" w:hAnsi="Arial" w:cs="Arial"/>
        </w:rPr>
        <w:t>o státní službě</w:t>
      </w:r>
      <w:r w:rsidR="00972696">
        <w:rPr>
          <w:rFonts w:ascii="Arial" w:eastAsia="Times New Roman" w:hAnsi="Arial" w:cs="Arial"/>
          <w:lang w:eastAsia="cs-CZ"/>
        </w:rPr>
        <w:t xml:space="preserve">, </w:t>
      </w:r>
      <w:r w:rsidR="00972696">
        <w:rPr>
          <w:rFonts w:ascii="Arial" w:eastAsia="Times New Roman" w:hAnsi="Arial" w:cs="Arial"/>
        </w:rPr>
        <w:t>ve znění pozdějších předpisů</w:t>
      </w:r>
      <w:r w:rsidRPr="007E631D">
        <w:rPr>
          <w:rFonts w:ascii="Arial" w:eastAsia="Times New Roman" w:hAnsi="Arial" w:cs="Arial"/>
          <w:lang w:eastAsia="cs-CZ"/>
        </w:rPr>
        <w:t xml:space="preserve"> (dále jen „zákon o státní službě“)</w:t>
      </w:r>
      <w:r w:rsidR="008B4B7E" w:rsidRPr="007E631D">
        <w:rPr>
          <w:rFonts w:ascii="Arial" w:eastAsia="Times New Roman" w:hAnsi="Arial" w:cs="Arial"/>
          <w:lang w:eastAsia="cs-CZ"/>
        </w:rPr>
        <w:t>,</w:t>
      </w:r>
      <w:r w:rsidRPr="007E631D">
        <w:rPr>
          <w:rFonts w:ascii="Arial" w:eastAsia="Times New Roman" w:hAnsi="Arial" w:cs="Arial"/>
          <w:lang w:eastAsia="cs-CZ"/>
        </w:rPr>
        <w:t xml:space="preserve"> ve věci </w:t>
      </w:r>
      <w:r w:rsidR="00D85A38" w:rsidRPr="007E631D">
        <w:rPr>
          <w:rFonts w:ascii="Arial" w:hAnsi="Arial" w:cs="Arial"/>
        </w:rPr>
        <w:t>služby</w:t>
      </w:r>
      <w:r w:rsidR="00EA7111" w:rsidRPr="007E631D">
        <w:rPr>
          <w:rFonts w:ascii="Arial" w:hAnsi="Arial" w:cs="Arial"/>
        </w:rPr>
        <w:t xml:space="preserve"> </w:t>
      </w:r>
      <w:r w:rsidRPr="007E631D">
        <w:rPr>
          <w:rFonts w:ascii="Arial" w:eastAsia="Times New Roman" w:hAnsi="Arial" w:cs="Arial"/>
          <w:color w:val="FF0000"/>
          <w:lang w:eastAsia="cs-CZ"/>
        </w:rPr>
        <w:t>státní</w:t>
      </w:r>
      <w:r w:rsidR="005B370A" w:rsidRPr="007E631D">
        <w:rPr>
          <w:rFonts w:ascii="Arial" w:eastAsia="Times New Roman" w:hAnsi="Arial" w:cs="Arial"/>
          <w:color w:val="FF0000"/>
          <w:lang w:eastAsia="cs-CZ"/>
        </w:rPr>
        <w:t>ho</w:t>
      </w:r>
      <w:r w:rsidRPr="007E631D">
        <w:rPr>
          <w:rFonts w:ascii="Arial" w:eastAsia="Times New Roman" w:hAnsi="Arial" w:cs="Arial"/>
          <w:color w:val="FF0000"/>
          <w:lang w:eastAsia="cs-CZ"/>
        </w:rPr>
        <w:t xml:space="preserve"> zaměstnanc</w:t>
      </w:r>
      <w:r w:rsidR="0010411B" w:rsidRPr="007E631D">
        <w:rPr>
          <w:rFonts w:ascii="Arial" w:eastAsia="Times New Roman" w:hAnsi="Arial" w:cs="Arial"/>
          <w:color w:val="FF0000"/>
          <w:lang w:eastAsia="cs-CZ"/>
        </w:rPr>
        <w:t>e</w:t>
      </w:r>
      <w:r w:rsidRPr="007E631D">
        <w:rPr>
          <w:rFonts w:ascii="Arial" w:eastAsia="Times New Roman" w:hAnsi="Arial" w:cs="Arial"/>
          <w:color w:val="FF0000"/>
          <w:lang w:eastAsia="cs-CZ"/>
        </w:rPr>
        <w:t>/</w:t>
      </w:r>
      <w:r w:rsidR="005B370A" w:rsidRPr="007E631D">
        <w:rPr>
          <w:rFonts w:ascii="Arial" w:eastAsia="Times New Roman" w:hAnsi="Arial" w:cs="Arial"/>
          <w:color w:val="FF0000"/>
          <w:lang w:eastAsia="cs-CZ"/>
        </w:rPr>
        <w:t xml:space="preserve">státní </w:t>
      </w:r>
      <w:r w:rsidRPr="007E631D">
        <w:rPr>
          <w:rFonts w:ascii="Arial" w:eastAsia="Times New Roman" w:hAnsi="Arial" w:cs="Arial"/>
          <w:color w:val="FF0000"/>
          <w:lang w:eastAsia="cs-CZ"/>
        </w:rPr>
        <w:t>zaměstnankyně</w:t>
      </w:r>
      <w:r w:rsidR="0010411B" w:rsidRPr="007E631D">
        <w:rPr>
          <w:rFonts w:ascii="Arial" w:hAnsi="Arial" w:cs="Arial"/>
          <w:color w:val="FF0000"/>
        </w:rPr>
        <w:t xml:space="preserve"> pana/paní</w:t>
      </w:r>
      <w:r w:rsidRPr="007E631D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7E631D">
        <w:rPr>
          <w:rFonts w:ascii="Arial" w:hAnsi="Arial" w:cs="Arial"/>
          <w:b/>
          <w:color w:val="FF0000"/>
        </w:rPr>
        <w:t>Tit</w:t>
      </w:r>
      <w:r w:rsidR="00972696">
        <w:rPr>
          <w:rFonts w:ascii="Arial" w:hAnsi="Arial" w:cs="Arial"/>
          <w:b/>
          <w:color w:val="FF0000"/>
        </w:rPr>
        <w:t>u</w:t>
      </w:r>
      <w:r w:rsidRPr="007E631D">
        <w:rPr>
          <w:rFonts w:ascii="Arial" w:hAnsi="Arial" w:cs="Arial"/>
          <w:b/>
          <w:color w:val="FF0000"/>
        </w:rPr>
        <w:t xml:space="preserve">l </w:t>
      </w:r>
      <w:r w:rsidRPr="007E631D">
        <w:rPr>
          <w:rFonts w:ascii="Arial" w:eastAsia="Times New Roman" w:hAnsi="Arial" w:cs="Arial"/>
          <w:b/>
          <w:color w:val="FF0000"/>
          <w:lang w:eastAsia="cs-CZ"/>
        </w:rPr>
        <w:t>Jméno Příjmení</w:t>
      </w:r>
      <w:r w:rsidRPr="00096B75">
        <w:rPr>
          <w:rFonts w:ascii="Arial" w:eastAsia="Times New Roman" w:hAnsi="Arial" w:cs="Arial"/>
          <w:lang w:eastAsia="cs-CZ"/>
        </w:rPr>
        <w:t>,</w:t>
      </w:r>
      <w:r w:rsidRPr="007E631D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10411B" w:rsidRPr="007E631D">
        <w:rPr>
          <w:rFonts w:ascii="Arial" w:eastAsia="Times New Roman" w:hAnsi="Arial" w:cs="Arial"/>
          <w:color w:val="FF0000"/>
        </w:rPr>
        <w:t>narozeného/narozené</w:t>
      </w:r>
      <w:r w:rsidRPr="007E631D">
        <w:rPr>
          <w:rFonts w:ascii="Arial" w:eastAsia="Times New Roman" w:hAnsi="Arial" w:cs="Arial"/>
          <w:color w:val="FF0000"/>
          <w:lang w:eastAsia="cs-CZ"/>
        </w:rPr>
        <w:t xml:space="preserve"> dne X. měsíc 19XX </w:t>
      </w:r>
      <w:r w:rsidRPr="007E631D">
        <w:rPr>
          <w:rFonts w:ascii="Arial" w:eastAsia="Times New Roman" w:hAnsi="Arial" w:cs="Arial"/>
        </w:rPr>
        <w:t>v </w:t>
      </w:r>
      <w:r w:rsidR="008A0197" w:rsidRPr="007E631D">
        <w:rPr>
          <w:rFonts w:ascii="Arial" w:eastAsia="Times New Roman" w:hAnsi="Arial" w:cs="Arial"/>
          <w:color w:val="FF0000"/>
        </w:rPr>
        <w:t>Měst</w:t>
      </w:r>
      <w:r w:rsidR="00033E0B" w:rsidRPr="007E631D">
        <w:rPr>
          <w:rFonts w:ascii="Arial" w:eastAsia="Times New Roman" w:hAnsi="Arial" w:cs="Arial"/>
          <w:color w:val="FF0000"/>
        </w:rPr>
        <w:t>o</w:t>
      </w:r>
      <w:r w:rsidRPr="007E631D">
        <w:rPr>
          <w:rFonts w:ascii="Arial" w:eastAsia="Times New Roman" w:hAnsi="Arial" w:cs="Arial"/>
          <w:lang w:eastAsia="cs-CZ"/>
        </w:rPr>
        <w:t xml:space="preserve">, trvale bytem </w:t>
      </w:r>
      <w:r w:rsidRPr="007E631D">
        <w:rPr>
          <w:rFonts w:ascii="Arial" w:eastAsia="Times New Roman" w:hAnsi="Arial" w:cs="Arial"/>
          <w:color w:val="FF0000"/>
          <w:lang w:eastAsia="cs-CZ"/>
        </w:rPr>
        <w:t>Ulice č.p., PSČ Město</w:t>
      </w:r>
      <w:r w:rsidRPr="007E631D">
        <w:rPr>
          <w:rFonts w:ascii="Arial" w:eastAsia="Times New Roman" w:hAnsi="Arial" w:cs="Arial"/>
          <w:lang w:eastAsia="cs-CZ"/>
        </w:rPr>
        <w:t xml:space="preserve"> (dále jen „státní</w:t>
      </w:r>
      <w:r w:rsidRPr="007E631D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Pr="007E631D">
        <w:rPr>
          <w:rFonts w:ascii="Arial" w:eastAsia="Times New Roman" w:hAnsi="Arial" w:cs="Arial"/>
          <w:lang w:eastAsia="cs-CZ"/>
        </w:rPr>
        <w:t>“), rozhodl takto:</w:t>
      </w:r>
      <w:r w:rsidRPr="007E631D">
        <w:rPr>
          <w:rFonts w:ascii="Arial" w:hAnsi="Arial" w:cs="Arial"/>
        </w:rPr>
        <w:tab/>
      </w:r>
    </w:p>
    <w:p w14:paraId="243A25B9" w14:textId="1A34C893" w:rsidR="00E97BF2" w:rsidRPr="007E631D" w:rsidRDefault="00B54ECC" w:rsidP="00A81507">
      <w:pPr>
        <w:spacing w:after="360" w:line="240" w:lineRule="auto"/>
        <w:jc w:val="both"/>
        <w:rPr>
          <w:rFonts w:ascii="Arial" w:hAnsi="Arial" w:cs="Arial"/>
          <w:b/>
          <w:spacing w:val="60"/>
        </w:rPr>
      </w:pPr>
      <w:r w:rsidRPr="007E631D">
        <w:rPr>
          <w:rFonts w:ascii="Arial" w:hAnsi="Arial" w:cs="Arial"/>
          <w:b/>
        </w:rPr>
        <w:t>podle § 60 odst. 1 písm. c</w:t>
      </w:r>
      <w:r w:rsidR="005B370A" w:rsidRPr="007E631D">
        <w:rPr>
          <w:rFonts w:ascii="Arial" w:hAnsi="Arial" w:cs="Arial"/>
          <w:b/>
        </w:rPr>
        <w:t>)</w:t>
      </w:r>
      <w:r w:rsidR="00E97BF2" w:rsidRPr="007E631D">
        <w:rPr>
          <w:rFonts w:ascii="Arial" w:hAnsi="Arial" w:cs="Arial"/>
          <w:b/>
        </w:rPr>
        <w:t xml:space="preserve"> zákona o státní službě se státní</w:t>
      </w:r>
      <w:r w:rsidR="00E97BF2" w:rsidRPr="007E631D">
        <w:rPr>
          <w:rFonts w:ascii="Arial" w:hAnsi="Arial" w:cs="Arial"/>
          <w:b/>
          <w:color w:val="FF0000"/>
        </w:rPr>
        <w:t xml:space="preserve"> zaměstnan</w:t>
      </w:r>
      <w:r w:rsidR="0010411B" w:rsidRPr="007E631D">
        <w:rPr>
          <w:rFonts w:ascii="Arial" w:hAnsi="Arial" w:cs="Arial"/>
          <w:b/>
          <w:color w:val="FF0000"/>
        </w:rPr>
        <w:t>e</w:t>
      </w:r>
      <w:r w:rsidR="00E97BF2" w:rsidRPr="007E631D">
        <w:rPr>
          <w:rFonts w:ascii="Arial" w:hAnsi="Arial" w:cs="Arial"/>
          <w:b/>
          <w:color w:val="FF0000"/>
        </w:rPr>
        <w:t>c/zaměstnankyně</w:t>
      </w:r>
      <w:r w:rsidR="00E97BF2" w:rsidRPr="007E631D">
        <w:rPr>
          <w:rFonts w:ascii="Arial" w:hAnsi="Arial" w:cs="Arial"/>
          <w:b/>
        </w:rPr>
        <w:t xml:space="preserve"> </w:t>
      </w:r>
      <w:r w:rsidR="00741488">
        <w:rPr>
          <w:rFonts w:ascii="Arial" w:hAnsi="Arial" w:cs="Arial"/>
          <w:b/>
        </w:rPr>
        <w:t xml:space="preserve">uplynutím </w:t>
      </w:r>
      <w:r w:rsidR="00E97BF2" w:rsidRPr="007E631D">
        <w:rPr>
          <w:rFonts w:ascii="Arial" w:hAnsi="Arial" w:cs="Arial"/>
          <w:b/>
        </w:rPr>
        <w:t>dne </w:t>
      </w:r>
      <w:r w:rsidR="00E97BF2" w:rsidRPr="007E631D">
        <w:rPr>
          <w:rFonts w:ascii="Arial" w:hAnsi="Arial" w:cs="Arial"/>
          <w:b/>
          <w:color w:val="FF0000"/>
        </w:rPr>
        <w:t>X. měsíc</w:t>
      </w:r>
      <w:r w:rsidR="00E97BF2" w:rsidRPr="007E631D">
        <w:rPr>
          <w:rFonts w:ascii="Arial" w:hAnsi="Arial" w:cs="Arial"/>
          <w:b/>
        </w:rPr>
        <w:t xml:space="preserve"> </w:t>
      </w:r>
      <w:r w:rsidR="00E97BF2" w:rsidRPr="00921B37">
        <w:rPr>
          <w:rFonts w:ascii="Arial" w:hAnsi="Arial" w:cs="Arial"/>
          <w:b/>
          <w:color w:val="FF0000"/>
        </w:rPr>
        <w:t>20</w:t>
      </w:r>
      <w:r w:rsidR="00E97BF2" w:rsidRPr="007E631D">
        <w:rPr>
          <w:rFonts w:ascii="Arial" w:hAnsi="Arial" w:cs="Arial"/>
          <w:b/>
          <w:color w:val="FF0000"/>
        </w:rPr>
        <w:t>XX</w:t>
      </w:r>
      <w:r w:rsidR="00DA0097">
        <w:rPr>
          <w:rFonts w:ascii="Arial" w:hAnsi="Arial" w:cs="Arial"/>
          <w:b/>
          <w:color w:val="FF0000"/>
        </w:rPr>
        <w:t xml:space="preserve"> / doručení tohoto rozhodnutí</w:t>
      </w:r>
      <w:r w:rsidR="00972696" w:rsidRPr="00983505">
        <w:rPr>
          <w:rStyle w:val="Znakapoznpodarou"/>
          <w:rFonts w:ascii="Arial" w:hAnsi="Arial" w:cs="Arial"/>
          <w:b/>
          <w:color w:val="FF0000"/>
        </w:rPr>
        <w:footnoteReference w:id="3"/>
      </w:r>
      <w:r w:rsidR="00E97BF2" w:rsidRPr="007E631D">
        <w:rPr>
          <w:rFonts w:ascii="Arial" w:hAnsi="Arial" w:cs="Arial"/>
          <w:b/>
          <w:color w:val="FF0000"/>
        </w:rPr>
        <w:t xml:space="preserve"> </w:t>
      </w:r>
      <w:r w:rsidR="00E97BF2" w:rsidRPr="007E631D">
        <w:rPr>
          <w:rFonts w:ascii="Arial" w:hAnsi="Arial" w:cs="Arial"/>
          <w:b/>
          <w:spacing w:val="60"/>
        </w:rPr>
        <w:t xml:space="preserve">odvolává </w:t>
      </w:r>
      <w:r w:rsidR="00E97BF2" w:rsidRPr="007E631D">
        <w:rPr>
          <w:rFonts w:ascii="Arial" w:hAnsi="Arial" w:cs="Arial"/>
          <w:b/>
        </w:rPr>
        <w:t>ze</w:t>
      </w:r>
      <w:r w:rsidR="00741488">
        <w:rPr>
          <w:rFonts w:ascii="Arial" w:hAnsi="Arial" w:cs="Arial"/>
          <w:b/>
        </w:rPr>
        <w:t> </w:t>
      </w:r>
      <w:r w:rsidR="00E97BF2" w:rsidRPr="007E631D">
        <w:rPr>
          <w:rFonts w:ascii="Arial" w:hAnsi="Arial" w:cs="Arial"/>
          <w:b/>
        </w:rPr>
        <w:t xml:space="preserve">služebního místa představeného - </w:t>
      </w:r>
      <w:r w:rsidR="00E97BF2" w:rsidRPr="007E631D">
        <w:rPr>
          <w:rFonts w:ascii="Arial" w:hAnsi="Arial" w:cs="Arial"/>
          <w:b/>
          <w:color w:val="FF0000"/>
        </w:rPr>
        <w:t>(označení služebního místa) na/v</w:t>
      </w:r>
      <w:r w:rsidR="000D6215">
        <w:rPr>
          <w:rFonts w:ascii="Arial" w:hAnsi="Arial" w:cs="Arial"/>
          <w:b/>
          <w:color w:val="FF0000"/>
        </w:rPr>
        <w:t> </w:t>
      </w:r>
      <w:r w:rsidR="00E97BF2" w:rsidRPr="007E631D">
        <w:rPr>
          <w:rFonts w:ascii="Arial" w:hAnsi="Arial" w:cs="Arial"/>
          <w:b/>
          <w:color w:val="FF0000"/>
        </w:rPr>
        <w:t>(označení služebního úřadu)</w:t>
      </w:r>
      <w:r w:rsidR="00E97BF2" w:rsidRPr="007E631D">
        <w:rPr>
          <w:rFonts w:ascii="Arial" w:hAnsi="Arial" w:cs="Arial"/>
          <w:b/>
        </w:rPr>
        <w:t>.</w:t>
      </w:r>
      <w:r w:rsidR="00E707F6" w:rsidRPr="007E631D">
        <w:rPr>
          <w:rStyle w:val="Znakapoznpodarou"/>
          <w:rFonts w:ascii="Arial" w:hAnsi="Arial" w:cs="Arial"/>
          <w:b/>
          <w:color w:val="FF0000"/>
        </w:rPr>
        <w:footnoteReference w:id="4"/>
      </w:r>
    </w:p>
    <w:p w14:paraId="65C5E0AE" w14:textId="77777777" w:rsidR="001A2A5D" w:rsidRDefault="001A2A5D" w:rsidP="00033E0B">
      <w:pPr>
        <w:tabs>
          <w:tab w:val="left" w:pos="993"/>
        </w:tabs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103F73">
        <w:rPr>
          <w:rFonts w:ascii="Arial" w:eastAsia="Times New Roman" w:hAnsi="Arial" w:cs="Arial"/>
          <w:b/>
          <w:spacing w:val="40"/>
          <w:lang w:eastAsia="cs-CZ"/>
        </w:rPr>
        <w:lastRenderedPageBreak/>
        <w:t>Odůvodnění:</w:t>
      </w:r>
    </w:p>
    <w:p w14:paraId="73494F12" w14:textId="2DBF4678" w:rsidR="00786BB6" w:rsidRDefault="00786BB6" w:rsidP="00786BB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E631D">
        <w:rPr>
          <w:rFonts w:ascii="Arial" w:hAnsi="Arial" w:cs="Arial"/>
        </w:rPr>
        <w:t>Státní</w:t>
      </w:r>
      <w:r w:rsidRPr="007E631D">
        <w:rPr>
          <w:rFonts w:ascii="Arial" w:hAnsi="Arial" w:cs="Arial"/>
          <w:color w:val="FF0000"/>
        </w:rPr>
        <w:t xml:space="preserve"> zaměstnanec/zaměstnankyně</w:t>
      </w:r>
      <w:r w:rsidRPr="007E631D">
        <w:rPr>
          <w:rFonts w:ascii="Arial" w:hAnsi="Arial" w:cs="Arial"/>
        </w:rPr>
        <w:t xml:space="preserve"> je</w:t>
      </w:r>
      <w:r w:rsidRPr="007E631D">
        <w:rPr>
          <w:rFonts w:ascii="Arial" w:hAnsi="Arial" w:cs="Arial"/>
          <w:color w:val="FF0000"/>
        </w:rPr>
        <w:t xml:space="preserve"> </w:t>
      </w:r>
      <w:r w:rsidRPr="007E631D">
        <w:rPr>
          <w:rFonts w:ascii="Arial" w:hAnsi="Arial" w:cs="Arial"/>
        </w:rPr>
        <w:t xml:space="preserve">na základě rozhodnutí </w:t>
      </w:r>
      <w:r w:rsidRPr="007E631D">
        <w:rPr>
          <w:rFonts w:ascii="Arial" w:hAnsi="Arial" w:cs="Arial"/>
          <w:i/>
          <w:color w:val="FF0000"/>
        </w:rPr>
        <w:t>(označení služebního orgánu)</w:t>
      </w:r>
      <w:r w:rsidR="001A2A5D" w:rsidRPr="001A2A5D">
        <w:rPr>
          <w:rFonts w:ascii="Arial" w:hAnsi="Arial" w:cs="Arial"/>
        </w:rPr>
        <w:t>,</w:t>
      </w:r>
      <w:r w:rsidRPr="001A2A5D">
        <w:rPr>
          <w:rFonts w:ascii="Arial" w:hAnsi="Arial" w:cs="Arial"/>
        </w:rPr>
        <w:t xml:space="preserve"> </w:t>
      </w:r>
      <w:r w:rsidR="00741488">
        <w:rPr>
          <w:rFonts w:ascii="Arial" w:hAnsi="Arial" w:cs="Arial"/>
        </w:rPr>
        <w:t>č. j.</w:t>
      </w:r>
      <w:r w:rsidRPr="007E631D">
        <w:rPr>
          <w:rFonts w:ascii="Arial" w:hAnsi="Arial" w:cs="Arial"/>
        </w:rPr>
        <w:t xml:space="preserve"> </w:t>
      </w:r>
      <w:r w:rsidRPr="007E631D">
        <w:rPr>
          <w:rFonts w:ascii="Arial" w:hAnsi="Arial" w:cs="Arial"/>
          <w:color w:val="FF0000"/>
        </w:rPr>
        <w:t>XXXXX</w:t>
      </w:r>
      <w:r w:rsidRPr="007E631D">
        <w:rPr>
          <w:rFonts w:ascii="Arial" w:hAnsi="Arial" w:cs="Arial"/>
        </w:rPr>
        <w:t xml:space="preserve"> ze dne </w:t>
      </w:r>
      <w:r w:rsidRPr="007E631D">
        <w:rPr>
          <w:rFonts w:ascii="Arial" w:hAnsi="Arial" w:cs="Arial"/>
          <w:color w:val="FF0000"/>
        </w:rPr>
        <w:t>X. měsíc</w:t>
      </w:r>
      <w:r w:rsidRPr="007E631D">
        <w:rPr>
          <w:rFonts w:ascii="Arial" w:hAnsi="Arial" w:cs="Arial"/>
        </w:rPr>
        <w:t xml:space="preserve"> 20</w:t>
      </w:r>
      <w:r w:rsidRPr="007E631D">
        <w:rPr>
          <w:rFonts w:ascii="Arial" w:hAnsi="Arial" w:cs="Arial"/>
          <w:color w:val="FF0000"/>
        </w:rPr>
        <w:t>XX</w:t>
      </w:r>
      <w:r w:rsidR="001A2A5D" w:rsidRPr="001A2A5D">
        <w:rPr>
          <w:rFonts w:ascii="Arial" w:hAnsi="Arial" w:cs="Arial"/>
        </w:rPr>
        <w:t>,</w:t>
      </w:r>
      <w:r w:rsidRPr="007E631D">
        <w:rPr>
          <w:rFonts w:ascii="Arial" w:hAnsi="Arial" w:cs="Arial"/>
          <w:color w:val="FF0000"/>
        </w:rPr>
        <w:t xml:space="preserve"> </w:t>
      </w:r>
      <w:r w:rsidRPr="007E631D">
        <w:rPr>
          <w:rFonts w:ascii="Arial" w:hAnsi="Arial" w:cs="Arial"/>
        </w:rPr>
        <w:t xml:space="preserve">ve služebním poměru na dobu </w:t>
      </w:r>
      <w:r w:rsidRPr="007E631D">
        <w:rPr>
          <w:rFonts w:ascii="Arial" w:hAnsi="Arial" w:cs="Arial"/>
          <w:color w:val="FF0000"/>
        </w:rPr>
        <w:t>neurčitou/určitou do dne X. měsíc 20XX</w:t>
      </w:r>
      <w:r w:rsidRPr="007E631D">
        <w:rPr>
          <w:rFonts w:ascii="Arial" w:hAnsi="Arial" w:cs="Arial"/>
        </w:rPr>
        <w:t xml:space="preserve"> </w:t>
      </w:r>
      <w:r w:rsidR="00961061">
        <w:rPr>
          <w:rFonts w:ascii="Arial" w:hAnsi="Arial" w:cs="Arial"/>
        </w:rPr>
        <w:t>a je</w:t>
      </w:r>
      <w:r w:rsidRPr="007E631D">
        <w:rPr>
          <w:rFonts w:ascii="Arial" w:hAnsi="Arial" w:cs="Arial"/>
          <w:color w:val="FF0000"/>
        </w:rPr>
        <w:t xml:space="preserve"> jmenována/a </w:t>
      </w:r>
      <w:r w:rsidRPr="007E631D">
        <w:rPr>
          <w:rFonts w:ascii="Arial" w:hAnsi="Arial" w:cs="Arial"/>
        </w:rPr>
        <w:t>na služební</w:t>
      </w:r>
      <w:r w:rsidR="00961061">
        <w:rPr>
          <w:rFonts w:ascii="Arial" w:hAnsi="Arial" w:cs="Arial"/>
        </w:rPr>
        <w:t>m</w:t>
      </w:r>
      <w:r w:rsidRPr="007E631D">
        <w:rPr>
          <w:rFonts w:ascii="Arial" w:hAnsi="Arial" w:cs="Arial"/>
        </w:rPr>
        <w:t xml:space="preserve"> míst</w:t>
      </w:r>
      <w:r w:rsidR="00961061">
        <w:rPr>
          <w:rFonts w:ascii="Arial" w:hAnsi="Arial" w:cs="Arial"/>
        </w:rPr>
        <w:t>ě</w:t>
      </w:r>
      <w:r w:rsidRPr="007E631D">
        <w:rPr>
          <w:rFonts w:ascii="Arial" w:hAnsi="Arial" w:cs="Arial"/>
        </w:rPr>
        <w:t xml:space="preserve"> představeného - </w:t>
      </w:r>
      <w:r w:rsidRPr="007E631D">
        <w:rPr>
          <w:rFonts w:ascii="Arial" w:hAnsi="Arial" w:cs="Arial"/>
          <w:color w:val="FF0000"/>
        </w:rPr>
        <w:t>(</w:t>
      </w:r>
      <w:r w:rsidRPr="007E631D">
        <w:rPr>
          <w:rFonts w:ascii="Arial" w:hAnsi="Arial" w:cs="Arial"/>
          <w:i/>
          <w:color w:val="FF0000"/>
        </w:rPr>
        <w:t xml:space="preserve">označení služebního místa) </w:t>
      </w:r>
      <w:r w:rsidRPr="007E631D">
        <w:rPr>
          <w:rFonts w:ascii="Arial" w:hAnsi="Arial" w:cs="Arial"/>
          <w:color w:val="FF0000"/>
        </w:rPr>
        <w:t>na/v</w:t>
      </w:r>
      <w:r w:rsidRPr="007E631D">
        <w:rPr>
          <w:rFonts w:ascii="Arial" w:hAnsi="Arial" w:cs="Arial"/>
          <w:i/>
          <w:color w:val="FF0000"/>
        </w:rPr>
        <w:t xml:space="preserve"> (označení služebního úřadu)</w:t>
      </w:r>
      <w:r w:rsidRPr="007E631D">
        <w:rPr>
          <w:rFonts w:ascii="Arial" w:hAnsi="Arial" w:cs="Arial"/>
        </w:rPr>
        <w:t xml:space="preserve">, s výkonem služby </w:t>
      </w:r>
      <w:r w:rsidR="00F74E27" w:rsidRPr="00250941">
        <w:rPr>
          <w:rFonts w:ascii="Arial" w:eastAsia="Times New Roman" w:hAnsi="Arial" w:cs="Arial"/>
          <w:lang w:eastAsia="cs-CZ"/>
        </w:rPr>
        <w:t>v</w:t>
      </w:r>
      <w:r w:rsidR="00F74E27">
        <w:rPr>
          <w:rFonts w:ascii="Arial" w:eastAsia="Times New Roman" w:hAnsi="Arial" w:cs="Arial"/>
          <w:lang w:eastAsia="cs-CZ"/>
        </w:rPr>
        <w:t> </w:t>
      </w:r>
      <w:r w:rsidR="00F74E27" w:rsidRPr="003A58A6">
        <w:rPr>
          <w:rFonts w:ascii="Arial" w:eastAsia="Times New Roman" w:hAnsi="Arial" w:cs="Arial"/>
          <w:color w:val="FF0000"/>
          <w:lang w:eastAsia="cs-CZ"/>
        </w:rPr>
        <w:t xml:space="preserve">oboru/oborech </w:t>
      </w:r>
      <w:r w:rsidR="00F74E27" w:rsidRPr="00250941">
        <w:rPr>
          <w:rFonts w:ascii="Arial" w:eastAsia="Times New Roman" w:hAnsi="Arial" w:cs="Arial"/>
          <w:lang w:eastAsia="cs-CZ"/>
        </w:rPr>
        <w:t xml:space="preserve">služby </w:t>
      </w:r>
      <w:r w:rsidR="00F74E27" w:rsidRPr="00250941">
        <w:rPr>
          <w:rFonts w:ascii="Arial" w:eastAsia="Times New Roman" w:hAnsi="Arial" w:cs="Arial"/>
          <w:i/>
          <w:color w:val="FF0000"/>
          <w:lang w:eastAsia="cs-CZ"/>
        </w:rPr>
        <w:t>(</w:t>
      </w:r>
      <w:r w:rsidR="00F74E27" w:rsidRPr="00250941">
        <w:rPr>
          <w:rFonts w:ascii="Arial" w:hAnsi="Arial" w:cs="Arial"/>
          <w:i/>
          <w:color w:val="FF0000"/>
        </w:rPr>
        <w:t>označení oboru</w:t>
      </w:r>
      <w:r w:rsidR="00F74E27">
        <w:rPr>
          <w:rFonts w:ascii="Arial" w:hAnsi="Arial" w:cs="Arial"/>
          <w:i/>
          <w:color w:val="FF0000"/>
        </w:rPr>
        <w:t>/oborů</w:t>
      </w:r>
      <w:r w:rsidR="00F74E27" w:rsidRPr="00250941">
        <w:rPr>
          <w:rFonts w:ascii="Arial" w:hAnsi="Arial" w:cs="Arial"/>
          <w:i/>
          <w:color w:val="FF0000"/>
        </w:rPr>
        <w:t xml:space="preserve"> služby</w:t>
      </w:r>
      <w:r w:rsidR="00F74E27" w:rsidRPr="00250941">
        <w:rPr>
          <w:rFonts w:ascii="Arial" w:eastAsia="Times New Roman" w:hAnsi="Arial" w:cs="Arial"/>
          <w:i/>
          <w:color w:val="FF0000"/>
          <w:lang w:eastAsia="cs-CZ"/>
        </w:rPr>
        <w:t>)</w:t>
      </w:r>
      <w:r w:rsidRPr="007E631D">
        <w:rPr>
          <w:rFonts w:ascii="Arial" w:hAnsi="Arial" w:cs="Arial"/>
        </w:rPr>
        <w:t xml:space="preserve"> a </w:t>
      </w:r>
      <w:r w:rsidRPr="007E631D">
        <w:rPr>
          <w:rFonts w:ascii="Arial" w:hAnsi="Arial" w:cs="Arial"/>
          <w:color w:val="000000"/>
        </w:rPr>
        <w:t xml:space="preserve">služebním působištěm v </w:t>
      </w:r>
      <w:r w:rsidRPr="007E631D">
        <w:rPr>
          <w:rFonts w:ascii="Arial" w:hAnsi="Arial" w:cs="Arial"/>
          <w:i/>
          <w:color w:val="FF0000"/>
        </w:rPr>
        <w:t>(např. Praze)</w:t>
      </w:r>
      <w:r w:rsidRPr="007E631D">
        <w:rPr>
          <w:rFonts w:ascii="Arial" w:eastAsia="Times New Roman" w:hAnsi="Arial" w:cs="Arial"/>
          <w:lang w:eastAsia="cs-CZ"/>
        </w:rPr>
        <w:t>.</w:t>
      </w:r>
    </w:p>
    <w:p w14:paraId="5E6B59E7" w14:textId="77777777" w:rsidR="00945FED" w:rsidRDefault="00945FED" w:rsidP="00786BB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DBC2630" w14:textId="72F3F6AF" w:rsidR="0007073D" w:rsidRDefault="00945FED" w:rsidP="00786BB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7E631D">
        <w:rPr>
          <w:rFonts w:ascii="Arial" w:hAnsi="Arial" w:cs="Arial"/>
        </w:rPr>
        <w:t xml:space="preserve">Podle § 60 odst. 1 písm. c) zákona o státní službě ten, kdo představeného na dané služební místo jmenoval, jej z tohoto služebního místa odvolá, </w:t>
      </w:r>
      <w:r w:rsidR="0007073D">
        <w:rPr>
          <w:rFonts w:ascii="Arial" w:hAnsi="Arial" w:cs="Arial"/>
        </w:rPr>
        <w:t xml:space="preserve">jen </w:t>
      </w:r>
      <w:r w:rsidRPr="007E631D">
        <w:rPr>
          <w:rFonts w:ascii="Arial" w:hAnsi="Arial" w:cs="Arial"/>
        </w:rPr>
        <w:t xml:space="preserve">pokud </w:t>
      </w:r>
      <w:r w:rsidR="0007073D" w:rsidRPr="0007073D">
        <w:rPr>
          <w:rFonts w:ascii="Arial" w:hAnsi="Arial" w:cs="Arial"/>
        </w:rPr>
        <w:t xml:space="preserve">mu bylo v období </w:t>
      </w:r>
      <w:del w:id="0" w:author="Bláhová Pavla, Mgr." w:date="2025-05-19T10:42:00Z" w16du:dateUtc="2025-05-19T08:42:00Z">
        <w:r w:rsidR="0007073D" w:rsidRPr="0007073D" w:rsidDel="008129BB">
          <w:rPr>
            <w:rFonts w:ascii="Arial" w:hAnsi="Arial" w:cs="Arial"/>
          </w:rPr>
          <w:delText xml:space="preserve">12 </w:delText>
        </w:r>
      </w:del>
      <w:ins w:id="1" w:author="Bláhová Pavla, Mgr." w:date="2025-05-19T10:42:00Z" w16du:dateUtc="2025-05-19T08:42:00Z">
        <w:r w:rsidR="008129BB">
          <w:rPr>
            <w:rFonts w:ascii="Arial" w:hAnsi="Arial" w:cs="Arial"/>
          </w:rPr>
          <w:t>15</w:t>
        </w:r>
        <w:r w:rsidR="008129BB" w:rsidRPr="0007073D">
          <w:rPr>
            <w:rFonts w:ascii="Arial" w:hAnsi="Arial" w:cs="Arial"/>
          </w:rPr>
          <w:t xml:space="preserve"> </w:t>
        </w:r>
      </w:ins>
      <w:r w:rsidR="0007073D" w:rsidRPr="0007073D">
        <w:rPr>
          <w:rFonts w:ascii="Arial" w:hAnsi="Arial" w:cs="Arial"/>
        </w:rPr>
        <w:t>měsíců před zahájením řízení o odvolání ze služebního místa představeného uloženo druhé písemné napomenutí za zaviněné porušení povinnosti vyplývající mu z právních předpisů, které se vztahují k výkonu služby, ze služebních předpisů a z příkazů k výkonu služby.</w:t>
      </w:r>
      <w:r w:rsidR="0007073D" w:rsidRPr="0007073D">
        <w:rPr>
          <w:rFonts w:ascii="Arial" w:hAnsi="Arial" w:cs="Arial"/>
          <w:i/>
        </w:rPr>
        <w:t xml:space="preserve"> </w:t>
      </w:r>
    </w:p>
    <w:p w14:paraId="044DDB8A" w14:textId="77777777" w:rsidR="0007073D" w:rsidRDefault="0007073D" w:rsidP="00786BB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</w:p>
    <w:p w14:paraId="4E877ECC" w14:textId="1F8F6C93" w:rsidR="0007073D" w:rsidRPr="001F7309" w:rsidRDefault="001F7309" w:rsidP="0007073D">
      <w:pPr>
        <w:pStyle w:val="Zkladntextodsazen"/>
        <w:tabs>
          <w:tab w:val="left" w:pos="540"/>
        </w:tabs>
        <w:ind w:firstLine="0"/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>(</w:t>
      </w:r>
      <w:r w:rsidR="00FB50B6" w:rsidRPr="001F7309">
        <w:rPr>
          <w:rFonts w:ascii="Arial" w:hAnsi="Arial" w:cs="Arial"/>
          <w:i/>
          <w:color w:val="FF0000"/>
          <w:sz w:val="22"/>
          <w:szCs w:val="22"/>
        </w:rPr>
        <w:t xml:space="preserve">Dále je třeba podrobně </w:t>
      </w:r>
      <w:r w:rsidR="009B5E40" w:rsidRPr="001F7309">
        <w:rPr>
          <w:rFonts w:ascii="Arial" w:hAnsi="Arial" w:cs="Arial"/>
          <w:i/>
          <w:color w:val="FF0000"/>
          <w:sz w:val="22"/>
          <w:szCs w:val="22"/>
        </w:rPr>
        <w:t xml:space="preserve">s odkazem na konkrétní podklady </w:t>
      </w:r>
      <w:r w:rsidR="00FB50B6" w:rsidRPr="001F7309">
        <w:rPr>
          <w:rFonts w:ascii="Arial" w:hAnsi="Arial" w:cs="Arial"/>
          <w:i/>
          <w:color w:val="FF0000"/>
          <w:sz w:val="22"/>
          <w:szCs w:val="22"/>
        </w:rPr>
        <w:t>popsat skutkový stav, který</w:t>
      </w:r>
      <w:r w:rsidR="009B5E40" w:rsidRPr="001F7309">
        <w:rPr>
          <w:rFonts w:ascii="Arial" w:hAnsi="Arial" w:cs="Arial"/>
          <w:i/>
          <w:color w:val="FF0000"/>
          <w:sz w:val="22"/>
          <w:szCs w:val="22"/>
        </w:rPr>
        <w:t xml:space="preserve"> považuje služební orgán za prokázaný a který</w:t>
      </w:r>
      <w:r w:rsidR="00FB50B6" w:rsidRPr="001F7309">
        <w:rPr>
          <w:rFonts w:ascii="Arial" w:hAnsi="Arial" w:cs="Arial"/>
          <w:i/>
          <w:color w:val="FF0000"/>
          <w:sz w:val="22"/>
          <w:szCs w:val="22"/>
        </w:rPr>
        <w:t xml:space="preserve"> zakládá důvod pro odvolání </w:t>
      </w:r>
      <w:r>
        <w:rPr>
          <w:rFonts w:ascii="Arial" w:hAnsi="Arial" w:cs="Arial"/>
          <w:i/>
          <w:color w:val="FF0000"/>
          <w:sz w:val="22"/>
          <w:szCs w:val="22"/>
        </w:rPr>
        <w:t xml:space="preserve">ze služebního místa </w:t>
      </w:r>
      <w:r w:rsidR="00FB50B6" w:rsidRPr="001F7309">
        <w:rPr>
          <w:rFonts w:ascii="Arial" w:hAnsi="Arial" w:cs="Arial"/>
          <w:i/>
          <w:color w:val="FF0000"/>
          <w:sz w:val="22"/>
          <w:szCs w:val="22"/>
        </w:rPr>
        <w:t>představeného</w:t>
      </w:r>
      <w:r w:rsidR="0007073D" w:rsidRPr="001F7309">
        <w:rPr>
          <w:rFonts w:ascii="Arial" w:hAnsi="Arial" w:cs="Arial"/>
          <w:i/>
          <w:color w:val="FF0000"/>
          <w:sz w:val="22"/>
          <w:szCs w:val="22"/>
        </w:rPr>
        <w:t xml:space="preserve">, </w:t>
      </w:r>
      <w:r w:rsidR="0007073D" w:rsidRPr="001F7309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tj. že státnímu zaměstnanci bylo v období </w:t>
      </w:r>
      <w:del w:id="2" w:author="Bláhová Pavla, Mgr." w:date="2025-05-19T10:41:00Z" w16du:dateUtc="2025-05-19T08:41:00Z">
        <w:r w:rsidR="0007073D" w:rsidRPr="001F7309" w:rsidDel="008129BB">
          <w:rPr>
            <w:rFonts w:ascii="Arial" w:hAnsi="Arial" w:cs="Arial"/>
            <w:i/>
            <w:color w:val="FF0000"/>
            <w:sz w:val="22"/>
            <w:szCs w:val="22"/>
            <w:u w:val="single"/>
          </w:rPr>
          <w:delText xml:space="preserve">12 </w:delText>
        </w:r>
      </w:del>
      <w:ins w:id="3" w:author="Bláhová Pavla, Mgr." w:date="2025-05-19T10:41:00Z" w16du:dateUtc="2025-05-19T08:41:00Z">
        <w:r w:rsidR="008129BB">
          <w:rPr>
            <w:rFonts w:ascii="Arial" w:hAnsi="Arial" w:cs="Arial"/>
            <w:i/>
            <w:color w:val="FF0000"/>
            <w:sz w:val="22"/>
            <w:szCs w:val="22"/>
            <w:u w:val="single"/>
          </w:rPr>
          <w:t>15</w:t>
        </w:r>
        <w:r w:rsidR="008129BB" w:rsidRPr="001F7309">
          <w:rPr>
            <w:rFonts w:ascii="Arial" w:hAnsi="Arial" w:cs="Arial"/>
            <w:i/>
            <w:color w:val="FF0000"/>
            <w:sz w:val="22"/>
            <w:szCs w:val="22"/>
            <w:u w:val="single"/>
          </w:rPr>
          <w:t xml:space="preserve"> </w:t>
        </w:r>
      </w:ins>
      <w:r w:rsidR="0007073D" w:rsidRPr="001F7309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měsíců </w:t>
      </w:r>
      <w:r w:rsidR="0007073D" w:rsidRPr="001F7309">
        <w:rPr>
          <w:rFonts w:ascii="Arial" w:hAnsi="Arial" w:cs="Arial"/>
          <w:i/>
          <w:color w:val="FF0000"/>
          <w:sz w:val="22"/>
          <w:szCs w:val="22"/>
        </w:rPr>
        <w:t>před zahájením řízení o</w:t>
      </w:r>
      <w:r>
        <w:rPr>
          <w:rFonts w:ascii="Arial" w:hAnsi="Arial" w:cs="Arial"/>
          <w:i/>
          <w:color w:val="FF0000"/>
          <w:sz w:val="22"/>
          <w:szCs w:val="22"/>
        </w:rPr>
        <w:t> </w:t>
      </w:r>
      <w:r w:rsidR="0007073D" w:rsidRPr="001F7309">
        <w:rPr>
          <w:rFonts w:ascii="Arial" w:hAnsi="Arial" w:cs="Arial"/>
          <w:i/>
          <w:color w:val="FF0000"/>
          <w:sz w:val="22"/>
          <w:szCs w:val="22"/>
        </w:rPr>
        <w:t xml:space="preserve">skončení služebního poměru </w:t>
      </w:r>
      <w:r w:rsidR="0007073D" w:rsidRPr="001F7309">
        <w:rPr>
          <w:rFonts w:ascii="Arial" w:hAnsi="Arial" w:cs="Arial"/>
          <w:i/>
          <w:color w:val="FF0000"/>
          <w:sz w:val="22"/>
          <w:szCs w:val="22"/>
          <w:u w:val="single"/>
        </w:rPr>
        <w:t>uloženo druhé písemné napomenutí</w:t>
      </w:r>
      <w:r w:rsidR="0007073D" w:rsidRPr="001F7309">
        <w:rPr>
          <w:rFonts w:ascii="Arial" w:hAnsi="Arial" w:cs="Arial"/>
          <w:i/>
          <w:color w:val="FF0000"/>
          <w:sz w:val="22"/>
          <w:szCs w:val="22"/>
        </w:rPr>
        <w:t xml:space="preserve"> za zaviněné porušení povinnosti vyplývající mu z právních předpisů, které se vztahují k výkonu služby, ze služebních předpisů a z příkazů k výkonu služby. Ačkoli služební orgán </w:t>
      </w:r>
      <w:r w:rsidR="0007073D" w:rsidRPr="001F7309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>rozhoduje o odvolání ze</w:t>
      </w:r>
      <w:r w:rsidR="00741488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> </w:t>
      </w:r>
      <w:r w:rsidR="0007073D" w:rsidRPr="001F7309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>služebního místa představeného</w:t>
      </w:r>
      <w:r w:rsidR="0007073D" w:rsidRPr="001F7309">
        <w:rPr>
          <w:rFonts w:ascii="Arial" w:hAnsi="Arial" w:cs="Arial"/>
          <w:i/>
          <w:color w:val="FF0000"/>
          <w:sz w:val="22"/>
          <w:szCs w:val="22"/>
        </w:rPr>
        <w:t xml:space="preserve"> za splnění podmínek uvedených v § 60 odst. 1 písm. c) zákona o státní službě</w:t>
      </w:r>
      <w:r w:rsidR="0007073D" w:rsidRPr="008129BB">
        <w:rPr>
          <w:rFonts w:ascii="Arial" w:hAnsi="Arial" w:cs="Arial"/>
          <w:b/>
          <w:bCs/>
          <w:i/>
          <w:color w:val="FF0000"/>
          <w:sz w:val="22"/>
          <w:szCs w:val="22"/>
          <w:rPrChange w:id="4" w:author="Bláhová Pavla, Mgr." w:date="2025-05-19T10:42:00Z" w16du:dateUtc="2025-05-19T08:42:00Z">
            <w:rPr>
              <w:rFonts w:ascii="Arial" w:hAnsi="Arial" w:cs="Arial"/>
              <w:b/>
              <w:bCs/>
              <w:i/>
              <w:color w:val="FF0000"/>
              <w:sz w:val="22"/>
              <w:szCs w:val="22"/>
              <w:u w:val="single"/>
            </w:rPr>
          </w:rPrChange>
        </w:rPr>
        <w:t xml:space="preserve"> </w:t>
      </w:r>
      <w:r w:rsidR="0007073D" w:rsidRPr="001F7309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>bez prostoru pro správní uvážení</w:t>
      </w:r>
      <w:r w:rsidR="0007073D" w:rsidRPr="001F7309">
        <w:rPr>
          <w:rFonts w:ascii="Arial" w:hAnsi="Arial" w:cs="Arial"/>
          <w:i/>
          <w:color w:val="FF0000"/>
          <w:sz w:val="22"/>
          <w:szCs w:val="22"/>
        </w:rPr>
        <w:t>, musí uvést v odůvodnění rozhodnutí, kdo a kdy jednotlivá napomenutí státnímu zaměstnanci uložil a popíše, za jak</w:t>
      </w:r>
      <w:r>
        <w:rPr>
          <w:rFonts w:ascii="Arial" w:hAnsi="Arial" w:cs="Arial"/>
          <w:i/>
          <w:color w:val="FF0000"/>
          <w:sz w:val="22"/>
          <w:szCs w:val="22"/>
        </w:rPr>
        <w:t>á</w:t>
      </w:r>
      <w:r w:rsidR="0007073D" w:rsidRPr="001F7309">
        <w:rPr>
          <w:rFonts w:ascii="Arial" w:hAnsi="Arial" w:cs="Arial"/>
          <w:i/>
          <w:color w:val="FF0000"/>
          <w:sz w:val="22"/>
          <w:szCs w:val="22"/>
        </w:rPr>
        <w:t xml:space="preserve"> porušení předpisů byla státnímu zaměstnanci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jednotlivá napomenutí</w:t>
      </w:r>
      <w:r w:rsidR="0007073D" w:rsidRPr="001F7309">
        <w:rPr>
          <w:rFonts w:ascii="Arial" w:hAnsi="Arial" w:cs="Arial"/>
          <w:i/>
          <w:color w:val="FF0000"/>
          <w:sz w:val="22"/>
          <w:szCs w:val="22"/>
        </w:rPr>
        <w:t xml:space="preserve"> uložena. Je možné, aby</w:t>
      </w:r>
      <w:r w:rsidR="00741488">
        <w:rPr>
          <w:rFonts w:ascii="Arial" w:hAnsi="Arial" w:cs="Arial"/>
          <w:i/>
          <w:color w:val="FF0000"/>
          <w:sz w:val="22"/>
          <w:szCs w:val="22"/>
        </w:rPr>
        <w:t> </w:t>
      </w:r>
      <w:r w:rsidR="0007073D" w:rsidRPr="001F7309">
        <w:rPr>
          <w:rFonts w:ascii="Arial" w:hAnsi="Arial" w:cs="Arial"/>
          <w:i/>
          <w:color w:val="FF0000"/>
          <w:sz w:val="22"/>
          <w:szCs w:val="22"/>
        </w:rPr>
        <w:t>se služební orgán k obsahu jednotlivých napomenutí v odůvodnění rozhodnutí vyjádřil, neboť ačkoliv nemá povinnost v řízení v prvním stupni tato napomenutí přezkoumávat, podle § 168 odst. 5 zákona o státní službě může být přezkum napomenutí předmětem případného odvolacího řízení.</w:t>
      </w:r>
      <w:r>
        <w:rPr>
          <w:rFonts w:ascii="Arial" w:hAnsi="Arial" w:cs="Arial"/>
          <w:i/>
          <w:color w:val="FF0000"/>
          <w:sz w:val="22"/>
          <w:szCs w:val="22"/>
        </w:rPr>
        <w:t>)</w:t>
      </w:r>
    </w:p>
    <w:p w14:paraId="5CDB0A12" w14:textId="77777777" w:rsidR="0007073D" w:rsidRDefault="0007073D" w:rsidP="0007073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2283A0D" w14:textId="56E1F8D5" w:rsidR="004E7246" w:rsidRPr="007E631D" w:rsidRDefault="0007073D" w:rsidP="0007073D">
      <w:pPr>
        <w:spacing w:line="240" w:lineRule="auto"/>
        <w:contextualSpacing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cs-CZ"/>
        </w:rPr>
        <w:t>S</w:t>
      </w:r>
      <w:r w:rsidRPr="00F877E3">
        <w:rPr>
          <w:rFonts w:ascii="Arial" w:eastAsia="Times New Roman" w:hAnsi="Arial" w:cs="Arial"/>
          <w:lang w:eastAsia="cs-CZ"/>
        </w:rPr>
        <w:t xml:space="preserve">lužební orgán dospěl po posouzení </w:t>
      </w:r>
      <w:r>
        <w:rPr>
          <w:rFonts w:ascii="Arial" w:eastAsia="Times New Roman" w:hAnsi="Arial" w:cs="Arial"/>
          <w:lang w:eastAsia="cs-CZ"/>
        </w:rPr>
        <w:t xml:space="preserve">všech relevantních okolností tohoto případu </w:t>
      </w:r>
      <w:r w:rsidRPr="00F877E3">
        <w:rPr>
          <w:rFonts w:ascii="Arial" w:eastAsia="Times New Roman" w:hAnsi="Arial" w:cs="Arial"/>
          <w:lang w:eastAsia="cs-CZ"/>
        </w:rPr>
        <w:t>k závěru,</w:t>
      </w:r>
      <w:r>
        <w:rPr>
          <w:rFonts w:ascii="Arial" w:eastAsia="Times New Roman" w:hAnsi="Arial" w:cs="Arial"/>
          <w:lang w:eastAsia="cs-CZ"/>
        </w:rPr>
        <w:t xml:space="preserve"> že na základě výše uvedených podkladů byly naplněny podmínky </w:t>
      </w:r>
      <w:r w:rsidR="009E674D" w:rsidRPr="007E631D">
        <w:rPr>
          <w:rFonts w:ascii="Arial" w:eastAsia="Times New Roman" w:hAnsi="Arial" w:cs="Arial"/>
        </w:rPr>
        <w:t xml:space="preserve">podle </w:t>
      </w:r>
      <w:r w:rsidR="009E674D" w:rsidRPr="007E631D">
        <w:rPr>
          <w:rFonts w:ascii="Arial" w:hAnsi="Arial" w:cs="Arial"/>
        </w:rPr>
        <w:t>§ 60 odst. 1 písm. c) zákona o státní službě</w:t>
      </w:r>
      <w:r>
        <w:rPr>
          <w:rFonts w:ascii="Arial" w:hAnsi="Arial" w:cs="Arial"/>
        </w:rPr>
        <w:t>, rozhodl proto</w:t>
      </w:r>
      <w:r w:rsidR="009E674D" w:rsidRPr="007E631D">
        <w:rPr>
          <w:rFonts w:ascii="Arial" w:eastAsia="Times New Roman" w:hAnsi="Arial" w:cs="Arial"/>
        </w:rPr>
        <w:t xml:space="preserve"> </w:t>
      </w:r>
      <w:r w:rsidR="009702E5" w:rsidRPr="007E631D">
        <w:rPr>
          <w:rFonts w:ascii="Arial" w:eastAsia="Times New Roman" w:hAnsi="Arial" w:cs="Arial"/>
        </w:rPr>
        <w:t>o</w:t>
      </w:r>
      <w:r w:rsidR="009702E5" w:rsidRPr="007E631D">
        <w:rPr>
          <w:rFonts w:ascii="Arial" w:hAnsi="Arial" w:cs="Arial"/>
        </w:rPr>
        <w:t xml:space="preserve"> odvolání </w:t>
      </w:r>
      <w:r w:rsidR="00F93B3B" w:rsidRPr="007E631D">
        <w:rPr>
          <w:rFonts w:ascii="Arial" w:hAnsi="Arial" w:cs="Arial"/>
          <w:color w:val="FF0000"/>
        </w:rPr>
        <w:t xml:space="preserve">státního </w:t>
      </w:r>
      <w:r w:rsidR="009702E5" w:rsidRPr="007E631D">
        <w:rPr>
          <w:rFonts w:ascii="Arial" w:hAnsi="Arial" w:cs="Arial"/>
          <w:color w:val="FF0000"/>
        </w:rPr>
        <w:t>zaměstnance/státní zaměstnankyně</w:t>
      </w:r>
      <w:r w:rsidR="00F93B3B" w:rsidRPr="007E631D">
        <w:rPr>
          <w:rFonts w:ascii="Arial" w:hAnsi="Arial" w:cs="Arial"/>
        </w:rPr>
        <w:t xml:space="preserve"> </w:t>
      </w:r>
      <w:r w:rsidR="00C14059" w:rsidRPr="007E631D">
        <w:rPr>
          <w:rFonts w:ascii="Arial" w:hAnsi="Arial" w:cs="Arial"/>
        </w:rPr>
        <w:t>ze služebního místa představeného</w:t>
      </w:r>
      <w:r w:rsidR="00F93B3B" w:rsidRPr="007E631D">
        <w:rPr>
          <w:rFonts w:ascii="Arial" w:hAnsi="Arial" w:cs="Arial"/>
        </w:rPr>
        <w:t xml:space="preserve">. </w:t>
      </w:r>
    </w:p>
    <w:p w14:paraId="3C48024E" w14:textId="77777777" w:rsidR="00D46F98" w:rsidRPr="007E631D" w:rsidRDefault="004E7246" w:rsidP="00A81507">
      <w:pPr>
        <w:spacing w:after="0" w:line="240" w:lineRule="auto"/>
        <w:contextualSpacing/>
        <w:jc w:val="both"/>
        <w:rPr>
          <w:rFonts w:ascii="Arial" w:hAnsi="Arial" w:cs="Arial"/>
          <w:b/>
        </w:rPr>
      </w:pPr>
      <w:r w:rsidRPr="007E631D">
        <w:rPr>
          <w:rFonts w:ascii="Arial" w:hAnsi="Arial" w:cs="Arial"/>
        </w:rPr>
        <w:t xml:space="preserve">   </w:t>
      </w:r>
      <w:r w:rsidR="00F93B3B" w:rsidRPr="007E631D">
        <w:rPr>
          <w:rFonts w:ascii="Arial" w:hAnsi="Arial" w:cs="Arial"/>
        </w:rPr>
        <w:t xml:space="preserve">  </w:t>
      </w:r>
    </w:p>
    <w:p w14:paraId="318D2E4C" w14:textId="77777777" w:rsidR="0030054B" w:rsidRPr="007E631D" w:rsidRDefault="00F93B3B" w:rsidP="00F93B3B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7E631D">
        <w:rPr>
          <w:rFonts w:ascii="Arial" w:eastAsia="Times New Roman" w:hAnsi="Arial" w:cs="Arial"/>
          <w:b/>
          <w:spacing w:val="40"/>
          <w:lang w:eastAsia="cs-CZ"/>
        </w:rPr>
        <w:t>Poučení:</w:t>
      </w:r>
    </w:p>
    <w:p w14:paraId="1035E9C9" w14:textId="77777777" w:rsidR="00D46F98" w:rsidRPr="007E631D" w:rsidRDefault="000100D3" w:rsidP="00F93B3B">
      <w:pPr>
        <w:spacing w:line="240" w:lineRule="auto"/>
        <w:contextualSpacing/>
        <w:jc w:val="both"/>
        <w:rPr>
          <w:rFonts w:ascii="Arial" w:hAnsi="Arial" w:cs="Arial"/>
        </w:rPr>
      </w:pPr>
      <w:r w:rsidRPr="007E631D">
        <w:rPr>
          <w:rFonts w:ascii="Arial" w:hAnsi="Arial" w:cs="Arial"/>
        </w:rPr>
        <w:t xml:space="preserve">Proti tomuto rozhodnutí lze </w:t>
      </w:r>
      <w:r w:rsidRPr="007E631D">
        <w:rPr>
          <w:rFonts w:ascii="Arial" w:eastAsia="Times New Roman" w:hAnsi="Arial" w:cs="Arial"/>
          <w:lang w:eastAsia="cs-CZ"/>
        </w:rPr>
        <w:t xml:space="preserve">podle § 81 a násl. </w:t>
      </w:r>
      <w:r w:rsidR="00FF2677" w:rsidRPr="007E631D">
        <w:rPr>
          <w:rFonts w:ascii="Arial" w:eastAsia="Times New Roman" w:hAnsi="Arial" w:cs="Arial"/>
          <w:lang w:eastAsia="cs-CZ"/>
        </w:rPr>
        <w:t xml:space="preserve">zákona č. 500/2004 Sb., správní řád, ve znění pozdějších předpisů, </w:t>
      </w:r>
      <w:r w:rsidRPr="007E631D">
        <w:rPr>
          <w:rFonts w:ascii="Arial" w:hAnsi="Arial" w:cs="Arial"/>
        </w:rPr>
        <w:t xml:space="preserve">podat odvolání u </w:t>
      </w:r>
      <w:r w:rsidRPr="007E631D">
        <w:rPr>
          <w:rFonts w:ascii="Arial" w:hAnsi="Arial" w:cs="Arial"/>
          <w:i/>
          <w:color w:val="FF0000"/>
        </w:rPr>
        <w:t>(označení služebního orgánu, který napadené rozhodnutí vydal)</w:t>
      </w:r>
      <w:r w:rsidRPr="007E631D">
        <w:rPr>
          <w:rFonts w:ascii="Arial" w:hAnsi="Arial" w:cs="Arial"/>
        </w:rPr>
        <w:t xml:space="preserve">, a to do 15 dnů ode dne jeho oznámení. Odvolacím orgánem je </w:t>
      </w:r>
      <w:r w:rsidRPr="007E631D">
        <w:rPr>
          <w:rFonts w:ascii="Arial" w:eastAsia="Times New Roman" w:hAnsi="Arial" w:cs="Arial"/>
          <w:i/>
          <w:color w:val="FF0000"/>
          <w:lang w:eastAsia="cs-CZ"/>
        </w:rPr>
        <w:t>(označení nadřízeného služebního orgánu)</w:t>
      </w:r>
      <w:r w:rsidR="00837B39">
        <w:rPr>
          <w:rFonts w:ascii="Arial" w:eastAsia="Times New Roman" w:hAnsi="Arial" w:cs="Arial"/>
          <w:lang w:eastAsia="cs-CZ"/>
        </w:rPr>
        <w:t>,</w:t>
      </w:r>
      <w:r w:rsidRPr="007E631D">
        <w:rPr>
          <w:rFonts w:ascii="Arial" w:hAnsi="Arial" w:cs="Arial"/>
        </w:rPr>
        <w:t xml:space="preserve"> jako nadřízený služební orgán podle § 162 odst. 4 </w:t>
      </w:r>
      <w:r w:rsidRPr="007E631D">
        <w:rPr>
          <w:rFonts w:ascii="Arial" w:eastAsia="Times New Roman" w:hAnsi="Arial" w:cs="Arial"/>
          <w:lang w:eastAsia="cs-CZ"/>
        </w:rPr>
        <w:t xml:space="preserve">písm. </w:t>
      </w:r>
      <w:r w:rsidRPr="007E631D">
        <w:rPr>
          <w:rFonts w:ascii="Arial" w:eastAsia="Times New Roman" w:hAnsi="Arial" w:cs="Arial"/>
          <w:color w:val="FF0000"/>
          <w:lang w:eastAsia="cs-CZ"/>
        </w:rPr>
        <w:t>x</w:t>
      </w:r>
      <w:r w:rsidRPr="007E631D">
        <w:rPr>
          <w:rFonts w:ascii="Arial" w:eastAsia="Times New Roman" w:hAnsi="Arial" w:cs="Arial"/>
          <w:lang w:eastAsia="cs-CZ"/>
        </w:rPr>
        <w:t>)</w:t>
      </w:r>
      <w:r w:rsidRPr="007E631D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7E631D">
        <w:rPr>
          <w:rFonts w:ascii="Arial" w:hAnsi="Arial" w:cs="Arial"/>
        </w:rPr>
        <w:t>zákona o státní službě. Odvolání proti tomuto rozhodnutí nemá v souladu s § 168 odst. 2 zákona o státní službě odkladný účinek.</w:t>
      </w:r>
    </w:p>
    <w:p w14:paraId="7F568521" w14:textId="77777777" w:rsidR="00837B39" w:rsidRDefault="00837B39">
      <w:pPr>
        <w:spacing w:line="240" w:lineRule="auto"/>
        <w:contextualSpacing/>
        <w:jc w:val="both"/>
        <w:rPr>
          <w:rFonts w:ascii="Arial" w:hAnsi="Arial" w:cs="Arial"/>
        </w:rPr>
      </w:pPr>
    </w:p>
    <w:p w14:paraId="353E3D46" w14:textId="77777777" w:rsidR="00837B39" w:rsidRDefault="00837B39">
      <w:pPr>
        <w:spacing w:line="240" w:lineRule="auto"/>
        <w:contextualSpacing/>
        <w:jc w:val="both"/>
        <w:rPr>
          <w:rFonts w:ascii="Arial" w:hAnsi="Arial" w:cs="Arial"/>
        </w:rPr>
      </w:pPr>
    </w:p>
    <w:p w14:paraId="2FC16AB1" w14:textId="77777777" w:rsidR="005D0A28" w:rsidRPr="007E631D" w:rsidRDefault="005D0A28">
      <w:pPr>
        <w:spacing w:line="240" w:lineRule="auto"/>
        <w:contextualSpacing/>
        <w:jc w:val="both"/>
        <w:rPr>
          <w:rFonts w:ascii="Arial" w:hAnsi="Arial" w:cs="Arial"/>
        </w:rPr>
      </w:pPr>
    </w:p>
    <w:p w14:paraId="2A26CDFC" w14:textId="77777777" w:rsidR="00837B39" w:rsidRDefault="00837B39" w:rsidP="00096B75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FF0000"/>
        </w:rPr>
        <w:t xml:space="preserve">Titul </w:t>
      </w:r>
      <w:r w:rsidR="000100D3" w:rsidRPr="007E631D">
        <w:rPr>
          <w:rFonts w:ascii="Arial" w:hAnsi="Arial" w:cs="Arial"/>
          <w:color w:val="FF0000"/>
        </w:rPr>
        <w:t xml:space="preserve">Jméno </w:t>
      </w:r>
      <w:r>
        <w:rPr>
          <w:rFonts w:ascii="Arial" w:hAnsi="Arial" w:cs="Arial"/>
          <w:color w:val="FF0000"/>
        </w:rPr>
        <w:t>P</w:t>
      </w:r>
      <w:r w:rsidR="000100D3" w:rsidRPr="007E631D">
        <w:rPr>
          <w:rFonts w:ascii="Arial" w:hAnsi="Arial" w:cs="Arial"/>
          <w:color w:val="FF0000"/>
        </w:rPr>
        <w:t xml:space="preserve">říjmení </w:t>
      </w:r>
    </w:p>
    <w:p w14:paraId="2DB9138A" w14:textId="77777777" w:rsidR="000100D3" w:rsidRPr="007E631D" w:rsidRDefault="00837B39" w:rsidP="00096B75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0100D3" w:rsidRPr="007E631D">
        <w:rPr>
          <w:rFonts w:ascii="Arial" w:hAnsi="Arial" w:cs="Arial"/>
          <w:color w:val="FF0000"/>
        </w:rPr>
        <w:t>funkce a podpis</w:t>
      </w:r>
    </w:p>
    <w:p w14:paraId="302F6A8D" w14:textId="77777777" w:rsidR="000100D3" w:rsidRPr="007E631D" w:rsidRDefault="00837B39" w:rsidP="00096B75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0100D3" w:rsidRPr="007E631D">
        <w:rPr>
          <w:rFonts w:ascii="Arial" w:hAnsi="Arial" w:cs="Arial"/>
          <w:color w:val="FF0000"/>
        </w:rPr>
        <w:t>oprávněné úřední osoby</w:t>
      </w:r>
    </w:p>
    <w:p w14:paraId="26177FC3" w14:textId="77777777" w:rsidR="000100D3" w:rsidRPr="007E631D" w:rsidRDefault="00837B39" w:rsidP="00837B39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0100D3" w:rsidRPr="007E631D">
        <w:rPr>
          <w:rFonts w:ascii="Arial" w:hAnsi="Arial" w:cs="Arial"/>
          <w:color w:val="FF0000"/>
        </w:rPr>
        <w:t>(služebního orgánu)</w:t>
      </w:r>
      <w:r w:rsidR="000100D3" w:rsidRPr="007E631D">
        <w:rPr>
          <w:rStyle w:val="Znakapoznpodarou"/>
          <w:rFonts w:ascii="Arial" w:hAnsi="Arial" w:cs="Arial"/>
          <w:color w:val="FF0000"/>
        </w:rPr>
        <w:footnoteReference w:id="5"/>
      </w:r>
    </w:p>
    <w:p w14:paraId="6E8D1BD3" w14:textId="77777777" w:rsidR="000100D3" w:rsidRPr="007E631D" w:rsidRDefault="000100D3" w:rsidP="00033E0B">
      <w:pPr>
        <w:spacing w:line="240" w:lineRule="auto"/>
        <w:contextualSpacing/>
        <w:jc w:val="both"/>
        <w:rPr>
          <w:rFonts w:ascii="Arial" w:hAnsi="Arial" w:cs="Arial"/>
        </w:rPr>
      </w:pPr>
    </w:p>
    <w:p w14:paraId="36717280" w14:textId="77777777" w:rsidR="00D46F98" w:rsidRPr="007E631D" w:rsidRDefault="000100D3" w:rsidP="00FF2677">
      <w:pPr>
        <w:spacing w:line="240" w:lineRule="auto"/>
        <w:contextualSpacing/>
        <w:jc w:val="center"/>
        <w:rPr>
          <w:rFonts w:ascii="Arial" w:eastAsia="Times New Roman" w:hAnsi="Arial" w:cs="Arial"/>
          <w:b/>
          <w:spacing w:val="56"/>
          <w:lang w:eastAsia="cs-CZ"/>
        </w:rPr>
      </w:pPr>
      <w:r w:rsidRPr="007E631D">
        <w:rPr>
          <w:rFonts w:ascii="Arial" w:hAnsi="Arial" w:cs="Arial"/>
          <w:color w:val="FF0000"/>
        </w:rPr>
        <w:t>Otisk úředního razítka</w:t>
      </w:r>
    </w:p>
    <w:sectPr w:rsidR="00D46F98" w:rsidRPr="007E63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C7F1D" w14:textId="77777777" w:rsidR="00DB6F26" w:rsidRDefault="00DB6F26" w:rsidP="00D46F98">
      <w:pPr>
        <w:spacing w:after="0" w:line="240" w:lineRule="auto"/>
      </w:pPr>
      <w:r>
        <w:separator/>
      </w:r>
    </w:p>
  </w:endnote>
  <w:endnote w:type="continuationSeparator" w:id="0">
    <w:p w14:paraId="47C3F78B" w14:textId="77777777" w:rsidR="00DB6F26" w:rsidRDefault="00DB6F26" w:rsidP="00D46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E0419" w14:textId="77777777" w:rsidR="00A039D7" w:rsidRDefault="00A039D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69986375"/>
      <w:docPartObj>
        <w:docPartGallery w:val="Page Numbers (Bottom of Page)"/>
        <w:docPartUnique/>
      </w:docPartObj>
    </w:sdtPr>
    <w:sdtEndPr/>
    <w:sdtContent>
      <w:p w14:paraId="04263132" w14:textId="77777777" w:rsidR="009E674D" w:rsidRDefault="009E674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6215">
          <w:rPr>
            <w:noProof/>
          </w:rPr>
          <w:t>1</w:t>
        </w:r>
        <w:r>
          <w:fldChar w:fldCharType="end"/>
        </w:r>
      </w:p>
    </w:sdtContent>
  </w:sdt>
  <w:p w14:paraId="483A0A41" w14:textId="77777777" w:rsidR="009E674D" w:rsidRDefault="009E674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011A0" w14:textId="77777777" w:rsidR="00A039D7" w:rsidRDefault="00A039D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401EA" w14:textId="77777777" w:rsidR="00DB6F26" w:rsidRDefault="00DB6F26" w:rsidP="00D46F98">
      <w:pPr>
        <w:spacing w:after="0" w:line="240" w:lineRule="auto"/>
      </w:pPr>
      <w:r>
        <w:separator/>
      </w:r>
    </w:p>
  </w:footnote>
  <w:footnote w:type="continuationSeparator" w:id="0">
    <w:p w14:paraId="05429493" w14:textId="77777777" w:rsidR="00DB6F26" w:rsidRDefault="00DB6F26" w:rsidP="00D46F98">
      <w:pPr>
        <w:spacing w:after="0" w:line="240" w:lineRule="auto"/>
      </w:pPr>
      <w:r>
        <w:continuationSeparator/>
      </w:r>
    </w:p>
  </w:footnote>
  <w:footnote w:id="1">
    <w:p w14:paraId="1E9FE43C" w14:textId="77777777" w:rsidR="00033E0B" w:rsidRPr="006722EF" w:rsidRDefault="00033E0B" w:rsidP="00972696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22E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722EF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upravit, doplnit či jinak přizpůsobit. Nelze vycházet z toho, že vzor je univerzálně použitelný</w:t>
      </w:r>
      <w:r>
        <w:rPr>
          <w:rFonts w:ascii="Arial" w:hAnsi="Arial" w:cs="Arial"/>
          <w:color w:val="FF0000"/>
          <w:sz w:val="18"/>
          <w:szCs w:val="18"/>
        </w:rPr>
        <w:t>, resp. že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bez doplnění či úpravy splňuj</w:t>
      </w:r>
      <w:r>
        <w:rPr>
          <w:rFonts w:ascii="Arial" w:hAnsi="Arial" w:cs="Arial"/>
          <w:color w:val="FF0000"/>
          <w:sz w:val="18"/>
          <w:szCs w:val="18"/>
        </w:rPr>
        <w:t>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podmínky § 68 a 69 zákona č. 500/2004 Sb., správní řád, ve znění pozdějších předpisů.</w:t>
      </w:r>
    </w:p>
  </w:footnote>
  <w:footnote w:id="2">
    <w:p w14:paraId="770394C8" w14:textId="77777777" w:rsidR="00D46F98" w:rsidRPr="00E707F6" w:rsidRDefault="00D46F98" w:rsidP="00972696">
      <w:pPr>
        <w:pStyle w:val="Textpoznpodarou"/>
        <w:spacing w:after="120"/>
        <w:ind w:left="142" w:hanging="142"/>
        <w:jc w:val="both"/>
        <w:rPr>
          <w:color w:val="FF0000"/>
        </w:rPr>
      </w:pPr>
      <w:r w:rsidRPr="00E707F6">
        <w:rPr>
          <w:rStyle w:val="Znakapoznpodarou"/>
          <w:color w:val="FF0000"/>
        </w:rPr>
        <w:footnoteRef/>
      </w:r>
      <w:r w:rsidRPr="00E707F6">
        <w:rPr>
          <w:color w:val="FF0000"/>
        </w:rPr>
        <w:t xml:space="preserve"> </w:t>
      </w:r>
      <w:r w:rsidRPr="00E707F6">
        <w:rPr>
          <w:rFonts w:ascii="Arial" w:hAnsi="Arial" w:cs="Arial"/>
          <w:color w:val="FF0000"/>
          <w:sz w:val="18"/>
          <w:szCs w:val="18"/>
        </w:rPr>
        <w:t>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972696"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E707F6">
        <w:rPr>
          <w:rFonts w:ascii="Arial" w:hAnsi="Arial" w:cs="Arial"/>
          <w:color w:val="FF0000"/>
          <w:sz w:val="18"/>
          <w:szCs w:val="18"/>
        </w:rPr>
        <w:t>“.</w:t>
      </w:r>
      <w:r w:rsidR="0010411B" w:rsidRPr="00E707F6">
        <w:rPr>
          <w:rFonts w:ascii="Arial" w:hAnsi="Arial" w:cs="Arial"/>
          <w:color w:val="FF0000"/>
          <w:sz w:val="18"/>
          <w:szCs w:val="18"/>
        </w:rPr>
        <w:t xml:space="preserve"> Pokud o</w:t>
      </w:r>
      <w:r w:rsidR="00972696">
        <w:rPr>
          <w:rFonts w:ascii="Arial" w:hAnsi="Arial" w:cs="Arial"/>
          <w:color w:val="FF0000"/>
          <w:sz w:val="18"/>
          <w:szCs w:val="18"/>
        </w:rPr>
        <w:t> </w:t>
      </w:r>
      <w:r w:rsidR="0010411B" w:rsidRPr="00E707F6">
        <w:rPr>
          <w:rFonts w:ascii="Arial" w:hAnsi="Arial" w:cs="Arial"/>
          <w:color w:val="FF0000"/>
          <w:sz w:val="18"/>
          <w:szCs w:val="18"/>
        </w:rPr>
        <w:t>jmenování státního zaměstnance na služební místo rozhodl v souladu se zákonem o státní službě jiný než služební orgán, je třeba rozhodnutí této skutečnosti přizpůsobit.</w:t>
      </w:r>
    </w:p>
  </w:footnote>
  <w:footnote w:id="3">
    <w:p w14:paraId="5F6FA554" w14:textId="77777777" w:rsidR="00972696" w:rsidRPr="00983505" w:rsidRDefault="00972696" w:rsidP="00972696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98350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Den, kterým je státní zaměstnanec odvoláván ze služebního místa představeného</w:t>
      </w:r>
      <w:r>
        <w:rPr>
          <w:rFonts w:ascii="Arial" w:hAnsi="Arial" w:cs="Arial"/>
          <w:color w:val="FF0000"/>
          <w:sz w:val="18"/>
          <w:szCs w:val="18"/>
        </w:rPr>
        <w:t>,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nesmí předcházet dni doručení rozhodnutí, neboť až ke dn</w:t>
      </w:r>
      <w:r>
        <w:rPr>
          <w:rFonts w:ascii="Arial" w:hAnsi="Arial" w:cs="Arial"/>
          <w:color w:val="FF0000"/>
          <w:sz w:val="18"/>
          <w:szCs w:val="18"/>
        </w:rPr>
        <w:t>i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doručení rozhodnutí mohou nastat s ohledem na jeho předběžnou vykonatelnost jeho účinky. Pokud neexistuje důvodný předpoklad, že rozhodnutí bude doručeno </w:t>
      </w:r>
      <w:r>
        <w:rPr>
          <w:rFonts w:ascii="Arial" w:hAnsi="Arial" w:cs="Arial"/>
          <w:color w:val="FF0000"/>
          <w:sz w:val="18"/>
          <w:szCs w:val="18"/>
        </w:rPr>
        <w:t xml:space="preserve">včas, tj. 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přede dnem, který je ve výroku uveden jako den, kterým je představený odvoláván, doporučuje se uvést </w:t>
      </w:r>
      <w:r>
        <w:rPr>
          <w:rFonts w:ascii="Arial" w:hAnsi="Arial" w:cs="Arial"/>
          <w:color w:val="FF0000"/>
          <w:sz w:val="18"/>
          <w:szCs w:val="18"/>
        </w:rPr>
        <w:t xml:space="preserve">jako </w:t>
      </w:r>
      <w:r w:rsidRPr="00983505">
        <w:rPr>
          <w:rFonts w:ascii="Arial" w:hAnsi="Arial" w:cs="Arial"/>
          <w:color w:val="FF0000"/>
          <w:sz w:val="18"/>
          <w:szCs w:val="18"/>
        </w:rPr>
        <w:t>den, kterým dochází k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983505">
        <w:rPr>
          <w:rFonts w:ascii="Arial" w:hAnsi="Arial" w:cs="Arial"/>
          <w:color w:val="FF0000"/>
          <w:sz w:val="18"/>
          <w:szCs w:val="18"/>
        </w:rPr>
        <w:t>odvolání</w:t>
      </w:r>
      <w:r>
        <w:rPr>
          <w:rFonts w:ascii="Arial" w:hAnsi="Arial" w:cs="Arial"/>
          <w:color w:val="FF0000"/>
          <w:sz w:val="18"/>
          <w:szCs w:val="18"/>
        </w:rPr>
        <w:t>,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den doručení rozhodnutí, případně den následující po doručení rozhodnutí.    </w:t>
      </w:r>
    </w:p>
  </w:footnote>
  <w:footnote w:id="4">
    <w:p w14:paraId="59267E47" w14:textId="77777777" w:rsidR="00E707F6" w:rsidRPr="00E707F6" w:rsidRDefault="00E707F6" w:rsidP="00972696">
      <w:pPr>
        <w:pStyle w:val="Textpoznpodarou"/>
        <w:spacing w:after="120"/>
        <w:ind w:left="142" w:hanging="142"/>
        <w:jc w:val="both"/>
        <w:rPr>
          <w:color w:val="FF0000"/>
        </w:rPr>
      </w:pPr>
      <w:r w:rsidRPr="00E707F6">
        <w:rPr>
          <w:rStyle w:val="Znakapoznpodarou"/>
          <w:color w:val="FF0000"/>
        </w:rPr>
        <w:footnoteRef/>
      </w:r>
      <w:r w:rsidRPr="00E707F6">
        <w:rPr>
          <w:color w:val="FF0000"/>
        </w:rPr>
        <w:t xml:space="preserve"> </w:t>
      </w:r>
      <w:r w:rsidRPr="00E707F6">
        <w:rPr>
          <w:rFonts w:ascii="Arial" w:hAnsi="Arial" w:cs="Arial"/>
          <w:color w:val="FF0000"/>
          <w:sz w:val="18"/>
          <w:szCs w:val="18"/>
        </w:rPr>
        <w:t>Současně s odvoláním ze služebního místa představeného je třeba v zásadě rozhodnout o převedení na jiné služební místo nebo o zařazení mimo výkon služby z organizačních důvodů. Rozhodnutí o převedení na jiné služební místo nebo o zařazení mimo výkon služby z organizačních důvodů může být součástí tohoto rozhodnutí nebo může být samostatné – za tímto účelem je možné využít jiné vzory, které jsou přílohou Metodického pokynu náměstka ministra vnitra pro státní službu, kterým se stanoví podrobnosti ke změnám služebního poměru.</w:t>
      </w:r>
    </w:p>
  </w:footnote>
  <w:footnote w:id="5">
    <w:p w14:paraId="34C73FD0" w14:textId="77777777" w:rsidR="000100D3" w:rsidRPr="00CA27AC" w:rsidRDefault="000100D3" w:rsidP="00972696">
      <w:pPr>
        <w:pStyle w:val="Textpoznpodarou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A27AC">
        <w:rPr>
          <w:rFonts w:ascii="Arial" w:hAnsi="Arial" w:cs="Arial"/>
          <w:color w:val="FF0000"/>
          <w:sz w:val="18"/>
          <w:szCs w:val="18"/>
        </w:rPr>
        <w:t xml:space="preserve"> Podpis oprávněné úřední osoby je na stejnopisu </w:t>
      </w:r>
      <w:r>
        <w:rPr>
          <w:rFonts w:ascii="Arial" w:hAnsi="Arial" w:cs="Arial"/>
          <w:color w:val="FF0000"/>
          <w:sz w:val="18"/>
          <w:szCs w:val="18"/>
        </w:rPr>
        <w:t xml:space="preserve">rozhodnutí </w:t>
      </w:r>
      <w:r w:rsidRPr="00CA27AC">
        <w:rPr>
          <w:rFonts w:ascii="Arial" w:hAnsi="Arial" w:cs="Arial"/>
          <w:color w:val="FF0000"/>
          <w:sz w:val="18"/>
          <w:szCs w:val="18"/>
        </w:rPr>
        <w:t>zasílaném žadateli možno nahradit doložkou "vlastní rukou" nebo zkratkou "v. r." u příjmení oprávněné úřední osoby a doložkou "Za správnost vyhotovení:" s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CA27AC">
        <w:rPr>
          <w:rFonts w:ascii="Arial" w:hAnsi="Arial" w:cs="Arial"/>
          <w:color w:val="FF0000"/>
          <w:sz w:val="18"/>
          <w:szCs w:val="18"/>
        </w:rPr>
        <w:t>uvedením jména, příjmení a podpisu úřední osoby, která odpovídá za písemné vyhotovení rozhodnutí.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8818A" w14:textId="77777777" w:rsidR="00A039D7" w:rsidRDefault="00A039D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95542" w14:textId="65AABF50" w:rsidR="00546B0A" w:rsidRDefault="00546B0A" w:rsidP="00546B0A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 xml:space="preserve">Příloha č. </w:t>
    </w:r>
    <w:r w:rsidR="00A039D7">
      <w:rPr>
        <w:rFonts w:ascii="Arial" w:hAnsi="Arial" w:cs="Arial"/>
      </w:rPr>
      <w:t>20</w:t>
    </w:r>
  </w:p>
  <w:p w14:paraId="57D8A376" w14:textId="77777777" w:rsidR="00546B0A" w:rsidRDefault="00546B0A" w:rsidP="00546B0A">
    <w:pPr>
      <w:pStyle w:val="Zhlav"/>
    </w:pP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k Metodickému pokynu č. </w:t>
    </w:r>
    <w:r w:rsidR="00F54200">
      <w:rPr>
        <w:rFonts w:ascii="Arial" w:hAnsi="Arial" w:cs="Arial"/>
      </w:rPr>
      <w:t>2</w:t>
    </w:r>
    <w:r>
      <w:rPr>
        <w:rFonts w:ascii="Arial" w:hAnsi="Arial" w:cs="Arial"/>
      </w:rPr>
      <w:t>/201</w:t>
    </w:r>
    <w:r w:rsidR="00F54200">
      <w:rPr>
        <w:rFonts w:ascii="Arial" w:hAnsi="Arial" w:cs="Arial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0E691" w14:textId="77777777" w:rsidR="00A039D7" w:rsidRDefault="00A039D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CE13A7"/>
    <w:multiLevelType w:val="hybridMultilevel"/>
    <w:tmpl w:val="04C444CA"/>
    <w:lvl w:ilvl="0" w:tplc="3F6219C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997D08"/>
    <w:multiLevelType w:val="hybridMultilevel"/>
    <w:tmpl w:val="6CBE1066"/>
    <w:lvl w:ilvl="0" w:tplc="669AAD5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3087238">
    <w:abstractNumId w:val="1"/>
  </w:num>
  <w:num w:numId="2" w16cid:durableId="146469227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láhová Pavla, Mgr.">
    <w15:presenceInfo w15:providerId="AD" w15:userId="S::pavla.blahova@mvcr.cz::dd2c4fdb-4eb7-4667-bc84-fb654dafa1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F98"/>
    <w:rsid w:val="000100D3"/>
    <w:rsid w:val="00033E0B"/>
    <w:rsid w:val="0007073D"/>
    <w:rsid w:val="00074F10"/>
    <w:rsid w:val="00096B75"/>
    <w:rsid w:val="000B0979"/>
    <w:rsid w:val="000D5D27"/>
    <w:rsid w:val="000D6215"/>
    <w:rsid w:val="0010411B"/>
    <w:rsid w:val="00156021"/>
    <w:rsid w:val="00175914"/>
    <w:rsid w:val="001A2A5D"/>
    <w:rsid w:val="001B0DC1"/>
    <w:rsid w:val="001E0AE5"/>
    <w:rsid w:val="001F7309"/>
    <w:rsid w:val="002061C2"/>
    <w:rsid w:val="002102B8"/>
    <w:rsid w:val="00236842"/>
    <w:rsid w:val="00270909"/>
    <w:rsid w:val="002A7EE7"/>
    <w:rsid w:val="002C0D92"/>
    <w:rsid w:val="0030054B"/>
    <w:rsid w:val="00302B87"/>
    <w:rsid w:val="00327718"/>
    <w:rsid w:val="0036340D"/>
    <w:rsid w:val="003707B8"/>
    <w:rsid w:val="00396743"/>
    <w:rsid w:val="003A5E0B"/>
    <w:rsid w:val="003C2941"/>
    <w:rsid w:val="003E2869"/>
    <w:rsid w:val="0048367B"/>
    <w:rsid w:val="004B1D70"/>
    <w:rsid w:val="004C07AC"/>
    <w:rsid w:val="004C455E"/>
    <w:rsid w:val="004E7246"/>
    <w:rsid w:val="00546B0A"/>
    <w:rsid w:val="0054779A"/>
    <w:rsid w:val="00570E7F"/>
    <w:rsid w:val="005B370A"/>
    <w:rsid w:val="005D0A28"/>
    <w:rsid w:val="00600B1F"/>
    <w:rsid w:val="006118FF"/>
    <w:rsid w:val="00634714"/>
    <w:rsid w:val="00647536"/>
    <w:rsid w:val="00673BCC"/>
    <w:rsid w:val="006979BC"/>
    <w:rsid w:val="007276CB"/>
    <w:rsid w:val="007400ED"/>
    <w:rsid w:val="00741488"/>
    <w:rsid w:val="007731EB"/>
    <w:rsid w:val="00774D3B"/>
    <w:rsid w:val="00786BB6"/>
    <w:rsid w:val="007E631D"/>
    <w:rsid w:val="007E78CD"/>
    <w:rsid w:val="008129BB"/>
    <w:rsid w:val="00837B39"/>
    <w:rsid w:val="008420A0"/>
    <w:rsid w:val="008879FD"/>
    <w:rsid w:val="008A0197"/>
    <w:rsid w:val="008B4B7E"/>
    <w:rsid w:val="008C5A81"/>
    <w:rsid w:val="00921B37"/>
    <w:rsid w:val="00945FED"/>
    <w:rsid w:val="00961061"/>
    <w:rsid w:val="009702E5"/>
    <w:rsid w:val="00972696"/>
    <w:rsid w:val="009A7C29"/>
    <w:rsid w:val="009B5E40"/>
    <w:rsid w:val="009C378A"/>
    <w:rsid w:val="009E674D"/>
    <w:rsid w:val="00A007AB"/>
    <w:rsid w:val="00A039D7"/>
    <w:rsid w:val="00A06500"/>
    <w:rsid w:val="00A07FCB"/>
    <w:rsid w:val="00A303E6"/>
    <w:rsid w:val="00A81507"/>
    <w:rsid w:val="00A87481"/>
    <w:rsid w:val="00AE1860"/>
    <w:rsid w:val="00B20948"/>
    <w:rsid w:val="00B24B77"/>
    <w:rsid w:val="00B54ECC"/>
    <w:rsid w:val="00BF565D"/>
    <w:rsid w:val="00C14059"/>
    <w:rsid w:val="00C60192"/>
    <w:rsid w:val="00C73789"/>
    <w:rsid w:val="00CA5743"/>
    <w:rsid w:val="00CC68D3"/>
    <w:rsid w:val="00D31C20"/>
    <w:rsid w:val="00D3606A"/>
    <w:rsid w:val="00D46F98"/>
    <w:rsid w:val="00D52B87"/>
    <w:rsid w:val="00D625B5"/>
    <w:rsid w:val="00D85A38"/>
    <w:rsid w:val="00D91704"/>
    <w:rsid w:val="00DA0097"/>
    <w:rsid w:val="00DB4170"/>
    <w:rsid w:val="00DB6F26"/>
    <w:rsid w:val="00DF5DF3"/>
    <w:rsid w:val="00E52557"/>
    <w:rsid w:val="00E52ADC"/>
    <w:rsid w:val="00E707F6"/>
    <w:rsid w:val="00E84302"/>
    <w:rsid w:val="00E97BF2"/>
    <w:rsid w:val="00EA7111"/>
    <w:rsid w:val="00F31517"/>
    <w:rsid w:val="00F54200"/>
    <w:rsid w:val="00F54603"/>
    <w:rsid w:val="00F660C2"/>
    <w:rsid w:val="00F74E27"/>
    <w:rsid w:val="00F93B3B"/>
    <w:rsid w:val="00F964A9"/>
    <w:rsid w:val="00F978A8"/>
    <w:rsid w:val="00FB50B6"/>
    <w:rsid w:val="00FC4B75"/>
    <w:rsid w:val="00FE3295"/>
    <w:rsid w:val="00FF2677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A236D"/>
  <w15:docId w15:val="{C43795D8-EE97-415E-B377-A05F6A53D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46F9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46F9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46F9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46F98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D46F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46F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46F98"/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46F9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F5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513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E7246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B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B0A"/>
  </w:style>
  <w:style w:type="paragraph" w:styleId="Zpat">
    <w:name w:val="footer"/>
    <w:basedOn w:val="Normln"/>
    <w:link w:val="ZpatChar"/>
    <w:uiPriority w:val="99"/>
    <w:unhideWhenUsed/>
    <w:rsid w:val="00546B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B0A"/>
  </w:style>
  <w:style w:type="paragraph" w:styleId="Zkladntextodsazen">
    <w:name w:val="Body Text Indent"/>
    <w:basedOn w:val="Normln"/>
    <w:link w:val="ZkladntextodsazenChar"/>
    <w:rsid w:val="0007073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07073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4148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1488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8129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7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3B0EB-84FD-4493-A006-7E20F463A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Richtr</dc:creator>
  <cp:lastModifiedBy>Bláhová Pavla, Mgr.</cp:lastModifiedBy>
  <cp:revision>2</cp:revision>
  <dcterms:created xsi:type="dcterms:W3CDTF">2025-05-20T11:09:00Z</dcterms:created>
  <dcterms:modified xsi:type="dcterms:W3CDTF">2025-05-20T11:09:00Z</dcterms:modified>
</cp:coreProperties>
</file>